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686B" w:rsidRPr="00727FBE" w:rsidRDefault="009C14DD" w:rsidP="00892EC7">
      <w:pPr>
        <w:pBdr>
          <w:bottom w:val="thinThickSmallGap" w:sz="24" w:space="1" w:color="auto"/>
        </w:pBdr>
        <w:spacing w:after="0" w:line="360" w:lineRule="auto"/>
        <w:jc w:val="right"/>
        <w:rPr>
          <w:rFonts w:ascii="Arial" w:hAnsi="Arial" w:cs="Arial"/>
          <w:b/>
          <w:sz w:val="32"/>
          <w:szCs w:val="24"/>
        </w:rPr>
      </w:pPr>
      <w:bookmarkStart w:id="0" w:name="_GoBack"/>
      <w:bookmarkEnd w:id="0"/>
      <w:r>
        <w:rPr>
          <w:rFonts w:ascii="Arial" w:hAnsi="Arial" w:cs="Arial"/>
          <w:b/>
          <w:sz w:val="32"/>
          <w:szCs w:val="24"/>
        </w:rPr>
        <w:t>6</w:t>
      </w:r>
      <w:r w:rsidR="00727FBE" w:rsidRPr="00727FBE">
        <w:rPr>
          <w:rFonts w:ascii="Arial" w:hAnsi="Arial" w:cs="Arial"/>
          <w:b/>
          <w:sz w:val="32"/>
          <w:szCs w:val="24"/>
        </w:rPr>
        <w:t xml:space="preserve">. </w:t>
      </w:r>
      <w:r>
        <w:rPr>
          <w:rFonts w:ascii="Arial" w:hAnsi="Arial" w:cs="Arial"/>
          <w:b/>
          <w:sz w:val="32"/>
          <w:szCs w:val="24"/>
        </w:rPr>
        <w:t>SUMMARY AND CONCLUSION</w:t>
      </w:r>
    </w:p>
    <w:p w:rsidR="00727FBE" w:rsidRDefault="00727FBE" w:rsidP="004116DE">
      <w:pPr>
        <w:spacing w:after="0" w:line="240" w:lineRule="auto"/>
        <w:rPr>
          <w:rFonts w:ascii="Arial" w:hAnsi="Arial" w:cs="Arial"/>
          <w:sz w:val="24"/>
          <w:szCs w:val="24"/>
        </w:rPr>
      </w:pPr>
    </w:p>
    <w:p w:rsidR="00343D95" w:rsidRDefault="00F555D1" w:rsidP="00343D95">
      <w:pPr>
        <w:spacing w:after="0" w:line="360" w:lineRule="auto"/>
        <w:jc w:val="both"/>
        <w:rPr>
          <w:rFonts w:ascii="Arial" w:hAnsi="Arial" w:cs="Arial"/>
          <w:sz w:val="24"/>
          <w:szCs w:val="24"/>
        </w:rPr>
      </w:pPr>
      <w:r>
        <w:rPr>
          <w:rFonts w:ascii="Arial" w:hAnsi="Arial" w:cs="Arial"/>
          <w:sz w:val="24"/>
          <w:szCs w:val="24"/>
        </w:rPr>
        <w:tab/>
      </w:r>
      <w:r w:rsidR="00343D95" w:rsidRPr="00E01DF8">
        <w:rPr>
          <w:rFonts w:ascii="Arial" w:eastAsia="Times New Roman" w:hAnsi="Arial" w:cs="Arial"/>
          <w:sz w:val="24"/>
          <w:szCs w:val="24"/>
        </w:rPr>
        <w:t xml:space="preserve">The study </w:t>
      </w:r>
      <w:r w:rsidR="00343D95">
        <w:rPr>
          <w:rFonts w:ascii="Arial" w:eastAsia="Times New Roman" w:hAnsi="Arial" w:cs="Arial"/>
          <w:sz w:val="24"/>
          <w:szCs w:val="24"/>
        </w:rPr>
        <w:t>en</w:t>
      </w:r>
      <w:r w:rsidR="00343D95" w:rsidRPr="00E01DF8">
        <w:rPr>
          <w:rFonts w:ascii="Arial" w:eastAsia="Times New Roman" w:hAnsi="Arial" w:cs="Arial"/>
          <w:sz w:val="24"/>
          <w:szCs w:val="24"/>
        </w:rPr>
        <w:t xml:space="preserve">titled </w:t>
      </w:r>
      <w:r w:rsidR="00343D95" w:rsidRPr="00935A44">
        <w:rPr>
          <w:rFonts w:ascii="Arial" w:eastAsia="Times New Roman" w:hAnsi="Arial" w:cs="Arial"/>
          <w:b/>
          <w:sz w:val="24"/>
          <w:szCs w:val="24"/>
        </w:rPr>
        <w:t>“</w:t>
      </w:r>
      <w:r w:rsidR="00343D95" w:rsidRPr="00935A44">
        <w:rPr>
          <w:rFonts w:ascii="Arial" w:eastAsia="Times New Roman" w:hAnsi="Arial" w:cs="Arial"/>
          <w:b/>
          <w:color w:val="000000"/>
          <w:sz w:val="24"/>
          <w:szCs w:val="24"/>
        </w:rPr>
        <w:t xml:space="preserve">Modelling the Soil-Water-Crop-Atmosphere System to Improve </w:t>
      </w:r>
      <w:r w:rsidR="00343D95" w:rsidRPr="00935A44">
        <w:rPr>
          <w:rFonts w:ascii="Arial" w:eastAsia="Times New Roman" w:hAnsi="Arial" w:cs="Arial"/>
          <w:b/>
          <w:color w:val="000000"/>
          <w:spacing w:val="-2"/>
          <w:sz w:val="24"/>
          <w:szCs w:val="24"/>
        </w:rPr>
        <w:t>Land and Water Productivity in Stage II of IGNP</w:t>
      </w:r>
      <w:r w:rsidR="00343D95" w:rsidRPr="00935A44">
        <w:rPr>
          <w:rFonts w:ascii="Arial" w:eastAsia="Times New Roman" w:hAnsi="Arial" w:cs="Arial"/>
          <w:b/>
          <w:sz w:val="24"/>
          <w:szCs w:val="24"/>
        </w:rPr>
        <w:t xml:space="preserve">” </w:t>
      </w:r>
      <w:r w:rsidR="00343D95" w:rsidRPr="00E01DF8">
        <w:rPr>
          <w:rFonts w:ascii="Arial" w:eastAsia="Times New Roman" w:hAnsi="Arial" w:cs="Arial"/>
          <w:sz w:val="24"/>
          <w:szCs w:val="24"/>
        </w:rPr>
        <w:t xml:space="preserve">was carried out </w:t>
      </w:r>
      <w:r w:rsidR="00343D95">
        <w:rPr>
          <w:rFonts w:ascii="Arial" w:eastAsia="Times New Roman" w:hAnsi="Arial" w:cs="Arial"/>
          <w:sz w:val="24"/>
          <w:szCs w:val="24"/>
        </w:rPr>
        <w:t xml:space="preserve">at village Amarpura (Bajju), Bikaner </w:t>
      </w:r>
      <w:r w:rsidR="00343D95" w:rsidRPr="00E01DF8">
        <w:rPr>
          <w:rFonts w:ascii="Arial" w:eastAsia="Times New Roman" w:hAnsi="Arial" w:cs="Arial"/>
          <w:sz w:val="24"/>
          <w:szCs w:val="24"/>
        </w:rPr>
        <w:t xml:space="preserve">during </w:t>
      </w:r>
      <w:r w:rsidR="00343D95" w:rsidRPr="00E01DF8">
        <w:rPr>
          <w:rFonts w:ascii="Arial" w:eastAsia="Times New Roman" w:hAnsi="Arial" w:cs="Arial"/>
          <w:i/>
          <w:sz w:val="24"/>
          <w:szCs w:val="24"/>
        </w:rPr>
        <w:t xml:space="preserve">kharif </w:t>
      </w:r>
      <w:r w:rsidR="00343D95" w:rsidRPr="00E01DF8">
        <w:rPr>
          <w:rFonts w:ascii="Arial" w:eastAsia="Times New Roman" w:hAnsi="Arial" w:cs="Arial"/>
          <w:sz w:val="24"/>
          <w:szCs w:val="24"/>
        </w:rPr>
        <w:t>and</w:t>
      </w:r>
      <w:r w:rsidR="00343D95">
        <w:rPr>
          <w:rFonts w:ascii="Arial" w:eastAsia="Times New Roman" w:hAnsi="Arial" w:cs="Arial"/>
          <w:sz w:val="24"/>
          <w:szCs w:val="24"/>
        </w:rPr>
        <w:t xml:space="preserve"> </w:t>
      </w:r>
      <w:r w:rsidR="00343D95" w:rsidRPr="00E01DF8">
        <w:rPr>
          <w:rFonts w:ascii="Arial" w:eastAsia="Times New Roman" w:hAnsi="Arial" w:cs="Arial"/>
          <w:i/>
          <w:sz w:val="24"/>
          <w:szCs w:val="24"/>
        </w:rPr>
        <w:t>rabi</w:t>
      </w:r>
      <w:r w:rsidR="00343D95">
        <w:rPr>
          <w:rFonts w:ascii="Arial" w:eastAsia="Times New Roman" w:hAnsi="Arial" w:cs="Arial"/>
          <w:i/>
          <w:sz w:val="24"/>
          <w:szCs w:val="24"/>
        </w:rPr>
        <w:t xml:space="preserve"> </w:t>
      </w:r>
      <w:r w:rsidR="00343D95">
        <w:rPr>
          <w:rFonts w:ascii="Arial" w:eastAsia="Times New Roman" w:hAnsi="Arial" w:cs="Arial"/>
          <w:sz w:val="24"/>
          <w:szCs w:val="24"/>
        </w:rPr>
        <w:t xml:space="preserve">seasons of 2012-13 and 2013-14. The results </w:t>
      </w:r>
      <w:r w:rsidR="00343D95">
        <w:rPr>
          <w:rFonts w:ascii="Arial" w:hAnsi="Arial" w:cs="Arial"/>
          <w:sz w:val="24"/>
          <w:szCs w:val="24"/>
        </w:rPr>
        <w:t>presented and discussed in the preceding chapters are summarized and concluded in this chapter:</w:t>
      </w:r>
    </w:p>
    <w:p w:rsidR="00343D95" w:rsidRPr="00642B0D" w:rsidRDefault="00343D95" w:rsidP="00343D95">
      <w:pPr>
        <w:spacing w:after="0" w:line="240" w:lineRule="auto"/>
        <w:jc w:val="both"/>
        <w:rPr>
          <w:rFonts w:ascii="Arial" w:hAnsi="Arial" w:cs="Arial"/>
          <w:b/>
          <w:sz w:val="16"/>
          <w:szCs w:val="28"/>
        </w:rPr>
      </w:pPr>
    </w:p>
    <w:p w:rsidR="00343D95" w:rsidRDefault="00343D95" w:rsidP="00652010">
      <w:pPr>
        <w:spacing w:after="0" w:line="240" w:lineRule="auto"/>
        <w:ind w:left="720" w:hanging="720"/>
        <w:jc w:val="both"/>
        <w:rPr>
          <w:rFonts w:ascii="Arial" w:eastAsia="Times New Roman" w:hAnsi="Arial" w:cs="Arial"/>
          <w:b/>
          <w:color w:val="000000"/>
          <w:sz w:val="28"/>
          <w:szCs w:val="28"/>
          <w:lang w:eastAsia="en-IN"/>
        </w:rPr>
      </w:pPr>
      <w:r>
        <w:rPr>
          <w:rFonts w:ascii="Arial" w:hAnsi="Arial" w:cs="Arial"/>
          <w:b/>
          <w:sz w:val="28"/>
          <w:szCs w:val="24"/>
        </w:rPr>
        <w:t xml:space="preserve">6.1  </w:t>
      </w:r>
      <w:r>
        <w:rPr>
          <w:rFonts w:ascii="Arial" w:hAnsi="Arial" w:cs="Arial"/>
          <w:b/>
          <w:sz w:val="28"/>
          <w:szCs w:val="24"/>
        </w:rPr>
        <w:tab/>
      </w:r>
      <w:r w:rsidRPr="005606A0">
        <w:rPr>
          <w:rFonts w:ascii="Arial" w:eastAsia="Times New Roman" w:hAnsi="Arial" w:cs="Arial"/>
          <w:b/>
          <w:color w:val="000000"/>
          <w:sz w:val="28"/>
          <w:szCs w:val="28"/>
          <w:lang w:eastAsia="en-IN"/>
        </w:rPr>
        <w:t>Current land and water productivity of different crops</w:t>
      </w:r>
      <w:r>
        <w:rPr>
          <w:rFonts w:ascii="Arial" w:eastAsia="Times New Roman" w:hAnsi="Arial" w:cs="Arial"/>
          <w:b/>
          <w:color w:val="000000"/>
          <w:sz w:val="28"/>
          <w:szCs w:val="28"/>
          <w:lang w:eastAsia="en-IN"/>
        </w:rPr>
        <w:t xml:space="preserve"> and cropping systems</w:t>
      </w:r>
    </w:p>
    <w:p w:rsidR="00343D95" w:rsidRDefault="00343D95" w:rsidP="00343D95">
      <w:pPr>
        <w:spacing w:before="200" w:after="0" w:line="360" w:lineRule="auto"/>
        <w:ind w:left="720" w:hanging="720"/>
        <w:jc w:val="both"/>
        <w:rPr>
          <w:rFonts w:ascii="Arial" w:eastAsia="Times New Roman" w:hAnsi="Arial" w:cs="Arial"/>
          <w:sz w:val="24"/>
          <w:szCs w:val="24"/>
        </w:rPr>
      </w:pPr>
      <w:r w:rsidRPr="002804C5">
        <w:rPr>
          <w:rFonts w:ascii="Arial" w:hAnsi="Arial" w:cs="Arial"/>
          <w:sz w:val="24"/>
          <w:szCs w:val="24"/>
        </w:rPr>
        <w:t>6.</w:t>
      </w:r>
      <w:r>
        <w:rPr>
          <w:rFonts w:ascii="Arial" w:hAnsi="Arial" w:cs="Arial"/>
          <w:sz w:val="24"/>
          <w:szCs w:val="24"/>
        </w:rPr>
        <w:t xml:space="preserve">1.1  </w:t>
      </w:r>
      <w:r>
        <w:rPr>
          <w:rFonts w:ascii="Arial" w:hAnsi="Arial" w:cs="Arial"/>
          <w:sz w:val="24"/>
          <w:szCs w:val="24"/>
        </w:rPr>
        <w:tab/>
      </w:r>
      <w:r>
        <w:rPr>
          <w:rFonts w:ascii="Arial" w:eastAsia="Times New Roman" w:hAnsi="Arial" w:cs="Arial"/>
          <w:sz w:val="24"/>
          <w:szCs w:val="24"/>
        </w:rPr>
        <w:t xml:space="preserve">In the area of study groundnut and clusterbean with </w:t>
      </w:r>
      <w:del w:id="1" w:author="Nangia, Vinay (ICARDA)" w:date="2015-10-16T22:34:00Z">
        <w:r w:rsidDel="00DE7A1A">
          <w:rPr>
            <w:rFonts w:ascii="Arial" w:eastAsia="Times New Roman" w:hAnsi="Arial" w:cs="Arial"/>
            <w:sz w:val="24"/>
            <w:szCs w:val="24"/>
          </w:rPr>
          <w:delText xml:space="preserve">an </w:delText>
        </w:r>
      </w:del>
      <w:r>
        <w:rPr>
          <w:rFonts w:ascii="Arial" w:eastAsia="Times New Roman" w:hAnsi="Arial" w:cs="Arial"/>
          <w:sz w:val="24"/>
          <w:szCs w:val="24"/>
        </w:rPr>
        <w:t>average area</w:t>
      </w:r>
      <w:ins w:id="2" w:author="Nangia, Vinay (ICARDA)" w:date="2015-10-16T22:34:00Z">
        <w:r w:rsidR="00DE7A1A">
          <w:rPr>
            <w:rFonts w:ascii="Arial" w:eastAsia="Times New Roman" w:hAnsi="Arial" w:cs="Arial"/>
            <w:sz w:val="24"/>
            <w:szCs w:val="24"/>
          </w:rPr>
          <w:t>s</w:t>
        </w:r>
      </w:ins>
      <w:r>
        <w:rPr>
          <w:rFonts w:ascii="Arial" w:eastAsia="Times New Roman" w:hAnsi="Arial" w:cs="Arial"/>
          <w:sz w:val="24"/>
          <w:szCs w:val="24"/>
        </w:rPr>
        <w:t xml:space="preserve"> of 61.4 per</w:t>
      </w:r>
      <w:del w:id="3" w:author="Nangia, Vinay (ICARDA)" w:date="2015-10-16T22:34:00Z">
        <w:r w:rsidDel="00DE7A1A">
          <w:rPr>
            <w:rFonts w:ascii="Arial" w:eastAsia="Times New Roman" w:hAnsi="Arial" w:cs="Arial"/>
            <w:sz w:val="24"/>
            <w:szCs w:val="24"/>
          </w:rPr>
          <w:delText xml:space="preserve"> </w:delText>
        </w:r>
      </w:del>
      <w:r>
        <w:rPr>
          <w:rFonts w:ascii="Arial" w:eastAsia="Times New Roman" w:hAnsi="Arial" w:cs="Arial"/>
          <w:sz w:val="24"/>
          <w:szCs w:val="24"/>
        </w:rPr>
        <w:t>cent and 36.7 per</w:t>
      </w:r>
      <w:del w:id="4" w:author="Nangia, Vinay (ICARDA)" w:date="2015-10-16T22:34:00Z">
        <w:r w:rsidDel="00DE7A1A">
          <w:rPr>
            <w:rFonts w:ascii="Arial" w:eastAsia="Times New Roman" w:hAnsi="Arial" w:cs="Arial"/>
            <w:sz w:val="24"/>
            <w:szCs w:val="24"/>
          </w:rPr>
          <w:delText xml:space="preserve"> </w:delText>
        </w:r>
      </w:del>
      <w:r>
        <w:rPr>
          <w:rFonts w:ascii="Arial" w:eastAsia="Times New Roman" w:hAnsi="Arial" w:cs="Arial"/>
          <w:sz w:val="24"/>
          <w:szCs w:val="24"/>
        </w:rPr>
        <w:t xml:space="preserve">cent, </w:t>
      </w:r>
      <w:r w:rsidRPr="00B01679">
        <w:rPr>
          <w:rFonts w:ascii="Arial" w:eastAsia="Times New Roman" w:hAnsi="Arial" w:cs="Arial"/>
          <w:sz w:val="24"/>
          <w:szCs w:val="24"/>
        </w:rPr>
        <w:t>respectively</w:t>
      </w:r>
      <w:r>
        <w:rPr>
          <w:rFonts w:ascii="Arial" w:eastAsia="Times New Roman" w:hAnsi="Arial" w:cs="Arial"/>
          <w:sz w:val="24"/>
          <w:szCs w:val="24"/>
        </w:rPr>
        <w:t xml:space="preserve"> were </w:t>
      </w:r>
      <w:r w:rsidRPr="00362F35">
        <w:rPr>
          <w:rFonts w:ascii="Arial" w:eastAsia="Times New Roman" w:hAnsi="Arial" w:cs="Arial"/>
          <w:sz w:val="24"/>
          <w:szCs w:val="24"/>
        </w:rPr>
        <w:t>recognized</w:t>
      </w:r>
      <w:r>
        <w:rPr>
          <w:rFonts w:ascii="Arial" w:eastAsia="Times New Roman" w:hAnsi="Arial" w:cs="Arial"/>
          <w:sz w:val="24"/>
          <w:szCs w:val="24"/>
        </w:rPr>
        <w:t xml:space="preserve"> as important crops. While in </w:t>
      </w:r>
      <w:r w:rsidRPr="006A3E05">
        <w:rPr>
          <w:rFonts w:ascii="Arial" w:eastAsia="Times New Roman" w:hAnsi="Arial" w:cs="Arial"/>
          <w:i/>
          <w:sz w:val="24"/>
          <w:szCs w:val="24"/>
        </w:rPr>
        <w:t>rabi</w:t>
      </w:r>
      <w:r>
        <w:rPr>
          <w:rFonts w:ascii="Arial" w:eastAsia="Times New Roman" w:hAnsi="Arial" w:cs="Arial"/>
          <w:sz w:val="24"/>
          <w:szCs w:val="24"/>
        </w:rPr>
        <w:t xml:space="preserve"> season, wheat with an average area of 59.8 per</w:t>
      </w:r>
      <w:del w:id="5" w:author="Nangia, Vinay (ICARDA)" w:date="2015-10-16T22:34:00Z">
        <w:r w:rsidDel="00DE7A1A">
          <w:rPr>
            <w:rFonts w:ascii="Arial" w:eastAsia="Times New Roman" w:hAnsi="Arial" w:cs="Arial"/>
            <w:sz w:val="24"/>
            <w:szCs w:val="24"/>
          </w:rPr>
          <w:delText xml:space="preserve"> </w:delText>
        </w:r>
      </w:del>
      <w:r>
        <w:rPr>
          <w:rFonts w:ascii="Arial" w:eastAsia="Times New Roman" w:hAnsi="Arial" w:cs="Arial"/>
          <w:sz w:val="24"/>
          <w:szCs w:val="24"/>
        </w:rPr>
        <w:t>cent was observed as the most prominent crop followed by chickpea and mustard with average area</w:t>
      </w:r>
      <w:r w:rsidR="006D6DC0">
        <w:rPr>
          <w:rFonts w:ascii="Arial" w:eastAsia="Times New Roman" w:hAnsi="Arial" w:cs="Arial"/>
          <w:sz w:val="24"/>
          <w:szCs w:val="24"/>
        </w:rPr>
        <w:t>s</w:t>
      </w:r>
      <w:r>
        <w:rPr>
          <w:rFonts w:ascii="Arial" w:eastAsia="Times New Roman" w:hAnsi="Arial" w:cs="Arial"/>
          <w:sz w:val="24"/>
          <w:szCs w:val="24"/>
        </w:rPr>
        <w:t xml:space="preserve"> of 26.9</w:t>
      </w:r>
      <w:r w:rsidR="006D6DC0">
        <w:rPr>
          <w:rFonts w:ascii="Arial" w:eastAsia="Times New Roman" w:hAnsi="Arial" w:cs="Arial"/>
          <w:sz w:val="24"/>
          <w:szCs w:val="24"/>
        </w:rPr>
        <w:t xml:space="preserve"> per</w:t>
      </w:r>
      <w:del w:id="6" w:author="Nangia, Vinay (ICARDA)" w:date="2015-10-16T22:34:00Z">
        <w:r w:rsidR="006D6DC0" w:rsidDel="00DE7A1A">
          <w:rPr>
            <w:rFonts w:ascii="Arial" w:eastAsia="Times New Roman" w:hAnsi="Arial" w:cs="Arial"/>
            <w:sz w:val="24"/>
            <w:szCs w:val="24"/>
          </w:rPr>
          <w:delText xml:space="preserve"> </w:delText>
        </w:r>
      </w:del>
      <w:r w:rsidR="006D6DC0">
        <w:rPr>
          <w:rFonts w:ascii="Arial" w:eastAsia="Times New Roman" w:hAnsi="Arial" w:cs="Arial"/>
          <w:sz w:val="24"/>
          <w:szCs w:val="24"/>
        </w:rPr>
        <w:t>cent</w:t>
      </w:r>
      <w:r>
        <w:rPr>
          <w:rFonts w:ascii="Arial" w:eastAsia="Times New Roman" w:hAnsi="Arial" w:cs="Arial"/>
          <w:sz w:val="24"/>
          <w:szCs w:val="24"/>
        </w:rPr>
        <w:t xml:space="preserve"> and 17.4</w:t>
      </w:r>
      <w:r w:rsidR="006D6DC0">
        <w:rPr>
          <w:rFonts w:ascii="Arial" w:eastAsia="Times New Roman" w:hAnsi="Arial" w:cs="Arial"/>
          <w:sz w:val="24"/>
          <w:szCs w:val="24"/>
        </w:rPr>
        <w:t xml:space="preserve"> per</w:t>
      </w:r>
      <w:del w:id="7" w:author="Nangia, Vinay (ICARDA)" w:date="2015-10-16T22:34:00Z">
        <w:r w:rsidR="006D6DC0" w:rsidDel="00DE7A1A">
          <w:rPr>
            <w:rFonts w:ascii="Arial" w:eastAsia="Times New Roman" w:hAnsi="Arial" w:cs="Arial"/>
            <w:sz w:val="24"/>
            <w:szCs w:val="24"/>
          </w:rPr>
          <w:delText xml:space="preserve"> </w:delText>
        </w:r>
      </w:del>
      <w:r w:rsidR="006D6DC0">
        <w:rPr>
          <w:rFonts w:ascii="Arial" w:eastAsia="Times New Roman" w:hAnsi="Arial" w:cs="Arial"/>
          <w:sz w:val="24"/>
          <w:szCs w:val="24"/>
        </w:rPr>
        <w:t>cent</w:t>
      </w:r>
      <w:ins w:id="8" w:author="Nangia, Vinay (ICARDA)" w:date="2015-10-16T22:34:00Z">
        <w:r w:rsidR="00DE7A1A">
          <w:rPr>
            <w:rFonts w:ascii="Arial" w:eastAsia="Times New Roman" w:hAnsi="Arial" w:cs="Arial"/>
            <w:sz w:val="24"/>
            <w:szCs w:val="24"/>
          </w:rPr>
          <w:t>,</w:t>
        </w:r>
      </w:ins>
      <w:r>
        <w:rPr>
          <w:rFonts w:ascii="Arial" w:eastAsia="Times New Roman" w:hAnsi="Arial" w:cs="Arial"/>
          <w:sz w:val="24"/>
          <w:szCs w:val="24"/>
        </w:rPr>
        <w:t xml:space="preserve"> respectively. Crops like cumin and isabgol were registered with negli</w:t>
      </w:r>
      <w:r w:rsidR="006D6DC0">
        <w:rPr>
          <w:rFonts w:ascii="Arial" w:eastAsia="Times New Roman" w:hAnsi="Arial" w:cs="Arial"/>
          <w:sz w:val="24"/>
          <w:szCs w:val="24"/>
        </w:rPr>
        <w:t>gi</w:t>
      </w:r>
      <w:r>
        <w:rPr>
          <w:rFonts w:ascii="Arial" w:eastAsia="Times New Roman" w:hAnsi="Arial" w:cs="Arial"/>
          <w:sz w:val="24"/>
          <w:szCs w:val="24"/>
        </w:rPr>
        <w:t xml:space="preserve">ble </w:t>
      </w:r>
      <w:del w:id="9" w:author="Nangia, Vinay (ICARDA)" w:date="2015-10-16T22:35:00Z">
        <w:r w:rsidDel="00DE7A1A">
          <w:rPr>
            <w:rFonts w:ascii="Arial" w:eastAsia="Times New Roman" w:hAnsi="Arial" w:cs="Arial"/>
            <w:sz w:val="24"/>
            <w:szCs w:val="24"/>
          </w:rPr>
          <w:delText>area</w:delText>
        </w:r>
        <w:r w:rsidR="006D6DC0" w:rsidDel="00DE7A1A">
          <w:rPr>
            <w:rFonts w:ascii="Arial" w:eastAsia="Times New Roman" w:hAnsi="Arial" w:cs="Arial"/>
            <w:sz w:val="24"/>
            <w:szCs w:val="24"/>
          </w:rPr>
          <w:delText xml:space="preserve"> </w:delText>
        </w:r>
      </w:del>
      <w:r w:rsidR="006D6DC0">
        <w:rPr>
          <w:rFonts w:ascii="Arial" w:eastAsia="Times New Roman" w:hAnsi="Arial" w:cs="Arial"/>
          <w:sz w:val="24"/>
          <w:szCs w:val="24"/>
        </w:rPr>
        <w:t>coverage</w:t>
      </w:r>
      <w:ins w:id="10" w:author="Nangia, Vinay (ICARDA)" w:date="2015-10-16T22:35:00Z">
        <w:r w:rsidR="00DE7A1A">
          <w:rPr>
            <w:rFonts w:ascii="Arial" w:eastAsia="Times New Roman" w:hAnsi="Arial" w:cs="Arial"/>
            <w:sz w:val="24"/>
            <w:szCs w:val="24"/>
          </w:rPr>
          <w:t xml:space="preserve"> </w:t>
        </w:r>
        <w:r w:rsidR="00DE7A1A">
          <w:rPr>
            <w:rFonts w:ascii="Arial" w:eastAsia="Times New Roman" w:hAnsi="Arial" w:cs="Arial"/>
            <w:sz w:val="24"/>
            <w:szCs w:val="24"/>
          </w:rPr>
          <w:t>area</w:t>
        </w:r>
      </w:ins>
      <w:r>
        <w:rPr>
          <w:rFonts w:ascii="Arial" w:eastAsia="Times New Roman" w:hAnsi="Arial" w:cs="Arial"/>
          <w:sz w:val="24"/>
          <w:szCs w:val="24"/>
        </w:rPr>
        <w:t>.</w:t>
      </w:r>
    </w:p>
    <w:p w:rsidR="00343D95" w:rsidRDefault="00343D95" w:rsidP="00343D95">
      <w:pPr>
        <w:spacing w:before="200" w:after="0" w:line="360" w:lineRule="auto"/>
        <w:ind w:left="720" w:hanging="720"/>
        <w:jc w:val="both"/>
        <w:rPr>
          <w:rFonts w:ascii="Arial" w:eastAsia="Times New Roman" w:hAnsi="Arial" w:cs="Arial"/>
          <w:sz w:val="24"/>
          <w:szCs w:val="24"/>
        </w:rPr>
      </w:pPr>
      <w:r>
        <w:rPr>
          <w:rFonts w:ascii="Arial" w:hAnsi="Arial" w:cs="Arial"/>
          <w:sz w:val="24"/>
          <w:szCs w:val="24"/>
        </w:rPr>
        <w:t xml:space="preserve">6.1.2  </w:t>
      </w:r>
      <w:r>
        <w:rPr>
          <w:rFonts w:ascii="Arial" w:hAnsi="Arial" w:cs="Arial"/>
          <w:sz w:val="24"/>
          <w:szCs w:val="24"/>
        </w:rPr>
        <w:tab/>
      </w:r>
      <w:r w:rsidRPr="00BC2CD5">
        <w:rPr>
          <w:rFonts w:ascii="Arial" w:eastAsia="Times New Roman" w:hAnsi="Arial" w:cs="Arial"/>
          <w:sz w:val="24"/>
          <w:szCs w:val="24"/>
        </w:rPr>
        <w:t xml:space="preserve">Highest average </w:t>
      </w:r>
      <w:r>
        <w:rPr>
          <w:rFonts w:ascii="Arial" w:eastAsia="Times New Roman" w:hAnsi="Arial" w:cs="Arial"/>
          <w:sz w:val="24"/>
          <w:szCs w:val="24"/>
        </w:rPr>
        <w:t>seed</w:t>
      </w:r>
      <w:r w:rsidRPr="00BC2CD5">
        <w:rPr>
          <w:rFonts w:ascii="Arial" w:eastAsia="Times New Roman" w:hAnsi="Arial" w:cs="Arial"/>
          <w:sz w:val="24"/>
          <w:szCs w:val="24"/>
        </w:rPr>
        <w:t xml:space="preserve"> yield of 2852.7 kg ha</w:t>
      </w:r>
      <w:r w:rsidRPr="00BC2CD5">
        <w:rPr>
          <w:rFonts w:ascii="Arial" w:eastAsia="Times New Roman" w:hAnsi="Arial" w:cs="Arial"/>
          <w:sz w:val="24"/>
          <w:szCs w:val="24"/>
          <w:vertAlign w:val="superscript"/>
        </w:rPr>
        <w:t>-1</w:t>
      </w:r>
      <w:r w:rsidRPr="00BC2CD5">
        <w:rPr>
          <w:rFonts w:ascii="Arial" w:eastAsia="Times New Roman" w:hAnsi="Arial" w:cs="Arial"/>
          <w:sz w:val="24"/>
          <w:szCs w:val="24"/>
        </w:rPr>
        <w:t xml:space="preserve"> was recorded with groundnut whereas lowest average </w:t>
      </w:r>
      <w:r>
        <w:rPr>
          <w:rFonts w:ascii="Arial" w:eastAsia="Times New Roman" w:hAnsi="Arial" w:cs="Arial"/>
          <w:sz w:val="24"/>
          <w:szCs w:val="24"/>
        </w:rPr>
        <w:t>seed</w:t>
      </w:r>
      <w:r w:rsidRPr="00BC2CD5">
        <w:rPr>
          <w:rFonts w:ascii="Arial" w:eastAsia="Times New Roman" w:hAnsi="Arial" w:cs="Arial"/>
          <w:sz w:val="24"/>
          <w:szCs w:val="24"/>
        </w:rPr>
        <w:t xml:space="preserve"> yield of 438 kg</w:t>
      </w:r>
      <w:r>
        <w:rPr>
          <w:rFonts w:ascii="Arial" w:eastAsia="Times New Roman" w:hAnsi="Arial" w:cs="Arial"/>
          <w:sz w:val="24"/>
          <w:szCs w:val="24"/>
        </w:rPr>
        <w:t xml:space="preserve"> </w:t>
      </w:r>
      <w:r w:rsidRPr="00BC2CD5">
        <w:rPr>
          <w:rFonts w:ascii="Arial" w:eastAsia="Times New Roman" w:hAnsi="Arial" w:cs="Arial"/>
          <w:sz w:val="24"/>
          <w:szCs w:val="24"/>
        </w:rPr>
        <w:t>ha</w:t>
      </w:r>
      <w:r w:rsidRPr="00BC2CD5">
        <w:rPr>
          <w:rFonts w:ascii="Arial" w:eastAsia="Times New Roman" w:hAnsi="Arial" w:cs="Arial"/>
          <w:sz w:val="24"/>
          <w:szCs w:val="24"/>
          <w:vertAlign w:val="superscript"/>
        </w:rPr>
        <w:t>-1</w:t>
      </w:r>
      <w:r>
        <w:rPr>
          <w:rFonts w:ascii="Arial" w:eastAsia="Times New Roman" w:hAnsi="Arial" w:cs="Arial"/>
          <w:sz w:val="24"/>
          <w:szCs w:val="24"/>
          <w:vertAlign w:val="superscript"/>
        </w:rPr>
        <w:t xml:space="preserve"> </w:t>
      </w:r>
      <w:r w:rsidRPr="00BC2CD5">
        <w:rPr>
          <w:rFonts w:ascii="Arial" w:eastAsia="Times New Roman" w:hAnsi="Arial" w:cs="Arial"/>
          <w:sz w:val="24"/>
          <w:szCs w:val="24"/>
        </w:rPr>
        <w:t xml:space="preserve">was registered with cumin crop. Among the two </w:t>
      </w:r>
      <w:r w:rsidRPr="00BC2CD5">
        <w:rPr>
          <w:rFonts w:ascii="Arial" w:eastAsia="Times New Roman" w:hAnsi="Arial" w:cs="Arial"/>
          <w:i/>
          <w:sz w:val="24"/>
          <w:szCs w:val="24"/>
        </w:rPr>
        <w:t>kharif</w:t>
      </w:r>
      <w:r w:rsidRPr="00BC2CD5">
        <w:rPr>
          <w:rFonts w:ascii="Arial" w:eastAsia="Times New Roman" w:hAnsi="Arial" w:cs="Arial"/>
          <w:sz w:val="24"/>
          <w:szCs w:val="24"/>
        </w:rPr>
        <w:t xml:space="preserve"> season crops, groundnut ha</w:t>
      </w:r>
      <w:r>
        <w:rPr>
          <w:rFonts w:ascii="Arial" w:eastAsia="Times New Roman" w:hAnsi="Arial" w:cs="Arial"/>
          <w:sz w:val="24"/>
          <w:szCs w:val="24"/>
        </w:rPr>
        <w:t>d</w:t>
      </w:r>
      <w:r w:rsidRPr="00BC2CD5">
        <w:rPr>
          <w:rFonts w:ascii="Arial" w:eastAsia="Times New Roman" w:hAnsi="Arial" w:cs="Arial"/>
          <w:sz w:val="24"/>
          <w:szCs w:val="24"/>
        </w:rPr>
        <w:t xml:space="preserve"> higher water productivity of the order of 0.45 kg m</w:t>
      </w:r>
      <w:r w:rsidRPr="00BC2CD5">
        <w:rPr>
          <w:rFonts w:ascii="Arial" w:eastAsia="Times New Roman" w:hAnsi="Arial" w:cs="Arial"/>
          <w:sz w:val="24"/>
          <w:szCs w:val="24"/>
          <w:vertAlign w:val="superscript"/>
        </w:rPr>
        <w:t xml:space="preserve">-3 </w:t>
      </w:r>
      <w:r w:rsidRPr="00BC2CD5">
        <w:rPr>
          <w:rFonts w:ascii="Arial" w:eastAsia="Times New Roman" w:hAnsi="Arial" w:cs="Arial"/>
          <w:sz w:val="24"/>
          <w:szCs w:val="24"/>
        </w:rPr>
        <w:t>as compared to 0.39 kg m</w:t>
      </w:r>
      <w:r w:rsidRPr="00BC2CD5">
        <w:rPr>
          <w:rFonts w:ascii="Arial" w:eastAsia="Times New Roman" w:hAnsi="Arial" w:cs="Arial"/>
          <w:sz w:val="24"/>
          <w:szCs w:val="24"/>
          <w:vertAlign w:val="superscript"/>
        </w:rPr>
        <w:t>-3</w:t>
      </w:r>
      <w:r w:rsidRPr="00BC2CD5">
        <w:rPr>
          <w:rFonts w:ascii="Arial" w:eastAsia="Times New Roman" w:hAnsi="Arial" w:cs="Arial"/>
          <w:sz w:val="24"/>
          <w:szCs w:val="24"/>
        </w:rPr>
        <w:t xml:space="preserve"> registered with clusterbe</w:t>
      </w:r>
      <w:r>
        <w:rPr>
          <w:rFonts w:ascii="Arial" w:eastAsia="Times New Roman" w:hAnsi="Arial" w:cs="Arial"/>
          <w:sz w:val="24"/>
          <w:szCs w:val="24"/>
        </w:rPr>
        <w:t>a</w:t>
      </w:r>
      <w:r w:rsidRPr="00BC2CD5">
        <w:rPr>
          <w:rFonts w:ascii="Arial" w:eastAsia="Times New Roman" w:hAnsi="Arial" w:cs="Arial"/>
          <w:sz w:val="24"/>
          <w:szCs w:val="24"/>
        </w:rPr>
        <w:t>n.</w:t>
      </w:r>
      <w:r>
        <w:rPr>
          <w:rFonts w:ascii="Arial" w:eastAsia="Times New Roman" w:hAnsi="Arial" w:cs="Arial"/>
          <w:sz w:val="24"/>
          <w:szCs w:val="24"/>
        </w:rPr>
        <w:t xml:space="preserve"> While </w:t>
      </w:r>
      <w:r w:rsidR="00071360">
        <w:rPr>
          <w:rFonts w:ascii="Arial" w:eastAsia="Times New Roman" w:hAnsi="Arial" w:cs="Arial"/>
          <w:sz w:val="24"/>
          <w:szCs w:val="24"/>
        </w:rPr>
        <w:t>amongst</w:t>
      </w:r>
      <w:r w:rsidRPr="00BC2CD5">
        <w:rPr>
          <w:rFonts w:ascii="Arial" w:eastAsia="Times New Roman" w:hAnsi="Arial" w:cs="Arial"/>
          <w:sz w:val="24"/>
          <w:szCs w:val="24"/>
        </w:rPr>
        <w:t xml:space="preserve"> </w:t>
      </w:r>
      <w:r w:rsidRPr="00BC2CD5">
        <w:rPr>
          <w:rFonts w:ascii="Arial" w:eastAsia="Times New Roman" w:hAnsi="Arial" w:cs="Arial"/>
          <w:i/>
          <w:sz w:val="24"/>
          <w:szCs w:val="24"/>
        </w:rPr>
        <w:t>rabi</w:t>
      </w:r>
      <w:r w:rsidRPr="00BC2CD5">
        <w:rPr>
          <w:rFonts w:ascii="Arial" w:eastAsia="Times New Roman" w:hAnsi="Arial" w:cs="Arial"/>
          <w:sz w:val="24"/>
          <w:szCs w:val="24"/>
        </w:rPr>
        <w:t xml:space="preserve"> season crops, chickpea had highest water productivity in terms of </w:t>
      </w:r>
      <w:r w:rsidR="00071360">
        <w:rPr>
          <w:rFonts w:ascii="Arial" w:eastAsia="Times New Roman" w:hAnsi="Arial" w:cs="Arial"/>
          <w:sz w:val="24"/>
          <w:szCs w:val="24"/>
        </w:rPr>
        <w:t>water applied</w:t>
      </w:r>
      <w:r w:rsidRPr="00BC2CD5">
        <w:rPr>
          <w:rFonts w:ascii="Arial" w:eastAsia="Times New Roman" w:hAnsi="Arial" w:cs="Arial"/>
          <w:sz w:val="24"/>
          <w:szCs w:val="24"/>
        </w:rPr>
        <w:t xml:space="preserve"> of 0.58 kg m</w:t>
      </w:r>
      <w:r w:rsidRPr="00BC2CD5">
        <w:rPr>
          <w:rFonts w:ascii="Arial" w:eastAsia="Times New Roman" w:hAnsi="Arial" w:cs="Arial"/>
          <w:sz w:val="24"/>
          <w:szCs w:val="24"/>
          <w:vertAlign w:val="superscript"/>
        </w:rPr>
        <w:t>-3</w:t>
      </w:r>
      <w:r>
        <w:rPr>
          <w:rFonts w:ascii="Arial" w:eastAsia="Times New Roman" w:hAnsi="Arial" w:cs="Arial"/>
          <w:sz w:val="24"/>
          <w:szCs w:val="24"/>
        </w:rPr>
        <w:t>.</w:t>
      </w:r>
    </w:p>
    <w:p w:rsidR="00343D95" w:rsidRDefault="00343D95" w:rsidP="00DE7A1A">
      <w:pPr>
        <w:spacing w:before="200" w:after="0" w:line="360" w:lineRule="auto"/>
        <w:ind w:left="810" w:hanging="810"/>
        <w:jc w:val="both"/>
        <w:rPr>
          <w:rFonts w:ascii="Arial" w:eastAsia="Times New Roman" w:hAnsi="Arial" w:cs="Arial"/>
          <w:sz w:val="24"/>
        </w:rPr>
        <w:pPrChange w:id="11" w:author="Nangia, Vinay (ICARDA)" w:date="2015-10-16T22:36:00Z">
          <w:pPr>
            <w:spacing w:before="200" w:after="0" w:line="360" w:lineRule="auto"/>
            <w:ind w:left="720" w:hanging="720"/>
            <w:jc w:val="both"/>
          </w:pPr>
        </w:pPrChange>
      </w:pPr>
      <w:r>
        <w:rPr>
          <w:rFonts w:ascii="Arial" w:eastAsia="Times New Roman" w:hAnsi="Arial" w:cs="Arial"/>
          <w:sz w:val="24"/>
        </w:rPr>
        <w:t xml:space="preserve">6.1.3 </w:t>
      </w:r>
      <w:r w:rsidRPr="005606A0">
        <w:rPr>
          <w:rFonts w:ascii="Arial" w:eastAsia="Times New Roman" w:hAnsi="Arial" w:cs="Arial"/>
          <w:sz w:val="24"/>
        </w:rPr>
        <w:t xml:space="preserve">Highest </w:t>
      </w:r>
      <w:r>
        <w:rPr>
          <w:rFonts w:ascii="Arial" w:eastAsia="Times New Roman" w:hAnsi="Arial" w:cs="Arial"/>
          <w:sz w:val="24"/>
        </w:rPr>
        <w:t xml:space="preserve">seed </w:t>
      </w:r>
      <w:r w:rsidRPr="005606A0">
        <w:rPr>
          <w:rFonts w:ascii="Arial" w:eastAsia="Times New Roman" w:hAnsi="Arial" w:cs="Arial"/>
          <w:sz w:val="24"/>
        </w:rPr>
        <w:t>yield</w:t>
      </w:r>
      <w:r>
        <w:rPr>
          <w:rFonts w:ascii="Arial" w:eastAsia="Times New Roman" w:hAnsi="Arial" w:cs="Arial"/>
          <w:sz w:val="24"/>
        </w:rPr>
        <w:t>s were</w:t>
      </w:r>
      <w:r w:rsidRPr="005606A0">
        <w:rPr>
          <w:rFonts w:ascii="Arial" w:eastAsia="Times New Roman" w:hAnsi="Arial" w:cs="Arial"/>
          <w:sz w:val="24"/>
        </w:rPr>
        <w:t xml:space="preserve"> observed </w:t>
      </w:r>
      <w:r>
        <w:rPr>
          <w:rFonts w:ascii="Arial" w:eastAsia="Times New Roman" w:hAnsi="Arial" w:cs="Arial"/>
          <w:sz w:val="24"/>
        </w:rPr>
        <w:t>with</w:t>
      </w:r>
      <w:r w:rsidRPr="005606A0">
        <w:rPr>
          <w:rFonts w:ascii="Arial" w:eastAsia="Times New Roman" w:hAnsi="Arial" w:cs="Arial"/>
          <w:sz w:val="24"/>
        </w:rPr>
        <w:t xml:space="preserve"> groundnut-wheat </w:t>
      </w:r>
      <w:r>
        <w:rPr>
          <w:rFonts w:ascii="Arial" w:eastAsia="Times New Roman" w:hAnsi="Arial" w:cs="Arial"/>
          <w:sz w:val="24"/>
        </w:rPr>
        <w:t xml:space="preserve">cropping system </w:t>
      </w:r>
      <w:r w:rsidRPr="005606A0">
        <w:rPr>
          <w:rFonts w:ascii="Arial" w:eastAsia="Times New Roman" w:hAnsi="Arial" w:cs="Arial"/>
          <w:sz w:val="24"/>
        </w:rPr>
        <w:t xml:space="preserve">followed by groundnut-mustard </w:t>
      </w:r>
      <w:r>
        <w:rPr>
          <w:rFonts w:ascii="Arial" w:eastAsia="Times New Roman" w:hAnsi="Arial" w:cs="Arial"/>
          <w:sz w:val="24"/>
        </w:rPr>
        <w:t>and</w:t>
      </w:r>
      <w:r w:rsidRPr="005606A0">
        <w:rPr>
          <w:rFonts w:ascii="Arial" w:eastAsia="Times New Roman" w:hAnsi="Arial" w:cs="Arial"/>
          <w:sz w:val="24"/>
        </w:rPr>
        <w:t xml:space="preserve"> lowest yield</w:t>
      </w:r>
      <w:r>
        <w:rPr>
          <w:rFonts w:ascii="Arial" w:eastAsia="Times New Roman" w:hAnsi="Arial" w:cs="Arial"/>
          <w:sz w:val="24"/>
        </w:rPr>
        <w:t>s were</w:t>
      </w:r>
      <w:r w:rsidRPr="005606A0">
        <w:rPr>
          <w:rFonts w:ascii="Arial" w:eastAsia="Times New Roman" w:hAnsi="Arial" w:cs="Arial"/>
          <w:sz w:val="24"/>
        </w:rPr>
        <w:t xml:space="preserve"> recorded </w:t>
      </w:r>
      <w:r>
        <w:rPr>
          <w:rFonts w:ascii="Arial" w:eastAsia="Times New Roman" w:hAnsi="Arial" w:cs="Arial"/>
          <w:sz w:val="24"/>
        </w:rPr>
        <w:t>with</w:t>
      </w:r>
      <w:r w:rsidRPr="005606A0">
        <w:rPr>
          <w:rFonts w:ascii="Arial" w:eastAsia="Times New Roman" w:hAnsi="Arial" w:cs="Arial"/>
          <w:sz w:val="24"/>
        </w:rPr>
        <w:t xml:space="preserve"> clusterbean</w:t>
      </w:r>
      <w:r>
        <w:rPr>
          <w:rFonts w:ascii="Arial" w:eastAsia="Times New Roman" w:hAnsi="Arial" w:cs="Arial"/>
          <w:sz w:val="24"/>
        </w:rPr>
        <w:t>-</w:t>
      </w:r>
      <w:r w:rsidRPr="005606A0">
        <w:rPr>
          <w:rFonts w:ascii="Arial" w:eastAsia="Times New Roman" w:hAnsi="Arial" w:cs="Arial"/>
          <w:sz w:val="24"/>
        </w:rPr>
        <w:t>chickpea cropping system</w:t>
      </w:r>
      <w:r>
        <w:rPr>
          <w:rFonts w:ascii="Arial" w:eastAsia="Times New Roman" w:hAnsi="Arial" w:cs="Arial"/>
          <w:sz w:val="24"/>
        </w:rPr>
        <w:t>. H</w:t>
      </w:r>
      <w:r w:rsidRPr="005606A0">
        <w:rPr>
          <w:rFonts w:ascii="Arial" w:eastAsia="Times New Roman" w:hAnsi="Arial" w:cs="Arial"/>
          <w:sz w:val="24"/>
        </w:rPr>
        <w:t xml:space="preserve">ighest water productivity was recorded </w:t>
      </w:r>
      <w:r>
        <w:rPr>
          <w:rFonts w:ascii="Arial" w:eastAsia="Times New Roman" w:hAnsi="Arial" w:cs="Arial"/>
          <w:sz w:val="24"/>
        </w:rPr>
        <w:t>with</w:t>
      </w:r>
      <w:r w:rsidRPr="005606A0">
        <w:rPr>
          <w:rFonts w:ascii="Arial" w:eastAsia="Times New Roman" w:hAnsi="Arial" w:cs="Arial"/>
          <w:sz w:val="24"/>
        </w:rPr>
        <w:t xml:space="preserve"> </w:t>
      </w:r>
      <w:r>
        <w:rPr>
          <w:rFonts w:ascii="Arial" w:eastAsia="Times New Roman" w:hAnsi="Arial" w:cs="Arial"/>
          <w:sz w:val="24"/>
        </w:rPr>
        <w:t>clusterbean-chickpea</w:t>
      </w:r>
      <w:r w:rsidRPr="005606A0">
        <w:rPr>
          <w:rFonts w:ascii="Arial" w:eastAsia="Times New Roman" w:hAnsi="Arial" w:cs="Arial"/>
          <w:sz w:val="24"/>
        </w:rPr>
        <w:t xml:space="preserve"> cropping system </w:t>
      </w:r>
      <w:r>
        <w:rPr>
          <w:rFonts w:ascii="Arial" w:eastAsia="Times New Roman" w:hAnsi="Arial" w:cs="Arial"/>
          <w:sz w:val="24"/>
        </w:rPr>
        <w:t xml:space="preserve">(0.49 </w:t>
      </w:r>
      <w:r w:rsidRPr="005606A0">
        <w:rPr>
          <w:rFonts w:ascii="Arial" w:eastAsia="Times New Roman" w:hAnsi="Arial" w:cs="Arial"/>
          <w:sz w:val="24"/>
          <w:szCs w:val="24"/>
        </w:rPr>
        <w:t>kg m</w:t>
      </w:r>
      <w:r w:rsidRPr="005606A0">
        <w:rPr>
          <w:rFonts w:ascii="Arial" w:eastAsia="Times New Roman" w:hAnsi="Arial" w:cs="Arial"/>
          <w:sz w:val="24"/>
          <w:szCs w:val="24"/>
          <w:vertAlign w:val="superscript"/>
        </w:rPr>
        <w:t>-3</w:t>
      </w:r>
      <w:r>
        <w:rPr>
          <w:rFonts w:ascii="Arial" w:eastAsia="Times New Roman" w:hAnsi="Arial" w:cs="Arial"/>
          <w:sz w:val="24"/>
        </w:rPr>
        <w:t xml:space="preserve">) </w:t>
      </w:r>
      <w:r w:rsidRPr="005606A0">
        <w:rPr>
          <w:rFonts w:ascii="Arial" w:eastAsia="Times New Roman" w:hAnsi="Arial" w:cs="Arial"/>
          <w:sz w:val="24"/>
        </w:rPr>
        <w:t>followed by groundnut-</w:t>
      </w:r>
      <w:r>
        <w:rPr>
          <w:rFonts w:ascii="Arial" w:eastAsia="Times New Roman" w:hAnsi="Arial" w:cs="Arial"/>
          <w:sz w:val="24"/>
        </w:rPr>
        <w:t xml:space="preserve">wheat </w:t>
      </w:r>
      <w:r>
        <w:rPr>
          <w:rFonts w:ascii="Arial" w:eastAsia="Times New Roman" w:hAnsi="Arial" w:cs="Arial"/>
          <w:sz w:val="24"/>
        </w:rPr>
        <w:lastRenderedPageBreak/>
        <w:t xml:space="preserve">(0.47 </w:t>
      </w:r>
      <w:r w:rsidRPr="005606A0">
        <w:rPr>
          <w:rFonts w:ascii="Arial" w:eastAsia="Times New Roman" w:hAnsi="Arial" w:cs="Arial"/>
          <w:sz w:val="24"/>
          <w:szCs w:val="24"/>
        </w:rPr>
        <w:t>kg m</w:t>
      </w:r>
      <w:r w:rsidRPr="005606A0">
        <w:rPr>
          <w:rFonts w:ascii="Arial" w:eastAsia="Times New Roman" w:hAnsi="Arial" w:cs="Arial"/>
          <w:sz w:val="24"/>
          <w:szCs w:val="24"/>
          <w:vertAlign w:val="superscript"/>
        </w:rPr>
        <w:t>-3</w:t>
      </w:r>
      <w:r>
        <w:rPr>
          <w:rFonts w:ascii="Arial" w:eastAsia="Times New Roman" w:hAnsi="Arial" w:cs="Arial"/>
          <w:sz w:val="24"/>
        </w:rPr>
        <w:t xml:space="preserve">) </w:t>
      </w:r>
      <w:r w:rsidRPr="00195872">
        <w:rPr>
          <w:rFonts w:ascii="Arial" w:eastAsia="Times New Roman" w:hAnsi="Arial" w:cs="Arial"/>
          <w:sz w:val="24"/>
        </w:rPr>
        <w:t>and</w:t>
      </w:r>
      <w:r>
        <w:rPr>
          <w:rFonts w:ascii="Arial" w:eastAsia="Times New Roman" w:hAnsi="Arial" w:cs="Arial"/>
          <w:sz w:val="24"/>
        </w:rPr>
        <w:t xml:space="preserve"> groundnut-</w:t>
      </w:r>
      <w:del w:id="12" w:author="Nangia, Vinay (ICARDA)" w:date="2015-10-16T22:36:00Z">
        <w:r w:rsidDel="00DE7A1A">
          <w:rPr>
            <w:rFonts w:ascii="Arial" w:eastAsia="Times New Roman" w:hAnsi="Arial" w:cs="Arial"/>
            <w:sz w:val="24"/>
          </w:rPr>
          <w:delText xml:space="preserve"> </w:delText>
        </w:r>
      </w:del>
      <w:r>
        <w:rPr>
          <w:rFonts w:ascii="Arial" w:eastAsia="Times New Roman" w:hAnsi="Arial" w:cs="Arial"/>
          <w:sz w:val="24"/>
        </w:rPr>
        <w:t xml:space="preserve">mustard (0.46 </w:t>
      </w:r>
      <w:r w:rsidRPr="005606A0">
        <w:rPr>
          <w:rFonts w:ascii="Arial" w:eastAsia="Times New Roman" w:hAnsi="Arial" w:cs="Arial"/>
          <w:sz w:val="24"/>
          <w:szCs w:val="24"/>
        </w:rPr>
        <w:t>kg m</w:t>
      </w:r>
      <w:r w:rsidRPr="005606A0">
        <w:rPr>
          <w:rFonts w:ascii="Arial" w:eastAsia="Times New Roman" w:hAnsi="Arial" w:cs="Arial"/>
          <w:sz w:val="24"/>
          <w:szCs w:val="24"/>
          <w:vertAlign w:val="superscript"/>
        </w:rPr>
        <w:t>-3</w:t>
      </w:r>
      <w:r>
        <w:rPr>
          <w:rFonts w:ascii="Arial" w:eastAsia="Times New Roman" w:hAnsi="Arial" w:cs="Arial"/>
          <w:sz w:val="24"/>
        </w:rPr>
        <w:t>)</w:t>
      </w:r>
      <w:r w:rsidRPr="005606A0">
        <w:rPr>
          <w:rFonts w:ascii="Arial" w:eastAsia="Times New Roman" w:hAnsi="Arial" w:cs="Arial"/>
          <w:sz w:val="24"/>
        </w:rPr>
        <w:t>. Lowest water productivity</w:t>
      </w:r>
      <w:r>
        <w:rPr>
          <w:rFonts w:ascii="Arial" w:eastAsia="Times New Roman" w:hAnsi="Arial" w:cs="Arial"/>
          <w:sz w:val="24"/>
        </w:rPr>
        <w:t xml:space="preserve"> of 0.33 </w:t>
      </w:r>
      <w:r w:rsidRPr="005606A0">
        <w:rPr>
          <w:rFonts w:ascii="Arial" w:eastAsia="Times New Roman" w:hAnsi="Arial" w:cs="Arial"/>
          <w:sz w:val="24"/>
          <w:szCs w:val="24"/>
        </w:rPr>
        <w:t>kg m</w:t>
      </w:r>
      <w:r w:rsidRPr="005606A0">
        <w:rPr>
          <w:rFonts w:ascii="Arial" w:eastAsia="Times New Roman" w:hAnsi="Arial" w:cs="Arial"/>
          <w:sz w:val="24"/>
          <w:szCs w:val="24"/>
          <w:vertAlign w:val="superscript"/>
        </w:rPr>
        <w:t>-</w:t>
      </w:r>
      <w:r w:rsidRPr="00195872">
        <w:rPr>
          <w:rFonts w:ascii="Arial" w:eastAsia="Times New Roman" w:hAnsi="Arial" w:cs="Arial"/>
          <w:sz w:val="24"/>
          <w:szCs w:val="24"/>
          <w:vertAlign w:val="superscript"/>
        </w:rPr>
        <w:t>3</w:t>
      </w:r>
      <w:r w:rsidRPr="005606A0">
        <w:rPr>
          <w:rFonts w:ascii="Arial" w:eastAsia="Times New Roman" w:hAnsi="Arial" w:cs="Arial"/>
          <w:sz w:val="24"/>
        </w:rPr>
        <w:t xml:space="preserve"> was r</w:t>
      </w:r>
      <w:r>
        <w:rPr>
          <w:rFonts w:ascii="Arial" w:eastAsia="Times New Roman" w:hAnsi="Arial" w:cs="Arial"/>
          <w:sz w:val="24"/>
        </w:rPr>
        <w:t xml:space="preserve">ecorded with </w:t>
      </w:r>
      <w:r w:rsidRPr="005606A0">
        <w:rPr>
          <w:rFonts w:ascii="Arial" w:eastAsia="Times New Roman" w:hAnsi="Arial" w:cs="Arial"/>
          <w:sz w:val="24"/>
        </w:rPr>
        <w:t>groundnut-</w:t>
      </w:r>
      <w:r>
        <w:rPr>
          <w:rFonts w:ascii="Arial" w:eastAsia="Times New Roman" w:hAnsi="Arial" w:cs="Arial"/>
          <w:sz w:val="24"/>
        </w:rPr>
        <w:t xml:space="preserve">cumin </w:t>
      </w:r>
      <w:r w:rsidRPr="005606A0">
        <w:rPr>
          <w:rFonts w:ascii="Arial" w:eastAsia="Times New Roman" w:hAnsi="Arial" w:cs="Arial"/>
          <w:sz w:val="24"/>
        </w:rPr>
        <w:t xml:space="preserve">cropping system. </w:t>
      </w:r>
    </w:p>
    <w:p w:rsidR="00343D95" w:rsidRDefault="00343D95" w:rsidP="009F64FD">
      <w:pPr>
        <w:spacing w:before="200" w:after="0" w:line="240" w:lineRule="auto"/>
        <w:ind w:left="810" w:hanging="810"/>
        <w:jc w:val="both"/>
        <w:rPr>
          <w:rFonts w:ascii="Arial" w:eastAsia="Times New Roman" w:hAnsi="Arial" w:cs="Arial"/>
          <w:b/>
          <w:sz w:val="28"/>
          <w:szCs w:val="28"/>
        </w:rPr>
      </w:pPr>
      <w:r>
        <w:rPr>
          <w:rFonts w:ascii="Arial" w:eastAsia="Times New Roman" w:hAnsi="Arial" w:cs="Arial"/>
          <w:b/>
          <w:sz w:val="28"/>
          <w:szCs w:val="28"/>
        </w:rPr>
        <w:t>6.2</w:t>
      </w:r>
      <w:r>
        <w:rPr>
          <w:rFonts w:ascii="Arial" w:eastAsia="Times New Roman" w:hAnsi="Arial" w:cs="Arial"/>
          <w:b/>
          <w:sz w:val="28"/>
          <w:szCs w:val="28"/>
        </w:rPr>
        <w:tab/>
      </w:r>
      <w:r w:rsidRPr="00533B18">
        <w:rPr>
          <w:rFonts w:ascii="Arial" w:eastAsia="Times New Roman" w:hAnsi="Arial" w:cs="Arial"/>
          <w:b/>
          <w:sz w:val="28"/>
          <w:szCs w:val="28"/>
          <w:lang w:bidi="hi-IN"/>
        </w:rPr>
        <w:t xml:space="preserve">Soil physical and chemical properties </w:t>
      </w:r>
      <w:r>
        <w:rPr>
          <w:rFonts w:ascii="Arial" w:eastAsia="Times New Roman" w:hAnsi="Arial" w:cs="Arial"/>
          <w:b/>
          <w:sz w:val="28"/>
          <w:szCs w:val="28"/>
        </w:rPr>
        <w:t>and quality of irrigation water</w:t>
      </w:r>
    </w:p>
    <w:p w:rsidR="00343D95" w:rsidRDefault="00343D95" w:rsidP="00343D95">
      <w:pPr>
        <w:tabs>
          <w:tab w:val="left" w:pos="630"/>
        </w:tabs>
        <w:spacing w:before="200" w:after="0" w:line="360" w:lineRule="auto"/>
        <w:ind w:left="720" w:hanging="720"/>
        <w:jc w:val="both"/>
        <w:rPr>
          <w:rFonts w:ascii="Arial" w:eastAsia="Times New Roman" w:hAnsi="Arial" w:cs="Arial"/>
          <w:sz w:val="24"/>
          <w:szCs w:val="24"/>
        </w:rPr>
      </w:pPr>
      <w:r w:rsidRPr="00533B18">
        <w:rPr>
          <w:rFonts w:ascii="Arial" w:eastAsia="Times New Roman" w:hAnsi="Arial" w:cs="Arial"/>
          <w:sz w:val="24"/>
          <w:szCs w:val="24"/>
        </w:rPr>
        <w:t>6.2.1</w:t>
      </w:r>
      <w:r>
        <w:rPr>
          <w:rFonts w:ascii="Arial" w:eastAsia="Times New Roman" w:hAnsi="Arial" w:cs="Arial"/>
          <w:sz w:val="24"/>
          <w:szCs w:val="24"/>
        </w:rPr>
        <w:t xml:space="preserve">  </w:t>
      </w:r>
      <w:r>
        <w:rPr>
          <w:rFonts w:ascii="Arial" w:eastAsia="Times New Roman" w:hAnsi="Arial" w:cs="Arial"/>
          <w:sz w:val="24"/>
          <w:szCs w:val="24"/>
        </w:rPr>
        <w:tab/>
      </w:r>
      <w:r w:rsidR="00071360">
        <w:rPr>
          <w:rFonts w:ascii="Arial" w:eastAsia="Times New Roman" w:hAnsi="Arial" w:cs="Arial"/>
          <w:sz w:val="24"/>
          <w:szCs w:val="24"/>
        </w:rPr>
        <w:t xml:space="preserve">Values </w:t>
      </w:r>
      <w:r>
        <w:rPr>
          <w:rFonts w:ascii="Arial" w:eastAsia="Times New Roman" w:hAnsi="Arial" w:cs="Arial"/>
          <w:sz w:val="24"/>
          <w:szCs w:val="24"/>
        </w:rPr>
        <w:t xml:space="preserve">CEC, pH, </w:t>
      </w:r>
      <w:del w:id="13" w:author="Nangia, Vinay (ICARDA)" w:date="2015-10-16T22:36:00Z">
        <w:r w:rsidRPr="005606A0" w:rsidDel="00DE7A1A">
          <w:rPr>
            <w:rFonts w:ascii="Arial" w:eastAsia="Times New Roman" w:hAnsi="Arial" w:cs="Arial"/>
            <w:sz w:val="24"/>
            <w:szCs w:val="24"/>
          </w:rPr>
          <w:delText>field capacity</w:delText>
        </w:r>
      </w:del>
      <w:ins w:id="14" w:author="Nangia, Vinay (ICARDA)" w:date="2015-10-16T22:36:00Z">
        <w:r w:rsidR="00DE7A1A">
          <w:rPr>
            <w:rFonts w:ascii="Arial" w:eastAsia="Times New Roman" w:hAnsi="Arial" w:cs="Arial"/>
            <w:sz w:val="24"/>
            <w:szCs w:val="24"/>
          </w:rPr>
          <w:t>FC</w:t>
        </w:r>
      </w:ins>
      <w:r>
        <w:rPr>
          <w:rFonts w:ascii="Arial" w:eastAsia="Times New Roman" w:hAnsi="Arial" w:cs="Arial"/>
          <w:sz w:val="24"/>
          <w:szCs w:val="24"/>
        </w:rPr>
        <w:t xml:space="preserve">, </w:t>
      </w:r>
      <w:del w:id="15" w:author="Nangia, Vinay (ICARDA)" w:date="2015-10-16T22:36:00Z">
        <w:r w:rsidR="00071360" w:rsidDel="00DE7A1A">
          <w:rPr>
            <w:rFonts w:ascii="Arial" w:eastAsia="Times New Roman" w:hAnsi="Arial" w:cs="Arial"/>
            <w:sz w:val="24"/>
            <w:szCs w:val="24"/>
          </w:rPr>
          <w:delText>permanent wilting point</w:delText>
        </w:r>
      </w:del>
      <w:ins w:id="16" w:author="Nangia, Vinay (ICARDA)" w:date="2015-10-16T22:36:00Z">
        <w:r w:rsidR="00DE7A1A">
          <w:rPr>
            <w:rFonts w:ascii="Arial" w:eastAsia="Times New Roman" w:hAnsi="Arial" w:cs="Arial"/>
            <w:sz w:val="24"/>
            <w:szCs w:val="24"/>
          </w:rPr>
          <w:t>PWP</w:t>
        </w:r>
      </w:ins>
      <w:r>
        <w:rPr>
          <w:rFonts w:ascii="Arial" w:eastAsia="Times New Roman" w:hAnsi="Arial" w:cs="Arial"/>
          <w:sz w:val="24"/>
          <w:szCs w:val="24"/>
        </w:rPr>
        <w:t xml:space="preserve"> and </w:t>
      </w:r>
      <w:ins w:id="17" w:author="Nangia, Vinay (ICARDA)" w:date="2015-10-16T22:36:00Z">
        <w:r w:rsidR="00DE7A1A">
          <w:rPr>
            <w:rFonts w:ascii="Arial" w:eastAsia="Times New Roman" w:hAnsi="Arial" w:cs="Arial"/>
            <w:sz w:val="24"/>
            <w:szCs w:val="24"/>
          </w:rPr>
          <w:t>soil-</w:t>
        </w:r>
      </w:ins>
      <w:r>
        <w:rPr>
          <w:rFonts w:ascii="Arial" w:eastAsia="Times New Roman" w:hAnsi="Arial" w:cs="Arial"/>
          <w:sz w:val="24"/>
          <w:szCs w:val="24"/>
        </w:rPr>
        <w:t>water content</w:t>
      </w:r>
      <w:del w:id="18" w:author="Nangia, Vinay (ICARDA)" w:date="2015-10-16T22:37:00Z">
        <w:r w:rsidDel="00DE7A1A">
          <w:rPr>
            <w:rFonts w:ascii="Arial" w:eastAsia="Times New Roman" w:hAnsi="Arial" w:cs="Arial"/>
            <w:sz w:val="24"/>
            <w:szCs w:val="24"/>
          </w:rPr>
          <w:delText xml:space="preserve"> of soil</w:delText>
        </w:r>
      </w:del>
      <w:r>
        <w:rPr>
          <w:rFonts w:ascii="Arial" w:eastAsia="Times New Roman" w:hAnsi="Arial" w:cs="Arial"/>
          <w:sz w:val="24"/>
          <w:szCs w:val="24"/>
        </w:rPr>
        <w:t xml:space="preserve"> increased with increase in soil depth whereas </w:t>
      </w:r>
      <w:r w:rsidR="00071360">
        <w:rPr>
          <w:rFonts w:ascii="Arial" w:eastAsia="Times New Roman" w:hAnsi="Arial" w:cs="Arial"/>
          <w:sz w:val="24"/>
          <w:szCs w:val="24"/>
        </w:rPr>
        <w:t xml:space="preserve">values </w:t>
      </w:r>
      <w:r>
        <w:rPr>
          <w:rFonts w:ascii="Arial" w:eastAsia="Times New Roman" w:hAnsi="Arial" w:cs="Arial"/>
          <w:sz w:val="24"/>
          <w:szCs w:val="24"/>
        </w:rPr>
        <w:t>bulk density, NO</w:t>
      </w:r>
      <w:r w:rsidRPr="0075126A">
        <w:rPr>
          <w:rFonts w:ascii="Arial" w:eastAsia="Times New Roman" w:hAnsi="Arial" w:cs="Arial"/>
          <w:sz w:val="24"/>
          <w:szCs w:val="24"/>
          <w:vertAlign w:val="subscript"/>
        </w:rPr>
        <w:t>3</w:t>
      </w:r>
      <w:r>
        <w:rPr>
          <w:rFonts w:ascii="Arial" w:eastAsia="Times New Roman" w:hAnsi="Arial" w:cs="Arial"/>
          <w:sz w:val="24"/>
          <w:szCs w:val="24"/>
        </w:rPr>
        <w:t>-N, NH</w:t>
      </w:r>
      <w:r w:rsidRPr="0075126A">
        <w:rPr>
          <w:rFonts w:ascii="Arial" w:eastAsia="Times New Roman" w:hAnsi="Arial" w:cs="Arial"/>
          <w:sz w:val="24"/>
          <w:szCs w:val="24"/>
          <w:vertAlign w:val="subscript"/>
        </w:rPr>
        <w:t>4</w:t>
      </w:r>
      <w:r>
        <w:rPr>
          <w:rFonts w:ascii="Arial" w:eastAsia="Times New Roman" w:hAnsi="Arial" w:cs="Arial"/>
          <w:sz w:val="24"/>
          <w:szCs w:val="24"/>
        </w:rPr>
        <w:t xml:space="preserve">-N, soil organic matter and electrical conductivity decreased with increase in soil depth. </w:t>
      </w:r>
    </w:p>
    <w:p w:rsidR="00343D95" w:rsidRDefault="00343D95" w:rsidP="00343D95">
      <w:pPr>
        <w:tabs>
          <w:tab w:val="left" w:pos="630"/>
        </w:tabs>
        <w:spacing w:before="200" w:after="0" w:line="360" w:lineRule="auto"/>
        <w:ind w:left="720" w:hanging="720"/>
        <w:jc w:val="both"/>
        <w:rPr>
          <w:rFonts w:ascii="Arial" w:eastAsia="Times New Roman" w:hAnsi="Arial" w:cs="Arial"/>
          <w:sz w:val="24"/>
          <w:szCs w:val="24"/>
        </w:rPr>
      </w:pPr>
      <w:r>
        <w:rPr>
          <w:rFonts w:ascii="Arial" w:eastAsia="Times New Roman" w:hAnsi="Arial" w:cs="Arial"/>
          <w:sz w:val="24"/>
          <w:szCs w:val="24"/>
        </w:rPr>
        <w:t xml:space="preserve">6.2.2  </w:t>
      </w:r>
      <w:r>
        <w:rPr>
          <w:rFonts w:ascii="Arial" w:eastAsia="Times New Roman" w:hAnsi="Arial" w:cs="Arial"/>
          <w:sz w:val="24"/>
          <w:szCs w:val="24"/>
        </w:rPr>
        <w:tab/>
      </w:r>
      <w:r w:rsidRPr="00077E98">
        <w:rPr>
          <w:rFonts w:ascii="Arial" w:eastAsia="Times New Roman" w:hAnsi="Arial" w:cs="Arial"/>
          <w:sz w:val="24"/>
          <w:szCs w:val="24"/>
        </w:rPr>
        <w:t>The quality of water used for irrigation was good. pH and EC</w:t>
      </w:r>
      <w:r>
        <w:rPr>
          <w:rFonts w:ascii="Arial" w:eastAsia="Times New Roman" w:hAnsi="Arial" w:cs="Arial"/>
          <w:sz w:val="24"/>
          <w:szCs w:val="24"/>
        </w:rPr>
        <w:t xml:space="preserve"> of water </w:t>
      </w:r>
      <w:r w:rsidRPr="00077E98">
        <w:rPr>
          <w:rFonts w:ascii="Arial" w:eastAsia="Times New Roman" w:hAnsi="Arial" w:cs="Arial"/>
          <w:sz w:val="24"/>
          <w:szCs w:val="24"/>
        </w:rPr>
        <w:t xml:space="preserve">ranged between 6.9 </w:t>
      </w:r>
      <w:r w:rsidR="00071360">
        <w:rPr>
          <w:rFonts w:ascii="Arial" w:eastAsia="Times New Roman" w:hAnsi="Arial" w:cs="Arial"/>
          <w:sz w:val="24"/>
          <w:szCs w:val="24"/>
        </w:rPr>
        <w:t>and</w:t>
      </w:r>
      <w:r w:rsidRPr="00077E98">
        <w:rPr>
          <w:rFonts w:ascii="Arial" w:eastAsia="Times New Roman" w:hAnsi="Arial" w:cs="Arial"/>
          <w:sz w:val="24"/>
          <w:szCs w:val="24"/>
        </w:rPr>
        <w:t xml:space="preserve"> 7.5 and</w:t>
      </w:r>
      <w:r w:rsidRPr="005606A0">
        <w:rPr>
          <w:rFonts w:ascii="Arial" w:eastAsia="Times New Roman" w:hAnsi="Arial" w:cs="Arial"/>
          <w:sz w:val="24"/>
          <w:szCs w:val="24"/>
        </w:rPr>
        <w:t xml:space="preserve"> 0.23 </w:t>
      </w:r>
      <w:r w:rsidR="00071360">
        <w:rPr>
          <w:rFonts w:ascii="Arial" w:eastAsia="Times New Roman" w:hAnsi="Arial" w:cs="Arial"/>
          <w:sz w:val="24"/>
          <w:szCs w:val="24"/>
        </w:rPr>
        <w:t>and</w:t>
      </w:r>
      <w:r w:rsidRPr="005606A0">
        <w:rPr>
          <w:rFonts w:ascii="Arial" w:eastAsia="Times New Roman" w:hAnsi="Arial" w:cs="Arial"/>
          <w:sz w:val="24"/>
          <w:szCs w:val="24"/>
        </w:rPr>
        <w:t xml:space="preserve"> 0.27 dS</w:t>
      </w:r>
      <w:ins w:id="19" w:author="Nangia, Vinay (ICARDA)" w:date="2015-10-16T22:37:00Z">
        <w:r w:rsidR="00DE7A1A">
          <w:rPr>
            <w:rFonts w:ascii="Arial" w:eastAsia="Times New Roman" w:hAnsi="Arial" w:cs="Arial"/>
            <w:sz w:val="24"/>
            <w:szCs w:val="24"/>
          </w:rPr>
          <w:t xml:space="preserve"> </w:t>
        </w:r>
      </w:ins>
      <w:r w:rsidRPr="005606A0">
        <w:rPr>
          <w:rFonts w:ascii="Arial" w:eastAsia="Times New Roman" w:hAnsi="Arial" w:cs="Arial"/>
          <w:sz w:val="24"/>
          <w:szCs w:val="24"/>
        </w:rPr>
        <w:t>m</w:t>
      </w:r>
      <w:r w:rsidRPr="005606A0">
        <w:rPr>
          <w:rFonts w:ascii="Arial" w:eastAsia="Times New Roman" w:hAnsi="Arial" w:cs="Arial"/>
          <w:sz w:val="24"/>
          <w:szCs w:val="24"/>
          <w:vertAlign w:val="superscript"/>
        </w:rPr>
        <w:t>-1</w:t>
      </w:r>
      <w:r w:rsidRPr="005606A0">
        <w:rPr>
          <w:rFonts w:ascii="Arial" w:eastAsia="Times New Roman" w:hAnsi="Arial" w:cs="Arial"/>
          <w:sz w:val="24"/>
          <w:szCs w:val="24"/>
        </w:rPr>
        <w:t>, respectively.</w:t>
      </w:r>
      <w:r>
        <w:rPr>
          <w:rFonts w:ascii="Arial" w:eastAsia="Times New Roman" w:hAnsi="Arial" w:cs="Arial"/>
          <w:sz w:val="24"/>
          <w:szCs w:val="24"/>
        </w:rPr>
        <w:t xml:space="preserve"> </w:t>
      </w:r>
    </w:p>
    <w:p w:rsidR="00343D95" w:rsidRDefault="00343D95" w:rsidP="00343D95">
      <w:pPr>
        <w:spacing w:after="0" w:line="240" w:lineRule="auto"/>
        <w:jc w:val="both"/>
        <w:rPr>
          <w:rFonts w:ascii="Arial" w:hAnsi="Arial" w:cs="Arial"/>
          <w:b/>
          <w:sz w:val="28"/>
          <w:szCs w:val="24"/>
        </w:rPr>
      </w:pPr>
    </w:p>
    <w:p w:rsidR="00343D95" w:rsidRPr="004116DE" w:rsidRDefault="00343D95" w:rsidP="009F64FD">
      <w:pPr>
        <w:spacing w:after="0" w:line="240" w:lineRule="auto"/>
        <w:ind w:left="810" w:hanging="810"/>
        <w:jc w:val="both"/>
        <w:rPr>
          <w:rFonts w:ascii="Arial" w:hAnsi="Arial" w:cs="Arial"/>
          <w:b/>
          <w:sz w:val="28"/>
          <w:szCs w:val="28"/>
        </w:rPr>
      </w:pPr>
      <w:r w:rsidRPr="004116DE">
        <w:rPr>
          <w:rFonts w:ascii="Arial" w:hAnsi="Arial" w:cs="Arial"/>
          <w:b/>
          <w:sz w:val="28"/>
          <w:szCs w:val="24"/>
        </w:rPr>
        <w:t>6.</w:t>
      </w:r>
      <w:r>
        <w:rPr>
          <w:rFonts w:ascii="Arial" w:hAnsi="Arial" w:cs="Arial"/>
          <w:b/>
          <w:sz w:val="28"/>
          <w:szCs w:val="24"/>
        </w:rPr>
        <w:t xml:space="preserve">3 </w:t>
      </w:r>
      <w:r w:rsidRPr="004116DE">
        <w:rPr>
          <w:rFonts w:ascii="Arial" w:hAnsi="Arial" w:cs="Arial"/>
          <w:b/>
          <w:sz w:val="28"/>
          <w:szCs w:val="24"/>
        </w:rPr>
        <w:t xml:space="preserve"> </w:t>
      </w:r>
      <w:r>
        <w:rPr>
          <w:rFonts w:ascii="Arial" w:hAnsi="Arial" w:cs="Arial"/>
          <w:b/>
          <w:sz w:val="28"/>
          <w:szCs w:val="24"/>
        </w:rPr>
        <w:t xml:space="preserve"> </w:t>
      </w:r>
      <w:r w:rsidRPr="004116DE">
        <w:rPr>
          <w:rFonts w:ascii="Arial" w:hAnsi="Arial" w:cs="Arial"/>
          <w:b/>
          <w:sz w:val="28"/>
          <w:szCs w:val="28"/>
        </w:rPr>
        <w:t>Productivity</w:t>
      </w:r>
    </w:p>
    <w:p w:rsidR="00343D95" w:rsidRDefault="00343D95" w:rsidP="00343D95">
      <w:pPr>
        <w:spacing w:before="200" w:after="0" w:line="360" w:lineRule="auto"/>
        <w:ind w:left="709" w:hanging="709"/>
        <w:jc w:val="both"/>
        <w:rPr>
          <w:rFonts w:ascii="Arial" w:hAnsi="Arial" w:cs="Arial"/>
          <w:sz w:val="24"/>
          <w:szCs w:val="24"/>
        </w:rPr>
      </w:pPr>
      <w:r w:rsidRPr="00335B6F">
        <w:rPr>
          <w:rFonts w:ascii="Arial" w:hAnsi="Arial" w:cs="Arial"/>
          <w:sz w:val="24"/>
          <w:szCs w:val="24"/>
        </w:rPr>
        <w:t>6</w:t>
      </w:r>
      <w:r>
        <w:rPr>
          <w:rFonts w:ascii="Arial" w:hAnsi="Arial" w:cs="Arial"/>
          <w:sz w:val="24"/>
          <w:szCs w:val="24"/>
        </w:rPr>
        <w:t xml:space="preserve">.3.1 </w:t>
      </w:r>
      <w:r>
        <w:rPr>
          <w:rFonts w:ascii="Arial" w:hAnsi="Arial" w:cs="Arial"/>
          <w:sz w:val="24"/>
          <w:szCs w:val="24"/>
        </w:rPr>
        <w:tab/>
        <w:t xml:space="preserve">In terms of seed and biomass productivity, groundnut produced higher biomass than clusterbean among </w:t>
      </w:r>
      <w:r w:rsidRPr="008C41AA">
        <w:rPr>
          <w:rFonts w:ascii="Arial" w:hAnsi="Arial" w:cs="Arial"/>
          <w:i/>
          <w:sz w:val="24"/>
          <w:szCs w:val="24"/>
        </w:rPr>
        <w:t>kharif</w:t>
      </w:r>
      <w:r>
        <w:rPr>
          <w:rFonts w:ascii="Arial" w:hAnsi="Arial" w:cs="Arial"/>
          <w:i/>
          <w:sz w:val="24"/>
          <w:szCs w:val="24"/>
        </w:rPr>
        <w:t xml:space="preserve"> </w:t>
      </w:r>
      <w:r>
        <w:rPr>
          <w:rFonts w:ascii="Arial" w:hAnsi="Arial" w:cs="Arial"/>
          <w:sz w:val="24"/>
          <w:szCs w:val="24"/>
        </w:rPr>
        <w:t xml:space="preserve">seasons crops whereas wheat produced higher biomass than mustard, chickpea, cumin and isabgol among </w:t>
      </w:r>
      <w:r w:rsidRPr="008C41AA">
        <w:rPr>
          <w:rFonts w:ascii="Arial" w:hAnsi="Arial" w:cs="Arial"/>
          <w:i/>
          <w:sz w:val="24"/>
          <w:szCs w:val="24"/>
        </w:rPr>
        <w:t>rabi</w:t>
      </w:r>
      <w:r>
        <w:rPr>
          <w:rFonts w:ascii="Arial" w:hAnsi="Arial" w:cs="Arial"/>
          <w:sz w:val="24"/>
          <w:szCs w:val="24"/>
        </w:rPr>
        <w:t xml:space="preserve"> season crops.</w:t>
      </w:r>
    </w:p>
    <w:p w:rsidR="00343D95" w:rsidRDefault="00343D95" w:rsidP="00343D95">
      <w:pPr>
        <w:spacing w:before="200" w:after="0" w:line="360" w:lineRule="auto"/>
        <w:ind w:left="709" w:hanging="709"/>
        <w:jc w:val="both"/>
        <w:rPr>
          <w:rFonts w:ascii="Arial" w:hAnsi="Arial" w:cs="Arial"/>
          <w:sz w:val="24"/>
          <w:szCs w:val="24"/>
        </w:rPr>
      </w:pPr>
      <w:r>
        <w:rPr>
          <w:rFonts w:ascii="Arial" w:hAnsi="Arial" w:cs="Arial"/>
          <w:sz w:val="24"/>
          <w:szCs w:val="24"/>
        </w:rPr>
        <w:t>6.3.2</w:t>
      </w:r>
      <w:r>
        <w:rPr>
          <w:rFonts w:ascii="Arial" w:hAnsi="Arial" w:cs="Arial"/>
          <w:sz w:val="24"/>
          <w:szCs w:val="24"/>
        </w:rPr>
        <w:tab/>
      </w:r>
      <w:r>
        <w:rPr>
          <w:rFonts w:ascii="Arial" w:hAnsi="Arial" w:cs="Arial"/>
          <w:sz w:val="24"/>
          <w:szCs w:val="24"/>
        </w:rPr>
        <w:tab/>
        <w:t>The average seed and biomass productivity was highest for groundnut-wheat cropping system followed by groundnut-mustard, groundnut-cumin, groundnut-isabgol and clusterbean-chickpea cropping systems during both year</w:t>
      </w:r>
      <w:r w:rsidR="007172B4">
        <w:rPr>
          <w:rFonts w:ascii="Arial" w:hAnsi="Arial" w:cs="Arial"/>
          <w:sz w:val="24"/>
          <w:szCs w:val="24"/>
        </w:rPr>
        <w:t>s</w:t>
      </w:r>
      <w:r>
        <w:rPr>
          <w:rFonts w:ascii="Arial" w:hAnsi="Arial" w:cs="Arial"/>
          <w:sz w:val="24"/>
          <w:szCs w:val="24"/>
        </w:rPr>
        <w:t xml:space="preserve"> </w:t>
      </w:r>
      <w:r w:rsidR="007172B4">
        <w:rPr>
          <w:rFonts w:ascii="Arial" w:hAnsi="Arial" w:cs="Arial"/>
          <w:sz w:val="24"/>
          <w:szCs w:val="24"/>
        </w:rPr>
        <w:t xml:space="preserve">of </w:t>
      </w:r>
      <w:r>
        <w:rPr>
          <w:rFonts w:ascii="Arial" w:hAnsi="Arial" w:cs="Arial"/>
          <w:sz w:val="24"/>
          <w:szCs w:val="24"/>
        </w:rPr>
        <w:t xml:space="preserve">study. </w:t>
      </w:r>
    </w:p>
    <w:p w:rsidR="00343D95" w:rsidRPr="008C2809" w:rsidRDefault="00343D95" w:rsidP="00343D95">
      <w:pPr>
        <w:tabs>
          <w:tab w:val="left" w:pos="630"/>
        </w:tabs>
        <w:spacing w:before="120" w:after="0" w:line="240" w:lineRule="auto"/>
        <w:jc w:val="both"/>
        <w:rPr>
          <w:rFonts w:ascii="Arial" w:hAnsi="Arial" w:cs="Arial"/>
          <w:b/>
          <w:sz w:val="28"/>
          <w:szCs w:val="28"/>
        </w:rPr>
      </w:pPr>
      <w:r w:rsidRPr="008C2809">
        <w:rPr>
          <w:rFonts w:ascii="Arial" w:hAnsi="Arial" w:cs="Arial"/>
          <w:b/>
          <w:sz w:val="28"/>
          <w:szCs w:val="28"/>
        </w:rPr>
        <w:t>6.</w:t>
      </w:r>
      <w:r>
        <w:rPr>
          <w:rFonts w:ascii="Arial" w:hAnsi="Arial" w:cs="Arial"/>
          <w:b/>
          <w:sz w:val="28"/>
          <w:szCs w:val="28"/>
        </w:rPr>
        <w:t>4</w:t>
      </w:r>
      <w:r w:rsidRPr="008C2809">
        <w:rPr>
          <w:rFonts w:ascii="Arial" w:hAnsi="Arial" w:cs="Arial"/>
          <w:b/>
          <w:sz w:val="28"/>
          <w:szCs w:val="28"/>
        </w:rPr>
        <w:t xml:space="preserve"> </w:t>
      </w:r>
      <w:r>
        <w:rPr>
          <w:rFonts w:ascii="Arial" w:hAnsi="Arial" w:cs="Arial"/>
          <w:b/>
          <w:sz w:val="28"/>
          <w:szCs w:val="28"/>
        </w:rPr>
        <w:t xml:space="preserve">  </w:t>
      </w:r>
      <w:r w:rsidRPr="008C2809">
        <w:rPr>
          <w:rFonts w:ascii="Arial" w:hAnsi="Arial" w:cs="Arial"/>
          <w:b/>
          <w:sz w:val="28"/>
          <w:szCs w:val="28"/>
        </w:rPr>
        <w:t xml:space="preserve">Economics </w:t>
      </w:r>
    </w:p>
    <w:p w:rsidR="00343D95" w:rsidRPr="000838B1" w:rsidRDefault="00343D95" w:rsidP="00343D95">
      <w:pPr>
        <w:spacing w:before="200" w:after="0" w:line="360" w:lineRule="auto"/>
        <w:ind w:left="709" w:hanging="709"/>
        <w:jc w:val="both"/>
        <w:rPr>
          <w:rFonts w:ascii="Arial" w:hAnsi="Arial" w:cs="Arial"/>
          <w:color w:val="FF0000"/>
          <w:sz w:val="24"/>
          <w:szCs w:val="24"/>
        </w:rPr>
      </w:pPr>
      <w:r w:rsidRPr="008C2809">
        <w:rPr>
          <w:rFonts w:ascii="Arial" w:hAnsi="Arial" w:cs="Arial"/>
          <w:sz w:val="24"/>
          <w:szCs w:val="24"/>
        </w:rPr>
        <w:t>6.</w:t>
      </w:r>
      <w:r>
        <w:rPr>
          <w:rFonts w:ascii="Arial" w:hAnsi="Arial" w:cs="Arial"/>
          <w:sz w:val="24"/>
          <w:szCs w:val="24"/>
        </w:rPr>
        <w:t>4</w:t>
      </w:r>
      <w:r w:rsidRPr="008C2809">
        <w:rPr>
          <w:rFonts w:ascii="Arial" w:hAnsi="Arial" w:cs="Arial"/>
          <w:sz w:val="24"/>
          <w:szCs w:val="24"/>
        </w:rPr>
        <w:t>.1</w:t>
      </w:r>
      <w:r w:rsidRPr="008C2809">
        <w:rPr>
          <w:rFonts w:ascii="Arial" w:hAnsi="Arial" w:cs="Arial"/>
          <w:sz w:val="24"/>
          <w:szCs w:val="24"/>
        </w:rPr>
        <w:tab/>
      </w:r>
      <w:r>
        <w:rPr>
          <w:rFonts w:ascii="Arial" w:hAnsi="Arial" w:cs="Arial"/>
          <w:sz w:val="24"/>
          <w:szCs w:val="24"/>
        </w:rPr>
        <w:t>Higher</w:t>
      </w:r>
      <w:r w:rsidRPr="008C2809">
        <w:rPr>
          <w:rFonts w:ascii="Arial" w:hAnsi="Arial" w:cs="Arial"/>
          <w:sz w:val="24"/>
          <w:szCs w:val="24"/>
        </w:rPr>
        <w:t xml:space="preserve"> </w:t>
      </w:r>
      <w:r w:rsidRPr="008C2809">
        <w:rPr>
          <w:rFonts w:ascii="Arial" w:eastAsia="Times New Roman" w:hAnsi="Arial" w:cs="Arial"/>
          <w:sz w:val="24"/>
          <w:szCs w:val="24"/>
        </w:rPr>
        <w:t>cost of cultivation</w:t>
      </w:r>
      <w:r w:rsidRPr="008C2809">
        <w:rPr>
          <w:rFonts w:ascii="Arial" w:hAnsi="Arial" w:cs="Arial"/>
          <w:sz w:val="24"/>
          <w:szCs w:val="24"/>
        </w:rPr>
        <w:t xml:space="preserve"> was </w:t>
      </w:r>
      <w:r>
        <w:rPr>
          <w:rFonts w:ascii="Arial" w:hAnsi="Arial" w:cs="Arial"/>
          <w:sz w:val="24"/>
          <w:szCs w:val="24"/>
        </w:rPr>
        <w:t>recorded</w:t>
      </w:r>
      <w:r w:rsidRPr="008C2809">
        <w:rPr>
          <w:rFonts w:ascii="Arial" w:hAnsi="Arial" w:cs="Arial"/>
          <w:sz w:val="24"/>
          <w:szCs w:val="24"/>
        </w:rPr>
        <w:t xml:space="preserve"> </w:t>
      </w:r>
      <w:r>
        <w:rPr>
          <w:rFonts w:ascii="Arial" w:hAnsi="Arial" w:cs="Arial"/>
          <w:sz w:val="24"/>
          <w:szCs w:val="24"/>
        </w:rPr>
        <w:t>with</w:t>
      </w:r>
      <w:r w:rsidRPr="008C2809">
        <w:rPr>
          <w:rFonts w:ascii="Arial" w:hAnsi="Arial" w:cs="Arial"/>
          <w:sz w:val="24"/>
          <w:szCs w:val="24"/>
        </w:rPr>
        <w:t xml:space="preserve"> groundnut </w:t>
      </w:r>
      <w:r>
        <w:rPr>
          <w:rFonts w:ascii="Arial" w:hAnsi="Arial" w:cs="Arial"/>
          <w:sz w:val="24"/>
          <w:szCs w:val="24"/>
        </w:rPr>
        <w:t>as compare to</w:t>
      </w:r>
      <w:r w:rsidRPr="008C2809">
        <w:rPr>
          <w:rFonts w:ascii="Arial" w:hAnsi="Arial" w:cs="Arial"/>
          <w:sz w:val="24"/>
          <w:szCs w:val="24"/>
        </w:rPr>
        <w:t xml:space="preserve"> clusterbean</w:t>
      </w:r>
      <w:r>
        <w:rPr>
          <w:rFonts w:ascii="Arial" w:hAnsi="Arial" w:cs="Arial"/>
          <w:sz w:val="24"/>
          <w:szCs w:val="24"/>
        </w:rPr>
        <w:t xml:space="preserve"> </w:t>
      </w:r>
      <w:r w:rsidRPr="008C2809">
        <w:rPr>
          <w:rFonts w:ascii="Arial" w:hAnsi="Arial" w:cs="Arial"/>
          <w:sz w:val="24"/>
          <w:szCs w:val="24"/>
        </w:rPr>
        <w:t>during</w:t>
      </w:r>
      <w:r>
        <w:rPr>
          <w:rFonts w:ascii="Arial" w:hAnsi="Arial" w:cs="Arial"/>
          <w:sz w:val="24"/>
          <w:szCs w:val="24"/>
        </w:rPr>
        <w:t xml:space="preserve"> </w:t>
      </w:r>
      <w:r w:rsidRPr="008C2809">
        <w:rPr>
          <w:rFonts w:ascii="Arial" w:hAnsi="Arial" w:cs="Arial"/>
          <w:i/>
          <w:sz w:val="24"/>
          <w:szCs w:val="24"/>
        </w:rPr>
        <w:t>kharif</w:t>
      </w:r>
      <w:r w:rsidRPr="008C2809">
        <w:rPr>
          <w:rFonts w:ascii="Arial" w:hAnsi="Arial" w:cs="Arial"/>
          <w:sz w:val="24"/>
          <w:szCs w:val="24"/>
        </w:rPr>
        <w:t xml:space="preserve"> season </w:t>
      </w:r>
      <w:r w:rsidR="007172B4">
        <w:rPr>
          <w:rFonts w:ascii="Arial" w:hAnsi="Arial" w:cs="Arial"/>
          <w:sz w:val="24"/>
          <w:szCs w:val="24"/>
        </w:rPr>
        <w:t xml:space="preserve">of </w:t>
      </w:r>
      <w:r w:rsidRPr="008C2809">
        <w:rPr>
          <w:rFonts w:ascii="Arial" w:hAnsi="Arial" w:cs="Arial"/>
          <w:sz w:val="24"/>
          <w:szCs w:val="24"/>
        </w:rPr>
        <w:t>2012 and 2013</w:t>
      </w:r>
      <w:r>
        <w:rPr>
          <w:rFonts w:ascii="Arial" w:hAnsi="Arial" w:cs="Arial"/>
          <w:sz w:val="24"/>
          <w:szCs w:val="24"/>
        </w:rPr>
        <w:t>. While a</w:t>
      </w:r>
      <w:r w:rsidRPr="008C2809">
        <w:rPr>
          <w:rFonts w:ascii="Arial" w:hAnsi="Arial" w:cs="Arial"/>
          <w:sz w:val="24"/>
          <w:szCs w:val="24"/>
        </w:rPr>
        <w:t xml:space="preserve">mong </w:t>
      </w:r>
      <w:r w:rsidRPr="008C2809">
        <w:rPr>
          <w:rFonts w:ascii="Arial" w:hAnsi="Arial" w:cs="Arial"/>
          <w:i/>
          <w:sz w:val="24"/>
          <w:szCs w:val="24"/>
        </w:rPr>
        <w:t>rabi</w:t>
      </w:r>
      <w:r w:rsidRPr="008C2809">
        <w:rPr>
          <w:rFonts w:ascii="Arial" w:hAnsi="Arial" w:cs="Arial"/>
          <w:sz w:val="24"/>
          <w:szCs w:val="24"/>
        </w:rPr>
        <w:t xml:space="preserve"> season</w:t>
      </w:r>
      <w:r>
        <w:rPr>
          <w:rFonts w:ascii="Arial" w:hAnsi="Arial" w:cs="Arial"/>
          <w:sz w:val="24"/>
          <w:szCs w:val="24"/>
        </w:rPr>
        <w:t xml:space="preserve"> crops</w:t>
      </w:r>
      <w:r w:rsidRPr="008C2809">
        <w:rPr>
          <w:rFonts w:ascii="Arial" w:hAnsi="Arial" w:cs="Arial"/>
          <w:sz w:val="24"/>
          <w:szCs w:val="24"/>
        </w:rPr>
        <w:t>, the</w:t>
      </w:r>
      <w:r>
        <w:rPr>
          <w:rFonts w:ascii="Arial" w:hAnsi="Arial" w:cs="Arial"/>
          <w:sz w:val="24"/>
          <w:szCs w:val="24"/>
        </w:rPr>
        <w:t xml:space="preserve"> </w:t>
      </w:r>
      <w:r w:rsidRPr="008C2809">
        <w:rPr>
          <w:rFonts w:ascii="Arial" w:eastAsia="Times New Roman" w:hAnsi="Arial" w:cs="Arial"/>
          <w:sz w:val="24"/>
          <w:szCs w:val="24"/>
        </w:rPr>
        <w:t xml:space="preserve">highest cost of cultivation was recorded </w:t>
      </w:r>
      <w:r>
        <w:rPr>
          <w:rFonts w:ascii="Arial" w:eastAsia="Times New Roman" w:hAnsi="Arial" w:cs="Arial"/>
          <w:sz w:val="24"/>
          <w:szCs w:val="24"/>
        </w:rPr>
        <w:t>with</w:t>
      </w:r>
      <w:r w:rsidRPr="008C2809">
        <w:rPr>
          <w:rFonts w:ascii="Arial" w:eastAsia="Times New Roman" w:hAnsi="Arial" w:cs="Arial"/>
          <w:sz w:val="24"/>
          <w:szCs w:val="24"/>
        </w:rPr>
        <w:t xml:space="preserve"> wheat followed by </w:t>
      </w:r>
      <w:r>
        <w:rPr>
          <w:rFonts w:ascii="Arial" w:eastAsia="Times New Roman" w:hAnsi="Arial" w:cs="Arial"/>
          <w:sz w:val="24"/>
          <w:szCs w:val="24"/>
        </w:rPr>
        <w:t xml:space="preserve">chickpea, mustard, </w:t>
      </w:r>
      <w:r w:rsidRPr="008C2809">
        <w:rPr>
          <w:rFonts w:ascii="Arial" w:eastAsia="Times New Roman" w:hAnsi="Arial" w:cs="Arial"/>
          <w:sz w:val="24"/>
          <w:szCs w:val="24"/>
        </w:rPr>
        <w:t xml:space="preserve">isabgol and </w:t>
      </w:r>
      <w:r>
        <w:rPr>
          <w:rFonts w:ascii="Arial" w:eastAsia="Times New Roman" w:hAnsi="Arial" w:cs="Arial"/>
          <w:sz w:val="24"/>
          <w:szCs w:val="24"/>
        </w:rPr>
        <w:t>cumin</w:t>
      </w:r>
      <w:r w:rsidRPr="008C2809">
        <w:rPr>
          <w:rFonts w:ascii="Arial" w:eastAsia="Times New Roman" w:hAnsi="Arial" w:cs="Arial"/>
          <w:sz w:val="24"/>
          <w:szCs w:val="24"/>
        </w:rPr>
        <w:t xml:space="preserve"> during</w:t>
      </w:r>
      <w:r>
        <w:rPr>
          <w:rFonts w:ascii="Arial" w:eastAsia="Times New Roman" w:hAnsi="Arial" w:cs="Arial"/>
          <w:sz w:val="24"/>
          <w:szCs w:val="24"/>
        </w:rPr>
        <w:t xml:space="preserve"> </w:t>
      </w:r>
      <w:r w:rsidRPr="008C2809">
        <w:rPr>
          <w:rFonts w:ascii="Arial" w:eastAsia="Times New Roman" w:hAnsi="Arial" w:cs="Arial"/>
          <w:sz w:val="24"/>
          <w:szCs w:val="24"/>
        </w:rPr>
        <w:t>2012-13 and 2013-14</w:t>
      </w:r>
      <w:r w:rsidR="007172B4">
        <w:rPr>
          <w:rFonts w:ascii="Arial" w:eastAsia="Times New Roman" w:hAnsi="Arial" w:cs="Arial"/>
          <w:sz w:val="24"/>
          <w:szCs w:val="24"/>
        </w:rPr>
        <w:t xml:space="preserve"> growing seasons</w:t>
      </w:r>
      <w:r>
        <w:rPr>
          <w:rFonts w:ascii="Arial" w:eastAsia="Times New Roman" w:hAnsi="Arial" w:cs="Arial"/>
          <w:sz w:val="24"/>
          <w:szCs w:val="24"/>
        </w:rPr>
        <w:t>.</w:t>
      </w:r>
    </w:p>
    <w:p w:rsidR="00343D95" w:rsidRPr="00976426" w:rsidRDefault="00343D95" w:rsidP="00343D95">
      <w:pPr>
        <w:spacing w:before="200" w:after="0" w:line="360" w:lineRule="auto"/>
        <w:ind w:left="709" w:hanging="709"/>
        <w:jc w:val="both"/>
        <w:rPr>
          <w:rFonts w:ascii="Arial" w:hAnsi="Arial" w:cs="Arial"/>
          <w:sz w:val="24"/>
          <w:szCs w:val="24"/>
        </w:rPr>
      </w:pPr>
      <w:r>
        <w:rPr>
          <w:rFonts w:ascii="Arial" w:hAnsi="Arial" w:cs="Arial"/>
          <w:sz w:val="24"/>
          <w:szCs w:val="24"/>
        </w:rPr>
        <w:lastRenderedPageBreak/>
        <w:t>6.4</w:t>
      </w:r>
      <w:r w:rsidRPr="00976426">
        <w:rPr>
          <w:rFonts w:ascii="Arial" w:hAnsi="Arial" w:cs="Arial"/>
          <w:sz w:val="24"/>
          <w:szCs w:val="24"/>
        </w:rPr>
        <w:t>.2</w:t>
      </w:r>
      <w:r w:rsidRPr="00976426">
        <w:rPr>
          <w:rFonts w:ascii="Arial" w:hAnsi="Arial" w:cs="Arial"/>
          <w:sz w:val="24"/>
          <w:szCs w:val="24"/>
        </w:rPr>
        <w:tab/>
        <w:t xml:space="preserve">In </w:t>
      </w:r>
      <w:r w:rsidR="007E535F">
        <w:rPr>
          <w:rFonts w:ascii="Arial" w:hAnsi="Arial" w:cs="Arial"/>
          <w:sz w:val="24"/>
          <w:szCs w:val="24"/>
        </w:rPr>
        <w:t>terms</w:t>
      </w:r>
      <w:r w:rsidRPr="007A0018">
        <w:rPr>
          <w:rFonts w:ascii="Arial" w:hAnsi="Arial" w:cs="Arial"/>
          <w:sz w:val="24"/>
          <w:szCs w:val="24"/>
        </w:rPr>
        <w:t xml:space="preserve"> of monetary return, groundnut</w:t>
      </w:r>
      <w:r>
        <w:rPr>
          <w:rFonts w:ascii="Arial" w:hAnsi="Arial" w:cs="Arial"/>
          <w:sz w:val="24"/>
          <w:szCs w:val="24"/>
        </w:rPr>
        <w:t xml:space="preserve"> recorded higher</w:t>
      </w:r>
      <w:r w:rsidRPr="007A0018">
        <w:rPr>
          <w:rFonts w:ascii="Arial" w:hAnsi="Arial" w:cs="Arial"/>
          <w:sz w:val="24"/>
          <w:szCs w:val="24"/>
        </w:rPr>
        <w:t xml:space="preserve"> gross return and net return over </w:t>
      </w:r>
      <w:r w:rsidRPr="007A0018">
        <w:rPr>
          <w:rFonts w:ascii="Arial" w:eastAsia="Times New Roman" w:hAnsi="Arial" w:cs="Arial"/>
          <w:sz w:val="24"/>
          <w:szCs w:val="24"/>
        </w:rPr>
        <w:t>clusterbean</w:t>
      </w:r>
      <w:r>
        <w:rPr>
          <w:rFonts w:ascii="Arial" w:eastAsia="Times New Roman" w:hAnsi="Arial" w:cs="Arial"/>
          <w:sz w:val="24"/>
          <w:szCs w:val="24"/>
        </w:rPr>
        <w:t xml:space="preserve"> </w:t>
      </w:r>
      <w:r w:rsidRPr="00976426">
        <w:rPr>
          <w:rFonts w:ascii="Arial" w:hAnsi="Arial" w:cs="Arial"/>
          <w:sz w:val="24"/>
          <w:szCs w:val="24"/>
        </w:rPr>
        <w:t xml:space="preserve">during </w:t>
      </w:r>
      <w:r w:rsidRPr="00976426">
        <w:rPr>
          <w:rFonts w:ascii="Arial" w:hAnsi="Arial" w:cs="Arial"/>
          <w:i/>
          <w:sz w:val="24"/>
          <w:szCs w:val="24"/>
        </w:rPr>
        <w:t>kharif</w:t>
      </w:r>
      <w:r w:rsidRPr="00976426">
        <w:rPr>
          <w:rFonts w:ascii="Arial" w:hAnsi="Arial" w:cs="Arial"/>
          <w:sz w:val="24"/>
          <w:szCs w:val="24"/>
        </w:rPr>
        <w:t xml:space="preserve"> season</w:t>
      </w:r>
      <w:r w:rsidR="007E535F">
        <w:rPr>
          <w:rFonts w:ascii="Arial" w:hAnsi="Arial" w:cs="Arial"/>
          <w:sz w:val="24"/>
          <w:szCs w:val="24"/>
        </w:rPr>
        <w:t>s of</w:t>
      </w:r>
      <w:del w:id="20" w:author="Nangia, Vinay (ICARDA)" w:date="2015-10-16T22:38:00Z">
        <w:r w:rsidR="007E535F" w:rsidDel="00DE7A1A">
          <w:rPr>
            <w:rFonts w:ascii="Arial" w:hAnsi="Arial" w:cs="Arial"/>
            <w:sz w:val="24"/>
            <w:szCs w:val="24"/>
          </w:rPr>
          <w:delText xml:space="preserve"> </w:delText>
        </w:r>
      </w:del>
      <w:r w:rsidRPr="00976426">
        <w:rPr>
          <w:rFonts w:ascii="Arial" w:eastAsia="Times New Roman" w:hAnsi="Arial" w:cs="Arial"/>
          <w:sz w:val="24"/>
          <w:szCs w:val="24"/>
        </w:rPr>
        <w:t xml:space="preserve"> 2012</w:t>
      </w:r>
      <w:r w:rsidRPr="007A0018">
        <w:rPr>
          <w:rFonts w:ascii="Arial" w:eastAsia="Times New Roman" w:hAnsi="Arial" w:cs="Arial"/>
          <w:sz w:val="24"/>
          <w:szCs w:val="24"/>
        </w:rPr>
        <w:t xml:space="preserve"> and 2013</w:t>
      </w:r>
      <w:r w:rsidRPr="00976426">
        <w:rPr>
          <w:rFonts w:ascii="Arial" w:eastAsia="Times New Roman" w:hAnsi="Arial" w:cs="Arial"/>
          <w:sz w:val="24"/>
          <w:szCs w:val="24"/>
        </w:rPr>
        <w:t xml:space="preserve">. </w:t>
      </w:r>
      <w:r w:rsidRPr="00976426">
        <w:rPr>
          <w:rFonts w:ascii="Arial" w:hAnsi="Arial" w:cs="Arial"/>
          <w:sz w:val="24"/>
          <w:szCs w:val="24"/>
        </w:rPr>
        <w:t xml:space="preserve">Among </w:t>
      </w:r>
      <w:r w:rsidRPr="00976426">
        <w:rPr>
          <w:rFonts w:ascii="Arial" w:hAnsi="Arial" w:cs="Arial"/>
          <w:i/>
          <w:sz w:val="24"/>
          <w:szCs w:val="24"/>
        </w:rPr>
        <w:t>rabi</w:t>
      </w:r>
      <w:r w:rsidRPr="00976426">
        <w:rPr>
          <w:rFonts w:ascii="Arial" w:hAnsi="Arial" w:cs="Arial"/>
          <w:sz w:val="24"/>
          <w:szCs w:val="24"/>
        </w:rPr>
        <w:t xml:space="preserve"> season</w:t>
      </w:r>
      <w:r>
        <w:rPr>
          <w:rFonts w:ascii="Arial" w:hAnsi="Arial" w:cs="Arial"/>
          <w:sz w:val="24"/>
          <w:szCs w:val="24"/>
        </w:rPr>
        <w:t xml:space="preserve"> crops</w:t>
      </w:r>
      <w:r w:rsidRPr="00976426">
        <w:rPr>
          <w:rFonts w:ascii="Arial" w:hAnsi="Arial" w:cs="Arial"/>
          <w:sz w:val="24"/>
          <w:szCs w:val="24"/>
        </w:rPr>
        <w:t xml:space="preserve">, </w:t>
      </w:r>
      <w:r>
        <w:rPr>
          <w:rFonts w:ascii="Arial" w:eastAsia="Times New Roman" w:hAnsi="Arial" w:cs="Arial"/>
          <w:sz w:val="24"/>
          <w:szCs w:val="24"/>
        </w:rPr>
        <w:t>chickpea registered with</w:t>
      </w:r>
      <w:r w:rsidRPr="00976426">
        <w:rPr>
          <w:rFonts w:ascii="Arial" w:eastAsia="Times New Roman" w:hAnsi="Arial" w:cs="Arial"/>
          <w:sz w:val="24"/>
          <w:szCs w:val="24"/>
        </w:rPr>
        <w:t xml:space="preserve"> maximum gross return and net return.</w:t>
      </w:r>
      <w:r>
        <w:rPr>
          <w:rFonts w:ascii="Arial" w:eastAsia="Times New Roman" w:hAnsi="Arial" w:cs="Arial"/>
          <w:sz w:val="24"/>
          <w:szCs w:val="24"/>
        </w:rPr>
        <w:t xml:space="preserve"> While</w:t>
      </w:r>
      <w:r w:rsidRPr="00976426">
        <w:rPr>
          <w:rFonts w:ascii="Arial" w:eastAsia="Times New Roman" w:hAnsi="Arial" w:cs="Arial"/>
          <w:sz w:val="24"/>
          <w:szCs w:val="24"/>
        </w:rPr>
        <w:t xml:space="preserve">, </w:t>
      </w:r>
      <w:r>
        <w:rPr>
          <w:rFonts w:ascii="Arial" w:eastAsia="Times New Roman" w:hAnsi="Arial" w:cs="Arial"/>
          <w:sz w:val="24"/>
          <w:szCs w:val="24"/>
        </w:rPr>
        <w:t>isabgol</w:t>
      </w:r>
      <w:r w:rsidRPr="00976426">
        <w:rPr>
          <w:rFonts w:ascii="Arial" w:eastAsia="Times New Roman" w:hAnsi="Arial" w:cs="Arial"/>
          <w:sz w:val="24"/>
          <w:szCs w:val="24"/>
        </w:rPr>
        <w:t xml:space="preserve"> recorded lowest gross return and net return </w:t>
      </w:r>
      <w:r w:rsidRPr="008C2809">
        <w:rPr>
          <w:rFonts w:ascii="Arial" w:eastAsia="Times New Roman" w:hAnsi="Arial" w:cs="Arial"/>
          <w:sz w:val="24"/>
          <w:szCs w:val="24"/>
        </w:rPr>
        <w:t>during</w:t>
      </w:r>
      <w:r>
        <w:rPr>
          <w:rFonts w:ascii="Arial" w:eastAsia="Times New Roman" w:hAnsi="Arial" w:cs="Arial"/>
          <w:sz w:val="24"/>
          <w:szCs w:val="24"/>
        </w:rPr>
        <w:t xml:space="preserve"> </w:t>
      </w:r>
      <w:r w:rsidRPr="008C2809">
        <w:rPr>
          <w:rFonts w:ascii="Arial" w:eastAsia="Times New Roman" w:hAnsi="Arial" w:cs="Arial"/>
          <w:sz w:val="24"/>
          <w:szCs w:val="24"/>
        </w:rPr>
        <w:t>2012-13 and 2013-14</w:t>
      </w:r>
      <w:r>
        <w:rPr>
          <w:rFonts w:ascii="Arial" w:eastAsia="Times New Roman" w:hAnsi="Arial" w:cs="Arial"/>
          <w:sz w:val="24"/>
          <w:szCs w:val="24"/>
        </w:rPr>
        <w:t>.</w:t>
      </w:r>
    </w:p>
    <w:p w:rsidR="00343D95" w:rsidRDefault="00343D95" w:rsidP="00343D95">
      <w:pPr>
        <w:spacing w:before="200" w:after="0" w:line="360" w:lineRule="auto"/>
        <w:ind w:left="709" w:hanging="709"/>
        <w:jc w:val="both"/>
        <w:rPr>
          <w:rFonts w:ascii="Arial" w:eastAsia="Times New Roman" w:hAnsi="Arial" w:cs="Arial"/>
          <w:sz w:val="24"/>
          <w:szCs w:val="24"/>
        </w:rPr>
      </w:pPr>
      <w:r w:rsidRPr="00C50726">
        <w:rPr>
          <w:rFonts w:ascii="Arial" w:hAnsi="Arial" w:cs="Arial"/>
          <w:sz w:val="24"/>
          <w:szCs w:val="24"/>
        </w:rPr>
        <w:t>6.</w:t>
      </w:r>
      <w:r>
        <w:rPr>
          <w:rFonts w:ascii="Arial" w:hAnsi="Arial" w:cs="Arial"/>
          <w:sz w:val="24"/>
          <w:szCs w:val="24"/>
        </w:rPr>
        <w:t>4</w:t>
      </w:r>
      <w:r w:rsidRPr="00C50726">
        <w:rPr>
          <w:rFonts w:ascii="Arial" w:hAnsi="Arial" w:cs="Arial"/>
          <w:sz w:val="24"/>
          <w:szCs w:val="24"/>
        </w:rPr>
        <w:t>.3</w:t>
      </w:r>
      <w:r>
        <w:rPr>
          <w:rFonts w:ascii="Arial" w:hAnsi="Arial" w:cs="Arial"/>
          <w:sz w:val="24"/>
          <w:szCs w:val="24"/>
        </w:rPr>
        <w:t xml:space="preserve"> </w:t>
      </w:r>
      <w:r w:rsidRPr="00C50726">
        <w:rPr>
          <w:rFonts w:ascii="Arial" w:eastAsia="Times New Roman" w:hAnsi="Arial" w:cs="Arial"/>
          <w:sz w:val="24"/>
          <w:szCs w:val="24"/>
        </w:rPr>
        <w:t xml:space="preserve">Groundnut-wheat cropping system recorded highest cost of cultivation followed by </w:t>
      </w:r>
      <w:r w:rsidRPr="00D139C5">
        <w:rPr>
          <w:rFonts w:ascii="Arial" w:eastAsia="Times New Roman" w:hAnsi="Arial" w:cs="Arial"/>
          <w:sz w:val="24"/>
          <w:szCs w:val="24"/>
        </w:rPr>
        <w:t>groundnut-mustard, groundnut-isabgol, groundnut-cumin and clusterbean-chickpea cropping system</w:t>
      </w:r>
      <w:r>
        <w:rPr>
          <w:rFonts w:ascii="Arial" w:eastAsia="Times New Roman" w:hAnsi="Arial" w:cs="Arial"/>
          <w:sz w:val="24"/>
          <w:szCs w:val="24"/>
        </w:rPr>
        <w:t xml:space="preserve">s. </w:t>
      </w:r>
      <w:r w:rsidRPr="00D139C5">
        <w:rPr>
          <w:rFonts w:ascii="Arial" w:eastAsia="Times New Roman" w:hAnsi="Arial" w:cs="Arial"/>
          <w:sz w:val="24"/>
          <w:szCs w:val="24"/>
        </w:rPr>
        <w:t xml:space="preserve">Groundnut-mustard cropping system gave maximum gross return </w:t>
      </w:r>
      <w:r>
        <w:rPr>
          <w:rFonts w:ascii="Arial" w:eastAsia="Times New Roman" w:hAnsi="Arial" w:cs="Arial"/>
          <w:sz w:val="24"/>
          <w:szCs w:val="24"/>
        </w:rPr>
        <w:t xml:space="preserve">of </w:t>
      </w:r>
      <w:r>
        <w:rPr>
          <w:rFonts w:ascii="Arial" w:eastAsia="Times New Roman" w:hAnsi="Arial" w:cs="Arial"/>
          <w:noProof/>
          <w:sz w:val="24"/>
          <w:szCs w:val="24"/>
        </w:rPr>
        <w:drawing>
          <wp:inline distT="0" distB="0" distL="0" distR="0">
            <wp:extent cx="123825" cy="123825"/>
            <wp:effectExtent l="19050" t="0" r="9525" b="0"/>
            <wp:docPr id="1" name="Picture 60" descr="Description: 120px-Indian_Rupee_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Description: 120px-Indian_Rupee_symbol"/>
                    <pic:cNvPicPr>
                      <a:picLocks noChangeAspect="1" noChangeArrowheads="1"/>
                    </pic:cNvPicPr>
                  </pic:nvPicPr>
                  <pic:blipFill>
                    <a:blip r:embed="rId8"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rFonts w:ascii="Arial" w:eastAsia="Times New Roman" w:hAnsi="Arial" w:cs="Arial"/>
          <w:sz w:val="24"/>
          <w:szCs w:val="24"/>
        </w:rPr>
        <w:t>217296 ha</w:t>
      </w:r>
      <w:r w:rsidRPr="00B75AB4">
        <w:rPr>
          <w:rFonts w:ascii="Arial" w:eastAsia="Times New Roman" w:hAnsi="Arial" w:cs="Arial"/>
          <w:sz w:val="24"/>
          <w:szCs w:val="24"/>
          <w:vertAlign w:val="superscript"/>
        </w:rPr>
        <w:t>-1</w:t>
      </w:r>
      <w:r>
        <w:rPr>
          <w:rFonts w:ascii="Arial" w:eastAsia="Times New Roman" w:hAnsi="Arial" w:cs="Arial"/>
          <w:sz w:val="24"/>
          <w:szCs w:val="24"/>
        </w:rPr>
        <w:t xml:space="preserve"> </w:t>
      </w:r>
      <w:r w:rsidRPr="00D139C5">
        <w:rPr>
          <w:rFonts w:ascii="Arial" w:eastAsia="Times New Roman" w:hAnsi="Arial" w:cs="Arial"/>
          <w:sz w:val="24"/>
          <w:szCs w:val="24"/>
        </w:rPr>
        <w:t>during 2012-13</w:t>
      </w:r>
      <w:r>
        <w:rPr>
          <w:rFonts w:ascii="Arial" w:eastAsia="Times New Roman" w:hAnsi="Arial" w:cs="Arial"/>
          <w:sz w:val="24"/>
          <w:szCs w:val="24"/>
        </w:rPr>
        <w:t>.</w:t>
      </w:r>
      <w:r w:rsidRPr="00D139C5">
        <w:rPr>
          <w:rFonts w:ascii="Arial" w:eastAsia="Times New Roman" w:hAnsi="Arial" w:cs="Arial"/>
          <w:sz w:val="24"/>
          <w:szCs w:val="24"/>
        </w:rPr>
        <w:t xml:space="preserve"> </w:t>
      </w:r>
      <w:r>
        <w:rPr>
          <w:rFonts w:ascii="Arial" w:eastAsia="Times New Roman" w:hAnsi="Arial" w:cs="Arial"/>
          <w:sz w:val="24"/>
          <w:szCs w:val="24"/>
        </w:rPr>
        <w:t>W</w:t>
      </w:r>
      <w:r w:rsidRPr="00D139C5">
        <w:rPr>
          <w:rFonts w:ascii="Arial" w:eastAsia="Times New Roman" w:hAnsi="Arial" w:cs="Arial"/>
          <w:sz w:val="24"/>
          <w:szCs w:val="24"/>
        </w:rPr>
        <w:t xml:space="preserve">hile, during 2013-14 </w:t>
      </w:r>
      <w:r>
        <w:rPr>
          <w:rFonts w:ascii="Arial" w:eastAsia="Times New Roman" w:hAnsi="Arial" w:cs="Arial"/>
          <w:sz w:val="24"/>
          <w:szCs w:val="24"/>
        </w:rPr>
        <w:t>g</w:t>
      </w:r>
      <w:r w:rsidRPr="00D139C5">
        <w:rPr>
          <w:rFonts w:ascii="Arial" w:eastAsia="Times New Roman" w:hAnsi="Arial" w:cs="Arial"/>
          <w:sz w:val="24"/>
          <w:szCs w:val="24"/>
        </w:rPr>
        <w:t>roundnut-wheat cropping system gave maximum gross return</w:t>
      </w:r>
      <w:r>
        <w:rPr>
          <w:rFonts w:ascii="Arial" w:eastAsia="Times New Roman" w:hAnsi="Arial" w:cs="Arial"/>
          <w:sz w:val="24"/>
          <w:szCs w:val="24"/>
        </w:rPr>
        <w:t xml:space="preserve"> of the order of </w:t>
      </w:r>
      <w:r>
        <w:rPr>
          <w:rFonts w:ascii="Arial" w:eastAsia="Times New Roman" w:hAnsi="Arial" w:cs="Arial"/>
          <w:noProof/>
          <w:sz w:val="24"/>
          <w:szCs w:val="24"/>
        </w:rPr>
        <w:drawing>
          <wp:inline distT="0" distB="0" distL="0" distR="0">
            <wp:extent cx="123825" cy="123825"/>
            <wp:effectExtent l="19050" t="0" r="9525" b="0"/>
            <wp:docPr id="4" name="Picture 60" descr="Description: 120px-Indian_Rupee_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Description: 120px-Indian_Rupee_symbol"/>
                    <pic:cNvPicPr>
                      <a:picLocks noChangeAspect="1" noChangeArrowheads="1"/>
                    </pic:cNvPicPr>
                  </pic:nvPicPr>
                  <pic:blipFill>
                    <a:blip r:embed="rId8"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rFonts w:ascii="Arial" w:eastAsia="Times New Roman" w:hAnsi="Arial" w:cs="Arial"/>
          <w:sz w:val="24"/>
          <w:szCs w:val="24"/>
        </w:rPr>
        <w:t>210997 ha</w:t>
      </w:r>
      <w:r w:rsidRPr="00B75AB4">
        <w:rPr>
          <w:rFonts w:ascii="Arial" w:eastAsia="Times New Roman" w:hAnsi="Arial" w:cs="Arial"/>
          <w:sz w:val="24"/>
          <w:szCs w:val="24"/>
          <w:vertAlign w:val="superscript"/>
        </w:rPr>
        <w:t>-1</w:t>
      </w:r>
      <w:r>
        <w:rPr>
          <w:rFonts w:ascii="Arial" w:eastAsia="Times New Roman" w:hAnsi="Arial" w:cs="Arial"/>
          <w:sz w:val="24"/>
          <w:szCs w:val="24"/>
        </w:rPr>
        <w:t xml:space="preserve">. But </w:t>
      </w:r>
      <w:r w:rsidRPr="00D139C5">
        <w:rPr>
          <w:rFonts w:ascii="Arial" w:eastAsia="Times New Roman" w:hAnsi="Arial" w:cs="Arial"/>
          <w:sz w:val="24"/>
          <w:szCs w:val="24"/>
        </w:rPr>
        <w:t xml:space="preserve">groundnut-cumin cropping system recorded highest </w:t>
      </w:r>
      <w:r>
        <w:rPr>
          <w:rFonts w:ascii="Arial" w:eastAsia="Times New Roman" w:hAnsi="Arial" w:cs="Arial"/>
          <w:sz w:val="24"/>
          <w:szCs w:val="24"/>
        </w:rPr>
        <w:t xml:space="preserve">net return of </w:t>
      </w:r>
      <w:r>
        <w:rPr>
          <w:rFonts w:ascii="Arial" w:eastAsia="Times New Roman" w:hAnsi="Arial" w:cs="Arial"/>
          <w:noProof/>
          <w:sz w:val="24"/>
          <w:szCs w:val="24"/>
        </w:rPr>
        <w:drawing>
          <wp:inline distT="0" distB="0" distL="0" distR="0">
            <wp:extent cx="123825" cy="123825"/>
            <wp:effectExtent l="19050" t="0" r="9525" b="0"/>
            <wp:docPr id="7" name="Picture 61" descr="Description: 120px-Indian_Rupee_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Description: 120px-Indian_Rupee_symbol"/>
                    <pic:cNvPicPr>
                      <a:picLocks noChangeAspect="1" noChangeArrowheads="1"/>
                    </pic:cNvPicPr>
                  </pic:nvPicPr>
                  <pic:blipFill>
                    <a:blip r:embed="rId8"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rFonts w:ascii="Arial" w:eastAsia="Times New Roman" w:hAnsi="Arial" w:cs="Arial"/>
          <w:sz w:val="24"/>
          <w:szCs w:val="24"/>
        </w:rPr>
        <w:t>168511</w:t>
      </w:r>
      <w:r w:rsidRPr="005606A0">
        <w:rPr>
          <w:rFonts w:ascii="Arial" w:eastAsia="Times New Roman" w:hAnsi="Arial" w:cs="Arial"/>
          <w:sz w:val="24"/>
          <w:szCs w:val="24"/>
        </w:rPr>
        <w:t xml:space="preserve"> and </w:t>
      </w:r>
      <w:r>
        <w:rPr>
          <w:rFonts w:ascii="Arial" w:eastAsia="Times New Roman" w:hAnsi="Arial" w:cs="Arial"/>
          <w:sz w:val="24"/>
          <w:szCs w:val="24"/>
        </w:rPr>
        <w:t>149824</w:t>
      </w:r>
      <w:r w:rsidRPr="005606A0">
        <w:rPr>
          <w:rFonts w:ascii="Arial" w:eastAsia="Times New Roman" w:hAnsi="Arial" w:cs="Arial"/>
          <w:sz w:val="24"/>
          <w:szCs w:val="24"/>
        </w:rPr>
        <w:t xml:space="preserve"> ha</w:t>
      </w:r>
      <w:r w:rsidRPr="005606A0">
        <w:rPr>
          <w:rFonts w:ascii="Arial" w:eastAsia="Times New Roman" w:hAnsi="Arial" w:cs="Arial"/>
          <w:sz w:val="24"/>
          <w:szCs w:val="24"/>
          <w:vertAlign w:val="superscript"/>
        </w:rPr>
        <w:t>-1</w:t>
      </w:r>
      <w:r>
        <w:rPr>
          <w:rFonts w:ascii="Arial" w:eastAsia="Times New Roman" w:hAnsi="Arial" w:cs="Arial"/>
          <w:sz w:val="24"/>
          <w:szCs w:val="24"/>
          <w:vertAlign w:val="superscript"/>
        </w:rPr>
        <w:t xml:space="preserve"> </w:t>
      </w:r>
      <w:r w:rsidRPr="00D139C5">
        <w:rPr>
          <w:rFonts w:ascii="Arial" w:eastAsia="Times New Roman" w:hAnsi="Arial" w:cs="Arial"/>
          <w:sz w:val="24"/>
          <w:szCs w:val="24"/>
        </w:rPr>
        <w:t xml:space="preserve">during </w:t>
      </w:r>
      <w:r>
        <w:rPr>
          <w:rFonts w:ascii="Arial" w:eastAsia="Times New Roman" w:hAnsi="Arial" w:cs="Arial"/>
          <w:sz w:val="24"/>
          <w:szCs w:val="24"/>
        </w:rPr>
        <w:t>both the year of study</w:t>
      </w:r>
      <w:r w:rsidRPr="00D139C5">
        <w:rPr>
          <w:rFonts w:ascii="Arial" w:eastAsia="Times New Roman" w:hAnsi="Arial" w:cs="Arial"/>
          <w:sz w:val="24"/>
          <w:szCs w:val="24"/>
        </w:rPr>
        <w:t>.</w:t>
      </w:r>
      <w:r w:rsidRPr="00C50726">
        <w:rPr>
          <w:rFonts w:ascii="Arial" w:eastAsia="Times New Roman" w:hAnsi="Arial" w:cs="Arial"/>
          <w:sz w:val="24"/>
          <w:szCs w:val="24"/>
        </w:rPr>
        <w:t xml:space="preserve"> </w:t>
      </w:r>
      <w:r>
        <w:rPr>
          <w:rFonts w:ascii="Arial" w:eastAsia="Times New Roman" w:hAnsi="Arial" w:cs="Arial"/>
          <w:sz w:val="24"/>
          <w:szCs w:val="24"/>
        </w:rPr>
        <w:t>C</w:t>
      </w:r>
      <w:r w:rsidRPr="00C50726">
        <w:rPr>
          <w:rFonts w:ascii="Arial" w:eastAsia="Times New Roman" w:hAnsi="Arial" w:cs="Arial"/>
          <w:sz w:val="24"/>
          <w:szCs w:val="24"/>
        </w:rPr>
        <w:t>lusterbean-chickpea cropping system recorded lowest co</w:t>
      </w:r>
      <w:r>
        <w:rPr>
          <w:rFonts w:ascii="Arial" w:eastAsia="Times New Roman" w:hAnsi="Arial" w:cs="Arial"/>
          <w:sz w:val="24"/>
          <w:szCs w:val="24"/>
        </w:rPr>
        <w:t>st of cultivation</w:t>
      </w:r>
      <w:r w:rsidRPr="00C50726">
        <w:rPr>
          <w:rFonts w:ascii="Arial" w:eastAsia="Times New Roman" w:hAnsi="Arial" w:cs="Arial"/>
          <w:sz w:val="24"/>
          <w:szCs w:val="24"/>
        </w:rPr>
        <w:t xml:space="preserve"> </w:t>
      </w:r>
      <w:r>
        <w:rPr>
          <w:rFonts w:ascii="Arial" w:eastAsia="Times New Roman" w:hAnsi="Arial" w:cs="Arial"/>
          <w:sz w:val="24"/>
          <w:szCs w:val="24"/>
        </w:rPr>
        <w:t>as well as gross and net return.</w:t>
      </w:r>
    </w:p>
    <w:p w:rsidR="00A75C32" w:rsidRDefault="00343D95" w:rsidP="00A75C32">
      <w:pPr>
        <w:tabs>
          <w:tab w:val="left" w:pos="945"/>
        </w:tabs>
        <w:spacing w:before="200" w:after="0" w:line="360" w:lineRule="auto"/>
        <w:ind w:left="709" w:hanging="709"/>
        <w:jc w:val="both"/>
        <w:rPr>
          <w:rFonts w:ascii="Arial" w:eastAsia="Times New Roman" w:hAnsi="Arial" w:cs="Arial"/>
          <w:sz w:val="24"/>
          <w:szCs w:val="24"/>
        </w:rPr>
      </w:pPr>
      <w:r>
        <w:rPr>
          <w:rFonts w:ascii="Arial" w:eastAsia="Times New Roman" w:hAnsi="Arial" w:cs="Arial"/>
          <w:sz w:val="24"/>
          <w:szCs w:val="24"/>
        </w:rPr>
        <w:t>6.4.4</w:t>
      </w:r>
      <w:r>
        <w:rPr>
          <w:rFonts w:ascii="Arial" w:eastAsia="Times New Roman" w:hAnsi="Arial" w:cs="Arial"/>
          <w:sz w:val="24"/>
          <w:szCs w:val="24"/>
        </w:rPr>
        <w:tab/>
      </w:r>
      <w:r w:rsidRPr="005606A0">
        <w:rPr>
          <w:rFonts w:ascii="Arial" w:eastAsia="Times New Roman" w:hAnsi="Arial" w:cs="Arial"/>
          <w:sz w:val="24"/>
          <w:szCs w:val="24"/>
        </w:rPr>
        <w:t xml:space="preserve">Highest </w:t>
      </w:r>
      <w:r>
        <w:rPr>
          <w:rFonts w:ascii="Arial" w:eastAsia="Times New Roman" w:hAnsi="Arial" w:cs="Arial"/>
          <w:sz w:val="24"/>
          <w:szCs w:val="24"/>
        </w:rPr>
        <w:t xml:space="preserve">pooled </w:t>
      </w:r>
      <w:r w:rsidRPr="005606A0">
        <w:rPr>
          <w:rFonts w:ascii="Arial" w:eastAsia="Times New Roman" w:hAnsi="Arial" w:cs="Arial"/>
          <w:sz w:val="24"/>
          <w:szCs w:val="24"/>
        </w:rPr>
        <w:t>cost of cultivation</w:t>
      </w:r>
      <w:r>
        <w:rPr>
          <w:rFonts w:ascii="Arial" w:eastAsia="Times New Roman" w:hAnsi="Arial" w:cs="Arial"/>
          <w:sz w:val="24"/>
          <w:szCs w:val="24"/>
        </w:rPr>
        <w:t xml:space="preserve"> was registered with </w:t>
      </w:r>
      <w:r w:rsidRPr="005606A0">
        <w:rPr>
          <w:rFonts w:ascii="Arial" w:eastAsia="Times New Roman" w:hAnsi="Arial" w:cs="Arial"/>
          <w:sz w:val="24"/>
          <w:szCs w:val="24"/>
        </w:rPr>
        <w:t>groundnut</w:t>
      </w:r>
      <w:r>
        <w:rPr>
          <w:rFonts w:ascii="Arial" w:eastAsia="Times New Roman" w:hAnsi="Arial" w:cs="Arial"/>
          <w:sz w:val="24"/>
          <w:szCs w:val="24"/>
        </w:rPr>
        <w:t xml:space="preserve"> </w:t>
      </w:r>
      <w:r w:rsidRPr="005606A0">
        <w:rPr>
          <w:rFonts w:ascii="Arial" w:eastAsia="Times New Roman" w:hAnsi="Arial" w:cs="Arial"/>
          <w:sz w:val="24"/>
          <w:szCs w:val="24"/>
        </w:rPr>
        <w:t xml:space="preserve">during </w:t>
      </w:r>
      <w:r w:rsidRPr="005606A0">
        <w:rPr>
          <w:rFonts w:ascii="Arial" w:eastAsia="Times New Roman" w:hAnsi="Arial" w:cs="Arial"/>
          <w:i/>
          <w:sz w:val="24"/>
          <w:szCs w:val="24"/>
        </w:rPr>
        <w:t>kharif</w:t>
      </w:r>
      <w:r w:rsidRPr="005606A0">
        <w:rPr>
          <w:rFonts w:ascii="Arial" w:eastAsia="Times New Roman" w:hAnsi="Arial" w:cs="Arial"/>
          <w:sz w:val="24"/>
          <w:szCs w:val="24"/>
        </w:rPr>
        <w:t xml:space="preserve"> season</w:t>
      </w:r>
      <w:r>
        <w:rPr>
          <w:rFonts w:ascii="Arial" w:eastAsia="Times New Roman" w:hAnsi="Arial" w:cs="Arial"/>
          <w:sz w:val="24"/>
          <w:szCs w:val="24"/>
        </w:rPr>
        <w:t xml:space="preserve">. </w:t>
      </w:r>
      <w:r w:rsidRPr="005606A0">
        <w:rPr>
          <w:rFonts w:ascii="Arial" w:eastAsia="Times New Roman" w:hAnsi="Arial" w:cs="Arial"/>
          <w:sz w:val="24"/>
          <w:szCs w:val="24"/>
        </w:rPr>
        <w:t xml:space="preserve">Groundnut earned </w:t>
      </w:r>
      <w:r>
        <w:rPr>
          <w:rFonts w:ascii="Arial" w:eastAsia="Times New Roman" w:hAnsi="Arial" w:cs="Arial"/>
          <w:sz w:val="24"/>
          <w:szCs w:val="24"/>
        </w:rPr>
        <w:t xml:space="preserve">highest </w:t>
      </w:r>
      <w:r w:rsidRPr="005606A0">
        <w:rPr>
          <w:rFonts w:ascii="Arial" w:eastAsia="Times New Roman" w:hAnsi="Arial" w:cs="Arial"/>
          <w:sz w:val="24"/>
          <w:szCs w:val="24"/>
        </w:rPr>
        <w:t>gross return and</w:t>
      </w:r>
      <w:r>
        <w:rPr>
          <w:rFonts w:ascii="Arial" w:eastAsia="Times New Roman" w:hAnsi="Arial" w:cs="Arial"/>
          <w:sz w:val="24"/>
          <w:szCs w:val="24"/>
        </w:rPr>
        <w:t xml:space="preserve"> </w:t>
      </w:r>
      <w:r w:rsidRPr="005606A0">
        <w:rPr>
          <w:rFonts w:ascii="Arial" w:eastAsia="Times New Roman" w:hAnsi="Arial" w:cs="Arial"/>
          <w:sz w:val="24"/>
          <w:szCs w:val="24"/>
        </w:rPr>
        <w:t>net return</w:t>
      </w:r>
      <w:r>
        <w:rPr>
          <w:rFonts w:ascii="Arial" w:eastAsia="Times New Roman" w:hAnsi="Arial" w:cs="Arial"/>
          <w:sz w:val="24"/>
          <w:szCs w:val="24"/>
        </w:rPr>
        <w:t xml:space="preserve">. However, </w:t>
      </w:r>
      <w:r w:rsidRPr="005606A0">
        <w:rPr>
          <w:rFonts w:ascii="Arial" w:eastAsia="Times New Roman" w:hAnsi="Arial" w:cs="Arial"/>
          <w:sz w:val="24"/>
          <w:szCs w:val="24"/>
        </w:rPr>
        <w:t xml:space="preserve">clusterbean </w:t>
      </w:r>
      <w:r>
        <w:rPr>
          <w:rFonts w:ascii="Arial" w:eastAsia="Times New Roman" w:hAnsi="Arial" w:cs="Arial"/>
          <w:sz w:val="24"/>
          <w:szCs w:val="24"/>
        </w:rPr>
        <w:t xml:space="preserve">has lowest </w:t>
      </w:r>
      <w:r w:rsidRPr="005606A0">
        <w:rPr>
          <w:rFonts w:ascii="Arial" w:eastAsia="Times New Roman" w:hAnsi="Arial" w:cs="Arial"/>
          <w:sz w:val="24"/>
          <w:szCs w:val="24"/>
        </w:rPr>
        <w:t>cost of cultivation</w:t>
      </w:r>
      <w:r>
        <w:rPr>
          <w:rFonts w:ascii="Arial" w:eastAsia="Times New Roman" w:hAnsi="Arial" w:cs="Arial"/>
          <w:sz w:val="24"/>
          <w:szCs w:val="24"/>
        </w:rPr>
        <w:t xml:space="preserve">, </w:t>
      </w:r>
      <w:r w:rsidRPr="005606A0">
        <w:rPr>
          <w:rFonts w:ascii="Arial" w:eastAsia="Times New Roman" w:hAnsi="Arial" w:cs="Arial"/>
          <w:sz w:val="24"/>
          <w:szCs w:val="24"/>
        </w:rPr>
        <w:t>gross return and net return</w:t>
      </w:r>
      <w:r>
        <w:rPr>
          <w:rFonts w:ascii="Arial" w:eastAsia="Times New Roman" w:hAnsi="Arial" w:cs="Arial"/>
          <w:sz w:val="24"/>
          <w:szCs w:val="24"/>
        </w:rPr>
        <w:t xml:space="preserve">, </w:t>
      </w:r>
      <w:r w:rsidRPr="005606A0">
        <w:rPr>
          <w:rFonts w:ascii="Arial" w:eastAsia="Times New Roman" w:hAnsi="Arial" w:cs="Arial"/>
          <w:sz w:val="24"/>
          <w:szCs w:val="24"/>
        </w:rPr>
        <w:t>respectively</w:t>
      </w:r>
      <w:r>
        <w:rPr>
          <w:rFonts w:ascii="Arial" w:eastAsia="Times New Roman" w:hAnsi="Arial" w:cs="Arial"/>
          <w:sz w:val="24"/>
          <w:szCs w:val="24"/>
        </w:rPr>
        <w:t xml:space="preserve">. Among </w:t>
      </w:r>
      <w:r w:rsidRPr="00C228CD">
        <w:rPr>
          <w:rFonts w:ascii="Arial" w:eastAsia="Times New Roman" w:hAnsi="Arial" w:cs="Arial"/>
          <w:i/>
          <w:sz w:val="24"/>
          <w:szCs w:val="24"/>
        </w:rPr>
        <w:t>rabi</w:t>
      </w:r>
      <w:r>
        <w:rPr>
          <w:rFonts w:ascii="Arial" w:eastAsia="Times New Roman" w:hAnsi="Arial" w:cs="Arial"/>
          <w:sz w:val="24"/>
          <w:szCs w:val="24"/>
        </w:rPr>
        <w:t xml:space="preserve"> season crops</w:t>
      </w:r>
      <w:ins w:id="21" w:author="Nangia, Vinay (ICARDA)" w:date="2015-10-16T22:39:00Z">
        <w:r w:rsidR="00DE7A1A">
          <w:rPr>
            <w:rFonts w:ascii="Arial" w:eastAsia="Times New Roman" w:hAnsi="Arial" w:cs="Arial"/>
            <w:sz w:val="24"/>
            <w:szCs w:val="24"/>
          </w:rPr>
          <w:t>,</w:t>
        </w:r>
      </w:ins>
      <w:r>
        <w:rPr>
          <w:rFonts w:ascii="Arial" w:eastAsia="Times New Roman" w:hAnsi="Arial" w:cs="Arial"/>
          <w:sz w:val="24"/>
          <w:szCs w:val="24"/>
        </w:rPr>
        <w:t xml:space="preserve"> h</w:t>
      </w:r>
      <w:r w:rsidRPr="005606A0">
        <w:rPr>
          <w:rFonts w:ascii="Arial" w:eastAsia="Times New Roman" w:hAnsi="Arial" w:cs="Arial"/>
          <w:sz w:val="24"/>
          <w:szCs w:val="24"/>
        </w:rPr>
        <w:t xml:space="preserve">ighest cost of cultivation was recorded </w:t>
      </w:r>
      <w:r>
        <w:rPr>
          <w:rFonts w:ascii="Arial" w:eastAsia="Times New Roman" w:hAnsi="Arial" w:cs="Arial"/>
          <w:sz w:val="24"/>
          <w:szCs w:val="24"/>
        </w:rPr>
        <w:t>with</w:t>
      </w:r>
      <w:r w:rsidRPr="005606A0">
        <w:rPr>
          <w:rFonts w:ascii="Arial" w:eastAsia="Times New Roman" w:hAnsi="Arial" w:cs="Arial"/>
          <w:sz w:val="24"/>
          <w:szCs w:val="24"/>
        </w:rPr>
        <w:t xml:space="preserve"> wheat followed by </w:t>
      </w:r>
      <w:r>
        <w:rPr>
          <w:rFonts w:ascii="Arial" w:eastAsia="Times New Roman" w:hAnsi="Arial" w:cs="Arial"/>
          <w:sz w:val="24"/>
          <w:szCs w:val="24"/>
        </w:rPr>
        <w:t xml:space="preserve">chickpea, mustard, </w:t>
      </w:r>
      <w:r w:rsidRPr="005606A0">
        <w:rPr>
          <w:rFonts w:ascii="Arial" w:eastAsia="Times New Roman" w:hAnsi="Arial" w:cs="Arial"/>
          <w:sz w:val="24"/>
          <w:szCs w:val="24"/>
        </w:rPr>
        <w:t xml:space="preserve">isabgol and </w:t>
      </w:r>
      <w:r>
        <w:rPr>
          <w:rFonts w:ascii="Arial" w:eastAsia="Times New Roman" w:hAnsi="Arial" w:cs="Arial"/>
          <w:sz w:val="24"/>
          <w:szCs w:val="24"/>
        </w:rPr>
        <w:t xml:space="preserve">cumin. Cumin registered lowest cost of cultivation. Chickpea gave maximum gross and net return. Isabgol registered lowest gross and net return. </w:t>
      </w:r>
    </w:p>
    <w:p w:rsidR="00AD755C" w:rsidRDefault="00343D95" w:rsidP="00A75C32">
      <w:pPr>
        <w:tabs>
          <w:tab w:val="left" w:pos="945"/>
        </w:tabs>
        <w:spacing w:before="200" w:after="0" w:line="360" w:lineRule="auto"/>
        <w:ind w:left="709" w:hanging="709"/>
        <w:jc w:val="both"/>
        <w:rPr>
          <w:rFonts w:ascii="Arial" w:eastAsia="Times New Roman" w:hAnsi="Arial" w:cs="Arial"/>
          <w:sz w:val="24"/>
          <w:szCs w:val="24"/>
        </w:rPr>
      </w:pPr>
      <w:r>
        <w:rPr>
          <w:rFonts w:ascii="Arial" w:eastAsia="Times New Roman" w:hAnsi="Arial" w:cs="Arial"/>
          <w:sz w:val="24"/>
          <w:szCs w:val="24"/>
        </w:rPr>
        <w:t>6.4.5</w:t>
      </w:r>
      <w:r>
        <w:rPr>
          <w:rFonts w:ascii="Arial" w:eastAsia="Times New Roman" w:hAnsi="Arial" w:cs="Arial"/>
          <w:sz w:val="24"/>
          <w:szCs w:val="24"/>
        </w:rPr>
        <w:tab/>
      </w:r>
      <w:r w:rsidRPr="00277749">
        <w:rPr>
          <w:rFonts w:ascii="Arial" w:eastAsia="Times New Roman" w:hAnsi="Arial" w:cs="Arial"/>
          <w:sz w:val="24"/>
          <w:szCs w:val="24"/>
          <w:lang w:val="en-IN"/>
        </w:rPr>
        <w:t xml:space="preserve">Highest </w:t>
      </w:r>
      <w:ins w:id="22" w:author="Nangia, Vinay (ICARDA)" w:date="2015-10-16T22:40:00Z">
        <w:r w:rsidR="00DE7A1A">
          <w:rPr>
            <w:rFonts w:ascii="Arial" w:eastAsia="Times New Roman" w:hAnsi="Arial" w:cs="Arial"/>
            <w:sz w:val="24"/>
            <w:szCs w:val="24"/>
            <w:lang w:val="en-IN"/>
          </w:rPr>
          <w:t xml:space="preserve">pooled </w:t>
        </w:r>
      </w:ins>
      <w:r w:rsidRPr="00277749">
        <w:rPr>
          <w:rFonts w:ascii="Arial" w:eastAsia="Times New Roman" w:hAnsi="Arial" w:cs="Arial"/>
          <w:sz w:val="24"/>
          <w:szCs w:val="24"/>
          <w:lang w:val="en-IN"/>
        </w:rPr>
        <w:t>cost of cultivation</w:t>
      </w:r>
      <w:del w:id="23" w:author="Nangia, Vinay (ICARDA)" w:date="2015-10-16T22:40:00Z">
        <w:r w:rsidRPr="00277749" w:rsidDel="00DE7A1A">
          <w:rPr>
            <w:rFonts w:ascii="Arial" w:eastAsia="Times New Roman" w:hAnsi="Arial" w:cs="Arial"/>
            <w:sz w:val="24"/>
            <w:szCs w:val="24"/>
            <w:lang w:val="en-IN"/>
          </w:rPr>
          <w:delText xml:space="preserve"> </w:delText>
        </w:r>
        <w:r w:rsidDel="00DE7A1A">
          <w:rPr>
            <w:rFonts w:ascii="Arial" w:eastAsia="Times New Roman" w:hAnsi="Arial" w:cs="Arial"/>
            <w:sz w:val="24"/>
            <w:szCs w:val="24"/>
            <w:lang w:val="en-IN"/>
          </w:rPr>
          <w:delText>of pooled</w:delText>
        </w:r>
      </w:del>
      <w:r>
        <w:rPr>
          <w:rFonts w:ascii="Arial" w:eastAsia="Times New Roman" w:hAnsi="Arial" w:cs="Arial"/>
          <w:sz w:val="24"/>
          <w:szCs w:val="24"/>
          <w:lang w:val="en-IN"/>
        </w:rPr>
        <w:t xml:space="preserve"> </w:t>
      </w:r>
      <w:r w:rsidRPr="00277749">
        <w:rPr>
          <w:rFonts w:ascii="Arial" w:eastAsia="Times New Roman" w:hAnsi="Arial" w:cs="Arial"/>
          <w:sz w:val="24"/>
          <w:szCs w:val="24"/>
          <w:lang w:val="en-IN"/>
        </w:rPr>
        <w:t>was recorded with groundnut-wheat cropping system followed by groundnut-mustard, groundnut-isabgol, groundnut-cumin and clusterbean-chickpea cropping system</w:t>
      </w:r>
      <w:r>
        <w:rPr>
          <w:rFonts w:ascii="Arial" w:eastAsia="Times New Roman" w:hAnsi="Arial" w:cs="Arial"/>
          <w:sz w:val="24"/>
          <w:szCs w:val="24"/>
          <w:lang w:val="en-IN"/>
        </w:rPr>
        <w:t xml:space="preserve">. </w:t>
      </w:r>
      <w:r>
        <w:rPr>
          <w:rFonts w:ascii="Arial" w:eastAsia="Times New Roman" w:hAnsi="Arial" w:cs="Arial"/>
          <w:sz w:val="24"/>
          <w:szCs w:val="24"/>
        </w:rPr>
        <w:t xml:space="preserve">Clusterbean-chickpea </w:t>
      </w:r>
      <w:r w:rsidRPr="005606A0">
        <w:rPr>
          <w:rFonts w:ascii="Arial" w:eastAsia="Times New Roman" w:hAnsi="Arial" w:cs="Arial"/>
          <w:sz w:val="24"/>
          <w:szCs w:val="24"/>
        </w:rPr>
        <w:t>cropping system</w:t>
      </w:r>
      <w:r>
        <w:rPr>
          <w:rFonts w:ascii="Arial" w:eastAsia="Times New Roman" w:hAnsi="Arial" w:cs="Arial"/>
          <w:sz w:val="24"/>
          <w:szCs w:val="24"/>
        </w:rPr>
        <w:t xml:space="preserve"> ha</w:t>
      </w:r>
      <w:r w:rsidR="007E535F">
        <w:rPr>
          <w:rFonts w:ascii="Arial" w:eastAsia="Times New Roman" w:hAnsi="Arial" w:cs="Arial"/>
          <w:sz w:val="24"/>
          <w:szCs w:val="24"/>
        </w:rPr>
        <w:t>d</w:t>
      </w:r>
      <w:r>
        <w:rPr>
          <w:rFonts w:ascii="Arial" w:eastAsia="Times New Roman" w:hAnsi="Arial" w:cs="Arial"/>
          <w:sz w:val="24"/>
          <w:szCs w:val="24"/>
        </w:rPr>
        <w:t xml:space="preserve"> lowest cost of cultivation. G</w:t>
      </w:r>
      <w:r w:rsidRPr="005606A0">
        <w:rPr>
          <w:rFonts w:ascii="Arial" w:eastAsia="Times New Roman" w:hAnsi="Arial" w:cs="Arial"/>
          <w:sz w:val="24"/>
          <w:szCs w:val="24"/>
        </w:rPr>
        <w:t>roundnut-</w:t>
      </w:r>
      <w:r>
        <w:rPr>
          <w:rFonts w:ascii="Arial" w:eastAsia="Times New Roman" w:hAnsi="Arial" w:cs="Arial"/>
          <w:sz w:val="24"/>
          <w:szCs w:val="24"/>
        </w:rPr>
        <w:t xml:space="preserve">wheat cropping </w:t>
      </w:r>
      <w:r>
        <w:rPr>
          <w:rFonts w:ascii="Arial" w:eastAsia="Times New Roman" w:hAnsi="Arial" w:cs="Arial"/>
          <w:sz w:val="24"/>
          <w:szCs w:val="24"/>
        </w:rPr>
        <w:lastRenderedPageBreak/>
        <w:t xml:space="preserve">system gave </w:t>
      </w:r>
      <w:r w:rsidRPr="005606A0">
        <w:rPr>
          <w:rFonts w:ascii="Arial" w:eastAsia="Times New Roman" w:hAnsi="Arial" w:cs="Arial"/>
          <w:sz w:val="24"/>
          <w:szCs w:val="24"/>
        </w:rPr>
        <w:t>maximum gross return</w:t>
      </w:r>
      <w:r>
        <w:rPr>
          <w:rFonts w:ascii="Arial" w:eastAsia="Times New Roman" w:hAnsi="Arial" w:cs="Arial"/>
          <w:sz w:val="24"/>
          <w:szCs w:val="24"/>
        </w:rPr>
        <w:t xml:space="preserve">. In </w:t>
      </w:r>
      <w:r w:rsidR="007E535F">
        <w:rPr>
          <w:rFonts w:ascii="Arial" w:eastAsia="Times New Roman" w:hAnsi="Arial" w:cs="Arial"/>
          <w:sz w:val="24"/>
          <w:szCs w:val="24"/>
        </w:rPr>
        <w:t>terms</w:t>
      </w:r>
      <w:r>
        <w:rPr>
          <w:rFonts w:ascii="Arial" w:eastAsia="Times New Roman" w:hAnsi="Arial" w:cs="Arial"/>
          <w:sz w:val="24"/>
          <w:szCs w:val="24"/>
        </w:rPr>
        <w:t xml:space="preserve"> of net return</w:t>
      </w:r>
      <w:ins w:id="24" w:author="Nangia, Vinay (ICARDA)" w:date="2015-10-16T22:40:00Z">
        <w:r w:rsidR="00DE7A1A">
          <w:rPr>
            <w:rFonts w:ascii="Arial" w:eastAsia="Times New Roman" w:hAnsi="Arial" w:cs="Arial"/>
            <w:sz w:val="24"/>
            <w:szCs w:val="24"/>
          </w:rPr>
          <w:t>,</w:t>
        </w:r>
      </w:ins>
      <w:r>
        <w:rPr>
          <w:rFonts w:ascii="Arial" w:eastAsia="Times New Roman" w:hAnsi="Arial" w:cs="Arial"/>
          <w:sz w:val="24"/>
          <w:szCs w:val="24"/>
        </w:rPr>
        <w:t xml:space="preserve"> g</w:t>
      </w:r>
      <w:r w:rsidRPr="005606A0">
        <w:rPr>
          <w:rFonts w:ascii="Arial" w:eastAsia="Times New Roman" w:hAnsi="Arial" w:cs="Arial"/>
          <w:sz w:val="24"/>
          <w:szCs w:val="24"/>
        </w:rPr>
        <w:t>roundnut-</w:t>
      </w:r>
      <w:r>
        <w:rPr>
          <w:rFonts w:ascii="Arial" w:eastAsia="Times New Roman" w:hAnsi="Arial" w:cs="Arial"/>
          <w:sz w:val="24"/>
          <w:szCs w:val="24"/>
        </w:rPr>
        <w:t xml:space="preserve">cumin </w:t>
      </w:r>
      <w:r w:rsidRPr="005606A0">
        <w:rPr>
          <w:rFonts w:ascii="Arial" w:eastAsia="Times New Roman" w:hAnsi="Arial" w:cs="Arial"/>
          <w:sz w:val="24"/>
          <w:szCs w:val="24"/>
        </w:rPr>
        <w:t>cropping system</w:t>
      </w:r>
      <w:r>
        <w:rPr>
          <w:rFonts w:ascii="Arial" w:eastAsia="Times New Roman" w:hAnsi="Arial" w:cs="Arial"/>
          <w:sz w:val="24"/>
          <w:szCs w:val="24"/>
        </w:rPr>
        <w:t xml:space="preserve"> recorded highest</w:t>
      </w:r>
      <w:r w:rsidR="007E535F">
        <w:rPr>
          <w:rFonts w:ascii="Arial" w:eastAsia="Times New Roman" w:hAnsi="Arial" w:cs="Arial"/>
          <w:sz w:val="24"/>
          <w:szCs w:val="24"/>
        </w:rPr>
        <w:t xml:space="preserve"> amount</w:t>
      </w:r>
      <w:r>
        <w:rPr>
          <w:rFonts w:ascii="Arial" w:eastAsia="Times New Roman" w:hAnsi="Arial" w:cs="Arial"/>
          <w:sz w:val="24"/>
          <w:szCs w:val="24"/>
        </w:rPr>
        <w:t>. C</w:t>
      </w:r>
      <w:r w:rsidRPr="005606A0">
        <w:rPr>
          <w:rFonts w:ascii="Arial" w:eastAsia="Times New Roman" w:hAnsi="Arial" w:cs="Arial"/>
          <w:sz w:val="24"/>
          <w:szCs w:val="24"/>
        </w:rPr>
        <w:t>lusterbean-chickpea cropping system</w:t>
      </w:r>
      <w:r>
        <w:rPr>
          <w:rFonts w:ascii="Arial" w:eastAsia="Times New Roman" w:hAnsi="Arial" w:cs="Arial"/>
          <w:sz w:val="24"/>
          <w:szCs w:val="24"/>
        </w:rPr>
        <w:t xml:space="preserve"> gave lowest gross and net return.</w:t>
      </w:r>
    </w:p>
    <w:p w:rsidR="00343D95" w:rsidRDefault="00343D95" w:rsidP="009F64FD">
      <w:pPr>
        <w:spacing w:after="0" w:line="240" w:lineRule="auto"/>
        <w:jc w:val="both"/>
        <w:rPr>
          <w:rFonts w:ascii="Arial" w:eastAsia="Times New Roman" w:hAnsi="Arial" w:cs="Arial"/>
          <w:sz w:val="24"/>
          <w:szCs w:val="24"/>
        </w:rPr>
      </w:pPr>
    </w:p>
    <w:p w:rsidR="007E0DBC" w:rsidRPr="00295CF7" w:rsidRDefault="007E0DBC" w:rsidP="004116DE">
      <w:pPr>
        <w:spacing w:after="0" w:line="240" w:lineRule="auto"/>
        <w:jc w:val="both"/>
        <w:rPr>
          <w:rFonts w:ascii="Arial" w:hAnsi="Arial" w:cs="Arial"/>
          <w:b/>
          <w:sz w:val="28"/>
          <w:szCs w:val="28"/>
        </w:rPr>
      </w:pPr>
      <w:r w:rsidRPr="00295CF7">
        <w:rPr>
          <w:rFonts w:ascii="Arial" w:hAnsi="Arial" w:cs="Arial"/>
          <w:b/>
          <w:sz w:val="28"/>
          <w:szCs w:val="28"/>
        </w:rPr>
        <w:t>6.</w:t>
      </w:r>
      <w:r w:rsidR="00634910" w:rsidRPr="00295CF7">
        <w:rPr>
          <w:rFonts w:ascii="Arial" w:hAnsi="Arial" w:cs="Arial"/>
          <w:b/>
          <w:sz w:val="28"/>
          <w:szCs w:val="28"/>
        </w:rPr>
        <w:t xml:space="preserve">5 </w:t>
      </w:r>
      <w:r w:rsidR="00194FE3" w:rsidRPr="00295CF7">
        <w:rPr>
          <w:rFonts w:ascii="Arial" w:hAnsi="Arial" w:cs="Arial"/>
          <w:b/>
          <w:sz w:val="28"/>
          <w:szCs w:val="28"/>
        </w:rPr>
        <w:tab/>
      </w:r>
      <w:r w:rsidRPr="00295CF7">
        <w:rPr>
          <w:rFonts w:ascii="Arial" w:hAnsi="Arial" w:cs="Arial"/>
          <w:b/>
          <w:sz w:val="28"/>
          <w:szCs w:val="28"/>
        </w:rPr>
        <w:t xml:space="preserve">Water use and water </w:t>
      </w:r>
      <w:r w:rsidR="00295CF7" w:rsidRPr="00295CF7">
        <w:rPr>
          <w:rFonts w:ascii="Arial" w:hAnsi="Arial" w:cs="Arial"/>
          <w:b/>
          <w:sz w:val="28"/>
          <w:szCs w:val="28"/>
        </w:rPr>
        <w:t>use efficiency</w:t>
      </w:r>
    </w:p>
    <w:p w:rsidR="007E0DBC" w:rsidRDefault="007E0DBC" w:rsidP="007E0DBC">
      <w:pPr>
        <w:spacing w:before="200" w:after="0" w:line="360" w:lineRule="auto"/>
        <w:ind w:left="709" w:hanging="709"/>
        <w:jc w:val="both"/>
        <w:rPr>
          <w:rFonts w:ascii="Arial" w:hAnsi="Arial" w:cs="Arial"/>
          <w:sz w:val="24"/>
          <w:szCs w:val="24"/>
        </w:rPr>
      </w:pPr>
      <w:r w:rsidRPr="00295CF7">
        <w:rPr>
          <w:rFonts w:ascii="Arial" w:hAnsi="Arial" w:cs="Arial"/>
          <w:sz w:val="24"/>
          <w:szCs w:val="24"/>
        </w:rPr>
        <w:t>6.</w:t>
      </w:r>
      <w:r w:rsidR="00194FE3" w:rsidRPr="00295CF7">
        <w:rPr>
          <w:rFonts w:ascii="Arial" w:hAnsi="Arial" w:cs="Arial"/>
          <w:sz w:val="24"/>
          <w:szCs w:val="24"/>
        </w:rPr>
        <w:t>5</w:t>
      </w:r>
      <w:r w:rsidRPr="00295CF7">
        <w:rPr>
          <w:rFonts w:ascii="Arial" w:hAnsi="Arial" w:cs="Arial"/>
          <w:sz w:val="24"/>
          <w:szCs w:val="24"/>
        </w:rPr>
        <w:t xml:space="preserve">.1 </w:t>
      </w:r>
      <w:r w:rsidR="001978D3" w:rsidRPr="00295CF7">
        <w:rPr>
          <w:rFonts w:ascii="Arial" w:hAnsi="Arial" w:cs="Arial"/>
          <w:sz w:val="24"/>
          <w:szCs w:val="24"/>
        </w:rPr>
        <w:tab/>
      </w:r>
      <w:r w:rsidR="006B46BC" w:rsidRPr="00295CF7">
        <w:rPr>
          <w:rFonts w:ascii="Arial" w:hAnsi="Arial" w:cs="Arial"/>
          <w:sz w:val="24"/>
          <w:szCs w:val="24"/>
        </w:rPr>
        <w:t xml:space="preserve">The total water applied </w:t>
      </w:r>
      <w:r w:rsidR="008B5995" w:rsidRPr="00295CF7">
        <w:rPr>
          <w:rFonts w:ascii="Arial" w:hAnsi="Arial" w:cs="Arial"/>
          <w:sz w:val="24"/>
          <w:szCs w:val="24"/>
        </w:rPr>
        <w:t>to</w:t>
      </w:r>
      <w:r w:rsidR="006B46BC" w:rsidRPr="00295CF7">
        <w:rPr>
          <w:rFonts w:ascii="Arial" w:hAnsi="Arial" w:cs="Arial"/>
          <w:sz w:val="24"/>
          <w:szCs w:val="24"/>
        </w:rPr>
        <w:t xml:space="preserve"> different crops ranged</w:t>
      </w:r>
      <w:r w:rsidR="006B46BC">
        <w:rPr>
          <w:rFonts w:ascii="Arial" w:hAnsi="Arial" w:cs="Arial"/>
          <w:sz w:val="24"/>
          <w:szCs w:val="24"/>
        </w:rPr>
        <w:t xml:space="preserve"> from </w:t>
      </w:r>
      <w:r w:rsidR="00EB25AD">
        <w:rPr>
          <w:rFonts w:ascii="Arial" w:hAnsi="Arial" w:cs="Arial"/>
          <w:sz w:val="24"/>
          <w:szCs w:val="24"/>
        </w:rPr>
        <w:t>289.2</w:t>
      </w:r>
      <w:r w:rsidR="006B46BC">
        <w:rPr>
          <w:rFonts w:ascii="Arial" w:hAnsi="Arial" w:cs="Arial"/>
          <w:sz w:val="24"/>
          <w:szCs w:val="24"/>
        </w:rPr>
        <w:t xml:space="preserve"> to </w:t>
      </w:r>
      <w:r w:rsidR="00EB25AD">
        <w:rPr>
          <w:rFonts w:ascii="Arial" w:hAnsi="Arial" w:cs="Arial"/>
          <w:sz w:val="24"/>
          <w:szCs w:val="24"/>
        </w:rPr>
        <w:t>728.9</w:t>
      </w:r>
      <w:r w:rsidR="006B46BC">
        <w:rPr>
          <w:rFonts w:ascii="Arial" w:hAnsi="Arial" w:cs="Arial"/>
          <w:sz w:val="24"/>
          <w:szCs w:val="24"/>
        </w:rPr>
        <w:t xml:space="preserve"> mm</w:t>
      </w:r>
      <w:r w:rsidR="00EB25AD">
        <w:rPr>
          <w:rFonts w:ascii="Arial" w:hAnsi="Arial" w:cs="Arial"/>
          <w:sz w:val="24"/>
          <w:szCs w:val="24"/>
        </w:rPr>
        <w:t xml:space="preserve"> and 188.0 to 619.6 mm</w:t>
      </w:r>
      <w:r w:rsidR="00195FD0">
        <w:rPr>
          <w:rFonts w:ascii="Arial" w:hAnsi="Arial" w:cs="Arial"/>
          <w:sz w:val="24"/>
          <w:szCs w:val="24"/>
        </w:rPr>
        <w:t xml:space="preserve"> </w:t>
      </w:r>
      <w:r w:rsidR="00EB25AD">
        <w:rPr>
          <w:rFonts w:ascii="Arial" w:hAnsi="Arial" w:cs="Arial"/>
          <w:sz w:val="24"/>
          <w:szCs w:val="24"/>
        </w:rPr>
        <w:t>during 2</w:t>
      </w:r>
      <w:r w:rsidR="00BC0B16">
        <w:rPr>
          <w:rFonts w:ascii="Arial" w:hAnsi="Arial" w:cs="Arial"/>
          <w:sz w:val="24"/>
          <w:szCs w:val="24"/>
        </w:rPr>
        <w:t xml:space="preserve">012-13 and 2013-14 </w:t>
      </w:r>
      <w:r w:rsidR="00D43FD9">
        <w:rPr>
          <w:rFonts w:ascii="Arial" w:hAnsi="Arial" w:cs="Arial"/>
          <w:sz w:val="24"/>
          <w:szCs w:val="24"/>
        </w:rPr>
        <w:t xml:space="preserve">growing seasons, </w:t>
      </w:r>
      <w:r w:rsidR="00BC0B16">
        <w:rPr>
          <w:rFonts w:ascii="Arial" w:hAnsi="Arial" w:cs="Arial"/>
          <w:sz w:val="24"/>
          <w:szCs w:val="24"/>
        </w:rPr>
        <w:t>respectively.</w:t>
      </w:r>
      <w:r w:rsidR="00EB25AD">
        <w:rPr>
          <w:rFonts w:ascii="Arial" w:hAnsi="Arial" w:cs="Arial"/>
          <w:sz w:val="24"/>
          <w:szCs w:val="24"/>
        </w:rPr>
        <w:t xml:space="preserve"> </w:t>
      </w:r>
      <w:r w:rsidR="00BC0B16">
        <w:rPr>
          <w:rFonts w:ascii="Arial" w:hAnsi="Arial" w:cs="Arial"/>
          <w:sz w:val="24"/>
          <w:szCs w:val="24"/>
        </w:rPr>
        <w:t xml:space="preserve">Among </w:t>
      </w:r>
      <w:r w:rsidR="00BC0B16" w:rsidRPr="00BC0B16">
        <w:rPr>
          <w:rFonts w:ascii="Arial" w:hAnsi="Arial" w:cs="Arial"/>
          <w:i/>
          <w:iCs/>
          <w:sz w:val="24"/>
          <w:szCs w:val="24"/>
        </w:rPr>
        <w:t>kharif</w:t>
      </w:r>
      <w:r w:rsidR="00BC0B16">
        <w:rPr>
          <w:rFonts w:ascii="Arial" w:hAnsi="Arial" w:cs="Arial"/>
          <w:sz w:val="24"/>
          <w:szCs w:val="24"/>
        </w:rPr>
        <w:t xml:space="preserve"> season crops higher total water was applied to </w:t>
      </w:r>
      <w:r w:rsidR="00EB25AD">
        <w:rPr>
          <w:rFonts w:ascii="Arial" w:hAnsi="Arial" w:cs="Arial"/>
          <w:sz w:val="24"/>
          <w:szCs w:val="24"/>
        </w:rPr>
        <w:t>groundnut</w:t>
      </w:r>
      <w:r w:rsidR="001978D3">
        <w:rPr>
          <w:rFonts w:ascii="Arial" w:hAnsi="Arial" w:cs="Arial"/>
          <w:sz w:val="24"/>
          <w:szCs w:val="24"/>
        </w:rPr>
        <w:t xml:space="preserve"> (</w:t>
      </w:r>
      <w:r w:rsidR="00EB25AD">
        <w:rPr>
          <w:rFonts w:ascii="Arial" w:hAnsi="Arial" w:cs="Arial"/>
          <w:sz w:val="24"/>
          <w:szCs w:val="24"/>
        </w:rPr>
        <w:t>728.9</w:t>
      </w:r>
      <w:ins w:id="25" w:author="Nangia, Vinay (ICARDA)" w:date="2015-10-16T22:41:00Z">
        <w:r w:rsidR="00DE7A1A">
          <w:rPr>
            <w:rFonts w:ascii="Arial" w:hAnsi="Arial" w:cs="Arial"/>
            <w:sz w:val="24"/>
            <w:szCs w:val="24"/>
          </w:rPr>
          <w:t xml:space="preserve"> </w:t>
        </w:r>
      </w:ins>
      <w:r w:rsidR="00EB25AD">
        <w:rPr>
          <w:rFonts w:ascii="Arial" w:hAnsi="Arial" w:cs="Arial"/>
          <w:sz w:val="24"/>
          <w:szCs w:val="24"/>
        </w:rPr>
        <w:t>and 619.6 mm</w:t>
      </w:r>
      <w:r w:rsidR="001978D3">
        <w:rPr>
          <w:rFonts w:ascii="Arial" w:hAnsi="Arial" w:cs="Arial"/>
          <w:sz w:val="24"/>
          <w:szCs w:val="24"/>
        </w:rPr>
        <w:t>)</w:t>
      </w:r>
      <w:r>
        <w:rPr>
          <w:rFonts w:ascii="Arial" w:hAnsi="Arial" w:cs="Arial"/>
          <w:sz w:val="24"/>
          <w:szCs w:val="24"/>
        </w:rPr>
        <w:t xml:space="preserve"> as compared to clusterbean</w:t>
      </w:r>
      <w:r w:rsidR="001978D3">
        <w:rPr>
          <w:rFonts w:ascii="Arial" w:hAnsi="Arial" w:cs="Arial"/>
          <w:sz w:val="24"/>
          <w:szCs w:val="24"/>
        </w:rPr>
        <w:t xml:space="preserve"> (</w:t>
      </w:r>
      <w:r w:rsidR="00EB25AD">
        <w:rPr>
          <w:rFonts w:ascii="Arial" w:hAnsi="Arial" w:cs="Arial"/>
          <w:sz w:val="24"/>
          <w:szCs w:val="24"/>
        </w:rPr>
        <w:t>349.2 and 264.8</w:t>
      </w:r>
      <w:r w:rsidR="001978D3">
        <w:rPr>
          <w:rFonts w:ascii="Arial" w:hAnsi="Arial" w:cs="Arial"/>
          <w:sz w:val="24"/>
          <w:szCs w:val="24"/>
        </w:rPr>
        <w:t xml:space="preserve"> mm)</w:t>
      </w:r>
      <w:r w:rsidR="00BC0B16">
        <w:rPr>
          <w:rFonts w:ascii="Arial" w:hAnsi="Arial" w:cs="Arial"/>
          <w:sz w:val="24"/>
          <w:szCs w:val="24"/>
        </w:rPr>
        <w:t xml:space="preserve"> </w:t>
      </w:r>
      <w:r w:rsidR="001978D3" w:rsidRPr="00BC0B16">
        <w:rPr>
          <w:rFonts w:ascii="Arial" w:hAnsi="Arial" w:cs="Arial"/>
          <w:sz w:val="24"/>
          <w:szCs w:val="24"/>
        </w:rPr>
        <w:t xml:space="preserve">during </w:t>
      </w:r>
      <w:r w:rsidR="00BC0B16" w:rsidRPr="00BC0B16">
        <w:rPr>
          <w:rFonts w:ascii="Arial" w:hAnsi="Arial" w:cs="Arial"/>
          <w:sz w:val="24"/>
          <w:szCs w:val="24"/>
        </w:rPr>
        <w:t>both the years</w:t>
      </w:r>
      <w:r w:rsidR="00BC0B16">
        <w:rPr>
          <w:rFonts w:ascii="Arial" w:hAnsi="Arial" w:cs="Arial"/>
          <w:sz w:val="24"/>
          <w:szCs w:val="24"/>
        </w:rPr>
        <w:t xml:space="preserve"> while among </w:t>
      </w:r>
      <w:r w:rsidR="00BC0B16" w:rsidRPr="00BC0B16">
        <w:rPr>
          <w:rFonts w:ascii="Arial" w:hAnsi="Arial" w:cs="Arial"/>
          <w:i/>
          <w:iCs/>
          <w:sz w:val="24"/>
          <w:szCs w:val="24"/>
        </w:rPr>
        <w:t>rabi</w:t>
      </w:r>
      <w:r w:rsidR="00BC0B16">
        <w:rPr>
          <w:rFonts w:ascii="Arial" w:hAnsi="Arial" w:cs="Arial"/>
          <w:sz w:val="24"/>
          <w:szCs w:val="24"/>
        </w:rPr>
        <w:t xml:space="preserve"> season crops</w:t>
      </w:r>
      <w:r w:rsidR="00D43FD9">
        <w:rPr>
          <w:rFonts w:ascii="Arial" w:hAnsi="Arial" w:cs="Arial"/>
          <w:sz w:val="24"/>
          <w:szCs w:val="24"/>
        </w:rPr>
        <w:t>,</w:t>
      </w:r>
      <w:r w:rsidR="00BC0B16">
        <w:rPr>
          <w:rFonts w:ascii="Arial" w:hAnsi="Arial" w:cs="Arial"/>
          <w:sz w:val="24"/>
          <w:szCs w:val="24"/>
        </w:rPr>
        <w:t xml:space="preserve"> maximum water was applied to</w:t>
      </w:r>
      <w:r w:rsidR="00932B6A">
        <w:rPr>
          <w:rFonts w:ascii="Arial" w:hAnsi="Arial" w:cs="Arial"/>
          <w:sz w:val="24"/>
          <w:szCs w:val="24"/>
        </w:rPr>
        <w:t xml:space="preserve"> wheat (</w:t>
      </w:r>
      <w:r w:rsidR="00EB25AD">
        <w:rPr>
          <w:rFonts w:ascii="Arial" w:hAnsi="Arial" w:cs="Arial"/>
          <w:sz w:val="24"/>
          <w:szCs w:val="24"/>
        </w:rPr>
        <w:t>498.6 and 547.2</w:t>
      </w:r>
      <w:r w:rsidR="001978D3">
        <w:rPr>
          <w:rFonts w:ascii="Arial" w:hAnsi="Arial" w:cs="Arial"/>
          <w:sz w:val="24"/>
          <w:szCs w:val="24"/>
        </w:rPr>
        <w:t xml:space="preserve"> mm) followed by </w:t>
      </w:r>
      <w:r w:rsidR="00EB25AD">
        <w:rPr>
          <w:rFonts w:ascii="Arial" w:hAnsi="Arial" w:cs="Arial"/>
          <w:sz w:val="24"/>
          <w:szCs w:val="24"/>
        </w:rPr>
        <w:t>isabgol</w:t>
      </w:r>
      <w:r w:rsidR="001927FB">
        <w:rPr>
          <w:rFonts w:ascii="Arial" w:hAnsi="Arial" w:cs="Arial"/>
          <w:sz w:val="24"/>
          <w:szCs w:val="24"/>
        </w:rPr>
        <w:t xml:space="preserve"> (353.0 and 313.0 mm)</w:t>
      </w:r>
      <w:r w:rsidR="00EB25AD">
        <w:rPr>
          <w:rFonts w:ascii="Arial" w:hAnsi="Arial" w:cs="Arial"/>
          <w:sz w:val="24"/>
          <w:szCs w:val="24"/>
        </w:rPr>
        <w:t>, cumin</w:t>
      </w:r>
      <w:r w:rsidR="001927FB">
        <w:rPr>
          <w:rFonts w:ascii="Arial" w:hAnsi="Arial" w:cs="Arial"/>
          <w:sz w:val="24"/>
          <w:szCs w:val="24"/>
        </w:rPr>
        <w:t xml:space="preserve"> (353.0 and 250.6 mm)</w:t>
      </w:r>
      <w:r w:rsidR="00EB25AD">
        <w:rPr>
          <w:rFonts w:ascii="Arial" w:hAnsi="Arial" w:cs="Arial"/>
          <w:sz w:val="24"/>
          <w:szCs w:val="24"/>
        </w:rPr>
        <w:t>, mustard</w:t>
      </w:r>
      <w:r w:rsidR="001927FB">
        <w:rPr>
          <w:rFonts w:ascii="Arial" w:hAnsi="Arial" w:cs="Arial"/>
          <w:sz w:val="24"/>
          <w:szCs w:val="24"/>
        </w:rPr>
        <w:t xml:space="preserve"> (350.5 and 250.6 mm)</w:t>
      </w:r>
      <w:r w:rsidR="00EB25AD">
        <w:rPr>
          <w:rFonts w:ascii="Arial" w:hAnsi="Arial" w:cs="Arial"/>
          <w:sz w:val="24"/>
          <w:szCs w:val="24"/>
        </w:rPr>
        <w:t xml:space="preserve"> and chickpea</w:t>
      </w:r>
      <w:r w:rsidR="001927FB">
        <w:rPr>
          <w:rFonts w:ascii="Arial" w:hAnsi="Arial" w:cs="Arial"/>
          <w:sz w:val="24"/>
          <w:szCs w:val="24"/>
        </w:rPr>
        <w:t xml:space="preserve"> (289.2 and 188.0 mm)</w:t>
      </w:r>
      <w:r w:rsidR="00EB25AD">
        <w:rPr>
          <w:rFonts w:ascii="Arial" w:hAnsi="Arial" w:cs="Arial"/>
          <w:sz w:val="24"/>
          <w:szCs w:val="24"/>
        </w:rPr>
        <w:t>.</w:t>
      </w:r>
    </w:p>
    <w:p w:rsidR="001978D3" w:rsidRDefault="001978D3" w:rsidP="001978D3">
      <w:pPr>
        <w:spacing w:before="200" w:after="0" w:line="360" w:lineRule="auto"/>
        <w:ind w:left="709" w:hanging="709"/>
        <w:jc w:val="both"/>
        <w:rPr>
          <w:rFonts w:ascii="Arial" w:hAnsi="Arial" w:cs="Arial"/>
          <w:sz w:val="24"/>
          <w:szCs w:val="24"/>
        </w:rPr>
      </w:pPr>
      <w:r>
        <w:rPr>
          <w:rFonts w:ascii="Arial" w:hAnsi="Arial" w:cs="Arial"/>
          <w:sz w:val="24"/>
          <w:szCs w:val="24"/>
        </w:rPr>
        <w:t>6.</w:t>
      </w:r>
      <w:r w:rsidR="00194FE3">
        <w:rPr>
          <w:rFonts w:ascii="Arial" w:hAnsi="Arial" w:cs="Arial"/>
          <w:sz w:val="24"/>
          <w:szCs w:val="24"/>
        </w:rPr>
        <w:t>5</w:t>
      </w:r>
      <w:r>
        <w:rPr>
          <w:rFonts w:ascii="Arial" w:hAnsi="Arial" w:cs="Arial"/>
          <w:sz w:val="24"/>
          <w:szCs w:val="24"/>
        </w:rPr>
        <w:t xml:space="preserve">.2 </w:t>
      </w:r>
      <w:r>
        <w:rPr>
          <w:rFonts w:ascii="Arial" w:hAnsi="Arial" w:cs="Arial"/>
          <w:sz w:val="24"/>
          <w:szCs w:val="24"/>
        </w:rPr>
        <w:tab/>
      </w:r>
      <w:r w:rsidR="006B46BC">
        <w:rPr>
          <w:rFonts w:ascii="Arial" w:hAnsi="Arial" w:cs="Arial"/>
          <w:sz w:val="24"/>
          <w:szCs w:val="24"/>
        </w:rPr>
        <w:t xml:space="preserve">The total water used in terms of ET by different crops ranged from </w:t>
      </w:r>
      <w:r w:rsidR="00AD3160">
        <w:rPr>
          <w:rFonts w:ascii="Arial" w:hAnsi="Arial" w:cs="Arial"/>
          <w:sz w:val="24"/>
          <w:szCs w:val="24"/>
        </w:rPr>
        <w:t>84.5</w:t>
      </w:r>
      <w:r w:rsidR="006B46BC">
        <w:rPr>
          <w:rFonts w:ascii="Arial" w:hAnsi="Arial" w:cs="Arial"/>
          <w:sz w:val="24"/>
          <w:szCs w:val="24"/>
        </w:rPr>
        <w:t xml:space="preserve"> to </w:t>
      </w:r>
      <w:r w:rsidR="00AD3160">
        <w:rPr>
          <w:rFonts w:ascii="Arial" w:hAnsi="Arial" w:cs="Arial"/>
          <w:sz w:val="24"/>
          <w:szCs w:val="24"/>
        </w:rPr>
        <w:t xml:space="preserve">664.9 </w:t>
      </w:r>
      <w:ins w:id="26" w:author="Nangia, Vinay (ICARDA)" w:date="2015-10-16T22:41:00Z">
        <w:r w:rsidR="00DE7A1A">
          <w:rPr>
            <w:rFonts w:ascii="Arial" w:hAnsi="Arial" w:cs="Arial"/>
            <w:sz w:val="24"/>
            <w:szCs w:val="24"/>
          </w:rPr>
          <w:t xml:space="preserve">mm </w:t>
        </w:r>
      </w:ins>
      <w:r w:rsidR="00AD3160">
        <w:rPr>
          <w:rFonts w:ascii="Arial" w:hAnsi="Arial" w:cs="Arial"/>
          <w:sz w:val="24"/>
          <w:szCs w:val="24"/>
        </w:rPr>
        <w:t>and 90.5 to 530.5</w:t>
      </w:r>
      <w:r w:rsidR="006B46BC">
        <w:rPr>
          <w:rFonts w:ascii="Arial" w:hAnsi="Arial" w:cs="Arial"/>
          <w:sz w:val="24"/>
          <w:szCs w:val="24"/>
        </w:rPr>
        <w:t xml:space="preserve"> mm</w:t>
      </w:r>
      <w:r w:rsidR="00AD3160">
        <w:rPr>
          <w:rFonts w:ascii="Arial" w:hAnsi="Arial" w:cs="Arial"/>
          <w:sz w:val="24"/>
          <w:szCs w:val="24"/>
        </w:rPr>
        <w:t xml:space="preserve"> during 2012-13 and 2013-14</w:t>
      </w:r>
      <w:r w:rsidR="00BC0B16">
        <w:rPr>
          <w:rFonts w:ascii="Arial" w:hAnsi="Arial" w:cs="Arial"/>
          <w:sz w:val="24"/>
          <w:szCs w:val="24"/>
        </w:rPr>
        <w:t>,</w:t>
      </w:r>
      <w:r w:rsidR="00AD3160">
        <w:rPr>
          <w:rFonts w:ascii="Arial" w:hAnsi="Arial" w:cs="Arial"/>
          <w:sz w:val="24"/>
          <w:szCs w:val="24"/>
        </w:rPr>
        <w:t xml:space="preserve"> respectively. </w:t>
      </w:r>
      <w:r w:rsidR="006B46BC">
        <w:rPr>
          <w:rFonts w:ascii="Arial" w:hAnsi="Arial" w:cs="Arial"/>
          <w:sz w:val="24"/>
          <w:szCs w:val="24"/>
        </w:rPr>
        <w:t xml:space="preserve">The highest water was used by </w:t>
      </w:r>
      <w:r w:rsidR="00AD3160">
        <w:rPr>
          <w:rFonts w:ascii="Arial" w:hAnsi="Arial" w:cs="Arial"/>
          <w:sz w:val="24"/>
          <w:szCs w:val="24"/>
        </w:rPr>
        <w:t>groundnut</w:t>
      </w:r>
      <w:r w:rsidR="006B46BC">
        <w:rPr>
          <w:rFonts w:ascii="Arial" w:hAnsi="Arial" w:cs="Arial"/>
          <w:sz w:val="24"/>
          <w:szCs w:val="24"/>
        </w:rPr>
        <w:t xml:space="preserve"> (</w:t>
      </w:r>
      <w:r w:rsidR="008C7693">
        <w:rPr>
          <w:rFonts w:ascii="Arial" w:hAnsi="Arial" w:cs="Arial"/>
          <w:sz w:val="24"/>
          <w:szCs w:val="24"/>
        </w:rPr>
        <w:t>664.9 and 530.5</w:t>
      </w:r>
      <w:r w:rsidR="006B46BC">
        <w:rPr>
          <w:rFonts w:ascii="Arial" w:hAnsi="Arial" w:cs="Arial"/>
          <w:sz w:val="24"/>
          <w:szCs w:val="24"/>
        </w:rPr>
        <w:t xml:space="preserve"> mm) followed by </w:t>
      </w:r>
      <w:r w:rsidR="00932B6A">
        <w:rPr>
          <w:rFonts w:ascii="Arial" w:hAnsi="Arial" w:cs="Arial"/>
          <w:sz w:val="24"/>
          <w:szCs w:val="24"/>
        </w:rPr>
        <w:t>wheat (</w:t>
      </w:r>
      <w:r w:rsidR="008C7693">
        <w:rPr>
          <w:rFonts w:ascii="Arial" w:hAnsi="Arial" w:cs="Arial"/>
          <w:sz w:val="24"/>
          <w:szCs w:val="24"/>
        </w:rPr>
        <w:t>264.1</w:t>
      </w:r>
      <w:ins w:id="27" w:author="Nangia, Vinay (ICARDA)" w:date="2015-10-16T22:41:00Z">
        <w:r w:rsidR="00DE7A1A">
          <w:rPr>
            <w:rFonts w:ascii="Arial" w:hAnsi="Arial" w:cs="Arial"/>
            <w:sz w:val="24"/>
            <w:szCs w:val="24"/>
          </w:rPr>
          <w:t xml:space="preserve"> </w:t>
        </w:r>
      </w:ins>
      <w:r w:rsidR="008C7693">
        <w:rPr>
          <w:rFonts w:ascii="Arial" w:hAnsi="Arial" w:cs="Arial"/>
          <w:sz w:val="24"/>
          <w:szCs w:val="24"/>
        </w:rPr>
        <w:t>and 330.6</w:t>
      </w:r>
      <w:r w:rsidR="0084370E">
        <w:rPr>
          <w:rFonts w:ascii="Arial" w:hAnsi="Arial" w:cs="Arial"/>
          <w:sz w:val="24"/>
          <w:szCs w:val="24"/>
        </w:rPr>
        <w:t xml:space="preserve"> mm), </w:t>
      </w:r>
      <w:r w:rsidR="008C7693">
        <w:rPr>
          <w:rFonts w:ascii="Arial" w:hAnsi="Arial" w:cs="Arial"/>
          <w:sz w:val="24"/>
          <w:szCs w:val="24"/>
        </w:rPr>
        <w:t>clusterbean</w:t>
      </w:r>
      <w:r w:rsidR="0084370E">
        <w:rPr>
          <w:rFonts w:ascii="Arial" w:hAnsi="Arial" w:cs="Arial"/>
          <w:sz w:val="24"/>
          <w:szCs w:val="24"/>
        </w:rPr>
        <w:t xml:space="preserve"> (</w:t>
      </w:r>
      <w:r w:rsidR="008C7693">
        <w:rPr>
          <w:rFonts w:ascii="Arial" w:hAnsi="Arial" w:cs="Arial"/>
          <w:sz w:val="24"/>
          <w:szCs w:val="24"/>
        </w:rPr>
        <w:t xml:space="preserve">205.6 and 183.7 </w:t>
      </w:r>
      <w:r w:rsidR="0084370E">
        <w:rPr>
          <w:rFonts w:ascii="Arial" w:hAnsi="Arial" w:cs="Arial"/>
          <w:sz w:val="24"/>
          <w:szCs w:val="24"/>
        </w:rPr>
        <w:t xml:space="preserve">mm), </w:t>
      </w:r>
      <w:r w:rsidR="008C7693">
        <w:rPr>
          <w:rFonts w:ascii="Arial" w:hAnsi="Arial" w:cs="Arial"/>
          <w:sz w:val="24"/>
          <w:szCs w:val="24"/>
        </w:rPr>
        <w:t xml:space="preserve">mustard (168.5 and 174.7 mm), </w:t>
      </w:r>
      <w:r w:rsidR="0084370E">
        <w:rPr>
          <w:rFonts w:ascii="Arial" w:hAnsi="Arial" w:cs="Arial"/>
          <w:sz w:val="24"/>
          <w:szCs w:val="24"/>
        </w:rPr>
        <w:t>chickpea (</w:t>
      </w:r>
      <w:r w:rsidR="008C7693">
        <w:rPr>
          <w:rFonts w:ascii="Arial" w:hAnsi="Arial" w:cs="Arial"/>
          <w:sz w:val="24"/>
          <w:szCs w:val="24"/>
        </w:rPr>
        <w:t>154.4 and 121.8</w:t>
      </w:r>
      <w:r w:rsidR="0084370E">
        <w:rPr>
          <w:rFonts w:ascii="Arial" w:hAnsi="Arial" w:cs="Arial"/>
          <w:sz w:val="24"/>
          <w:szCs w:val="24"/>
        </w:rPr>
        <w:t xml:space="preserve"> mm), </w:t>
      </w:r>
      <w:r w:rsidR="008C7693">
        <w:rPr>
          <w:rFonts w:ascii="Arial" w:hAnsi="Arial" w:cs="Arial"/>
          <w:sz w:val="24"/>
          <w:szCs w:val="24"/>
        </w:rPr>
        <w:t>cumin</w:t>
      </w:r>
      <w:r w:rsidR="0084370E">
        <w:rPr>
          <w:rFonts w:ascii="Arial" w:hAnsi="Arial" w:cs="Arial"/>
          <w:sz w:val="24"/>
          <w:szCs w:val="24"/>
        </w:rPr>
        <w:t xml:space="preserve"> (</w:t>
      </w:r>
      <w:r w:rsidR="008C7693">
        <w:rPr>
          <w:rFonts w:ascii="Arial" w:hAnsi="Arial" w:cs="Arial"/>
          <w:sz w:val="24"/>
          <w:szCs w:val="24"/>
        </w:rPr>
        <w:t>92.6 and 92.4</w:t>
      </w:r>
      <w:r w:rsidR="0084370E">
        <w:rPr>
          <w:rFonts w:ascii="Arial" w:hAnsi="Arial" w:cs="Arial"/>
          <w:sz w:val="24"/>
          <w:szCs w:val="24"/>
        </w:rPr>
        <w:t xml:space="preserve"> mm)  and</w:t>
      </w:r>
      <w:r w:rsidR="008C7693">
        <w:rPr>
          <w:rFonts w:ascii="Arial" w:hAnsi="Arial" w:cs="Arial"/>
          <w:sz w:val="24"/>
          <w:szCs w:val="24"/>
        </w:rPr>
        <w:t xml:space="preserve"> isabgol</w:t>
      </w:r>
      <w:r w:rsidR="0084370E">
        <w:rPr>
          <w:rFonts w:ascii="Arial" w:hAnsi="Arial" w:cs="Arial"/>
          <w:sz w:val="24"/>
          <w:szCs w:val="24"/>
        </w:rPr>
        <w:t xml:space="preserve"> (</w:t>
      </w:r>
      <w:r w:rsidR="008C7693">
        <w:rPr>
          <w:rFonts w:ascii="Arial" w:hAnsi="Arial" w:cs="Arial"/>
          <w:sz w:val="24"/>
          <w:szCs w:val="24"/>
        </w:rPr>
        <w:t>84.5 and 90.5</w:t>
      </w:r>
      <w:r w:rsidR="0084370E">
        <w:rPr>
          <w:rFonts w:ascii="Arial" w:hAnsi="Arial" w:cs="Arial"/>
          <w:sz w:val="24"/>
          <w:szCs w:val="24"/>
        </w:rPr>
        <w:t xml:space="preserve"> mm).</w:t>
      </w:r>
      <w:r w:rsidR="00836226">
        <w:rPr>
          <w:rFonts w:ascii="Arial" w:hAnsi="Arial" w:cs="Arial"/>
          <w:sz w:val="24"/>
          <w:szCs w:val="24"/>
        </w:rPr>
        <w:t xml:space="preserve"> </w:t>
      </w:r>
    </w:p>
    <w:p w:rsidR="00836226" w:rsidRDefault="00836226" w:rsidP="001978D3">
      <w:pPr>
        <w:spacing w:before="200" w:after="0" w:line="360" w:lineRule="auto"/>
        <w:ind w:left="709" w:hanging="709"/>
        <w:jc w:val="both"/>
        <w:rPr>
          <w:rFonts w:ascii="Arial" w:eastAsia="Times New Roman" w:hAnsi="Arial" w:cs="Arial"/>
          <w:sz w:val="24"/>
          <w:szCs w:val="24"/>
        </w:rPr>
      </w:pPr>
      <w:r>
        <w:rPr>
          <w:rFonts w:ascii="Arial" w:hAnsi="Arial" w:cs="Arial"/>
          <w:sz w:val="24"/>
          <w:szCs w:val="24"/>
        </w:rPr>
        <w:t>6.5.3</w:t>
      </w:r>
      <w:r>
        <w:rPr>
          <w:rFonts w:ascii="Arial" w:hAnsi="Arial" w:cs="Arial"/>
          <w:sz w:val="24"/>
          <w:szCs w:val="24"/>
        </w:rPr>
        <w:tab/>
      </w:r>
      <w:r w:rsidRPr="00D45829">
        <w:rPr>
          <w:rFonts w:ascii="Arial" w:eastAsia="Times New Roman" w:hAnsi="Arial" w:cs="Arial"/>
          <w:sz w:val="24"/>
          <w:szCs w:val="24"/>
        </w:rPr>
        <w:t>Clusterbean-chickpea</w:t>
      </w:r>
      <w:r>
        <w:rPr>
          <w:rFonts w:ascii="Arial" w:eastAsia="Times New Roman" w:hAnsi="Arial" w:cs="Arial"/>
          <w:sz w:val="24"/>
          <w:szCs w:val="24"/>
        </w:rPr>
        <w:t xml:space="preserve"> </w:t>
      </w:r>
      <w:r w:rsidRPr="00D45829">
        <w:rPr>
          <w:rFonts w:ascii="Arial" w:eastAsia="Times New Roman" w:hAnsi="Arial" w:cs="Arial"/>
          <w:sz w:val="24"/>
          <w:szCs w:val="24"/>
        </w:rPr>
        <w:t>cropping system</w:t>
      </w:r>
      <w:r w:rsidR="00D43FD9">
        <w:rPr>
          <w:rFonts w:ascii="Arial" w:eastAsia="Times New Roman" w:hAnsi="Arial" w:cs="Arial"/>
          <w:sz w:val="24"/>
          <w:szCs w:val="24"/>
        </w:rPr>
        <w:t xml:space="preserve"> recorded highest WP of 1.2</w:t>
      </w:r>
      <w:r>
        <w:rPr>
          <w:rFonts w:ascii="Arial" w:eastAsia="Times New Roman" w:hAnsi="Arial" w:cs="Arial"/>
          <w:sz w:val="24"/>
          <w:szCs w:val="24"/>
        </w:rPr>
        <w:t>2 and 1</w:t>
      </w:r>
      <w:r w:rsidR="00D43FD9">
        <w:rPr>
          <w:rFonts w:ascii="Arial" w:eastAsia="Times New Roman" w:hAnsi="Arial" w:cs="Arial"/>
          <w:sz w:val="24"/>
          <w:szCs w:val="24"/>
        </w:rPr>
        <w:t>.</w:t>
      </w:r>
      <w:r>
        <w:rPr>
          <w:rFonts w:ascii="Arial" w:eastAsia="Times New Roman" w:hAnsi="Arial" w:cs="Arial"/>
          <w:sz w:val="24"/>
          <w:szCs w:val="24"/>
        </w:rPr>
        <w:t xml:space="preserve">71 </w:t>
      </w:r>
      <w:r w:rsidRPr="005606A0">
        <w:rPr>
          <w:rFonts w:ascii="Arial" w:eastAsia="Times New Roman" w:hAnsi="Arial" w:cs="Arial"/>
          <w:sz w:val="24"/>
          <w:szCs w:val="24"/>
        </w:rPr>
        <w:t xml:space="preserve">kg </w:t>
      </w:r>
      <w:r w:rsidR="00D43FD9">
        <w:rPr>
          <w:rFonts w:ascii="Arial" w:eastAsia="Times New Roman" w:hAnsi="Arial" w:cs="Arial"/>
          <w:sz w:val="24"/>
          <w:szCs w:val="24"/>
        </w:rPr>
        <w:t>m</w:t>
      </w:r>
      <w:r w:rsidRPr="005606A0">
        <w:rPr>
          <w:rFonts w:ascii="Arial" w:eastAsia="Times New Roman" w:hAnsi="Arial" w:cs="Arial"/>
          <w:sz w:val="24"/>
          <w:szCs w:val="24"/>
          <w:vertAlign w:val="superscript"/>
        </w:rPr>
        <w:t>-</w:t>
      </w:r>
      <w:r w:rsidR="00D43FD9">
        <w:rPr>
          <w:rFonts w:ascii="Arial" w:eastAsia="Times New Roman" w:hAnsi="Arial" w:cs="Arial"/>
          <w:sz w:val="24"/>
          <w:szCs w:val="24"/>
          <w:vertAlign w:val="superscript"/>
        </w:rPr>
        <w:t>3</w:t>
      </w:r>
      <w:r w:rsidRPr="005606A0">
        <w:rPr>
          <w:rFonts w:ascii="Arial" w:eastAsia="Times New Roman" w:hAnsi="Arial" w:cs="Arial"/>
          <w:sz w:val="24"/>
          <w:szCs w:val="24"/>
          <w:vertAlign w:val="superscript"/>
        </w:rPr>
        <w:t xml:space="preserve"> </w:t>
      </w:r>
      <w:r>
        <w:rPr>
          <w:rFonts w:ascii="Arial" w:eastAsia="Times New Roman" w:hAnsi="Arial" w:cs="Arial"/>
          <w:sz w:val="24"/>
          <w:szCs w:val="24"/>
        </w:rPr>
        <w:t xml:space="preserve">and </w:t>
      </w:r>
      <w:r w:rsidR="00D43FD9">
        <w:rPr>
          <w:rFonts w:ascii="Arial" w:eastAsia="Times New Roman" w:hAnsi="Arial" w:cs="Arial"/>
          <w:sz w:val="24"/>
          <w:szCs w:val="24"/>
        </w:rPr>
        <w:t>0.4</w:t>
      </w:r>
      <w:r>
        <w:rPr>
          <w:rFonts w:ascii="Arial" w:eastAsia="Times New Roman" w:hAnsi="Arial" w:cs="Arial"/>
          <w:sz w:val="24"/>
          <w:szCs w:val="24"/>
        </w:rPr>
        <w:t xml:space="preserve">2 and </w:t>
      </w:r>
      <w:r w:rsidR="00D43FD9">
        <w:rPr>
          <w:rFonts w:ascii="Arial" w:eastAsia="Times New Roman" w:hAnsi="Arial" w:cs="Arial"/>
          <w:sz w:val="24"/>
          <w:szCs w:val="24"/>
        </w:rPr>
        <w:t>0.</w:t>
      </w:r>
      <w:r>
        <w:rPr>
          <w:rFonts w:ascii="Arial" w:eastAsia="Times New Roman" w:hAnsi="Arial" w:cs="Arial"/>
          <w:sz w:val="24"/>
          <w:szCs w:val="24"/>
        </w:rPr>
        <w:t xml:space="preserve">63 </w:t>
      </w:r>
      <w:r w:rsidRPr="005606A0">
        <w:rPr>
          <w:rFonts w:ascii="Arial" w:eastAsia="Times New Roman" w:hAnsi="Arial" w:cs="Arial"/>
          <w:sz w:val="24"/>
          <w:szCs w:val="24"/>
        </w:rPr>
        <w:t xml:space="preserve">kg </w:t>
      </w:r>
      <w:r w:rsidR="00D43FD9">
        <w:rPr>
          <w:rFonts w:ascii="Arial" w:eastAsia="Times New Roman" w:hAnsi="Arial" w:cs="Arial"/>
          <w:sz w:val="24"/>
          <w:szCs w:val="24"/>
        </w:rPr>
        <w:t>m</w:t>
      </w:r>
      <w:r w:rsidRPr="005606A0">
        <w:rPr>
          <w:rFonts w:ascii="Arial" w:eastAsia="Times New Roman" w:hAnsi="Arial" w:cs="Arial"/>
          <w:sz w:val="24"/>
          <w:szCs w:val="24"/>
          <w:vertAlign w:val="superscript"/>
        </w:rPr>
        <w:t>-</w:t>
      </w:r>
      <w:r w:rsidR="00D43FD9">
        <w:rPr>
          <w:rFonts w:ascii="Arial" w:eastAsia="Times New Roman" w:hAnsi="Arial" w:cs="Arial"/>
          <w:sz w:val="24"/>
          <w:szCs w:val="24"/>
          <w:vertAlign w:val="superscript"/>
        </w:rPr>
        <w:t>3</w:t>
      </w:r>
      <w:r w:rsidR="00BC0B16">
        <w:rPr>
          <w:rFonts w:ascii="Arial" w:eastAsia="Times New Roman" w:hAnsi="Arial" w:cs="Arial"/>
          <w:sz w:val="24"/>
          <w:szCs w:val="24"/>
        </w:rPr>
        <w:t>, respectively</w:t>
      </w:r>
      <w:r>
        <w:rPr>
          <w:rFonts w:ascii="Arial" w:eastAsia="Times New Roman" w:hAnsi="Arial" w:cs="Arial"/>
          <w:sz w:val="24"/>
          <w:szCs w:val="24"/>
        </w:rPr>
        <w:t xml:space="preserve"> for biological and seed yield during 2012-13 and 2013-14, followed by gro</w:t>
      </w:r>
      <w:r w:rsidR="00BC0B16">
        <w:rPr>
          <w:rFonts w:ascii="Arial" w:eastAsia="Times New Roman" w:hAnsi="Arial" w:cs="Arial"/>
          <w:sz w:val="24"/>
          <w:szCs w:val="24"/>
        </w:rPr>
        <w:t>undnut-mustard cropping system.</w:t>
      </w:r>
    </w:p>
    <w:p w:rsidR="00F91AA5" w:rsidRDefault="00836226" w:rsidP="001978D3">
      <w:pPr>
        <w:spacing w:before="200" w:after="0" w:line="360" w:lineRule="auto"/>
        <w:ind w:left="709" w:hanging="709"/>
        <w:jc w:val="both"/>
        <w:rPr>
          <w:rFonts w:ascii="Arial" w:eastAsia="Times New Roman" w:hAnsi="Arial" w:cs="Arial"/>
          <w:sz w:val="24"/>
          <w:szCs w:val="24"/>
        </w:rPr>
      </w:pPr>
      <w:r>
        <w:rPr>
          <w:rFonts w:ascii="Arial" w:hAnsi="Arial" w:cs="Arial"/>
          <w:sz w:val="24"/>
          <w:szCs w:val="24"/>
        </w:rPr>
        <w:t>6.5.4</w:t>
      </w:r>
      <w:r>
        <w:rPr>
          <w:rFonts w:ascii="Arial" w:hAnsi="Arial" w:cs="Arial"/>
          <w:sz w:val="24"/>
          <w:szCs w:val="24"/>
        </w:rPr>
        <w:tab/>
      </w:r>
      <w:r w:rsidRPr="005606A0">
        <w:rPr>
          <w:rFonts w:ascii="Arial" w:eastAsia="Times New Roman" w:hAnsi="Arial" w:cs="Arial"/>
          <w:sz w:val="24"/>
          <w:szCs w:val="24"/>
        </w:rPr>
        <w:t>Clusterbean-chickpea cro</w:t>
      </w:r>
      <w:r w:rsidR="00D43FD9">
        <w:rPr>
          <w:rFonts w:ascii="Arial" w:eastAsia="Times New Roman" w:hAnsi="Arial" w:cs="Arial"/>
          <w:sz w:val="24"/>
          <w:szCs w:val="24"/>
        </w:rPr>
        <w:t>pping system recorded highest WP</w:t>
      </w:r>
      <w:r w:rsidRPr="005606A0">
        <w:rPr>
          <w:rFonts w:ascii="Arial" w:eastAsia="Times New Roman" w:hAnsi="Arial" w:cs="Arial"/>
          <w:sz w:val="24"/>
          <w:szCs w:val="24"/>
          <w:vertAlign w:val="subscript"/>
        </w:rPr>
        <w:t>ET</w:t>
      </w:r>
      <w:r w:rsidRPr="005606A0">
        <w:rPr>
          <w:rFonts w:ascii="Arial" w:eastAsia="Times New Roman" w:hAnsi="Arial" w:cs="Arial"/>
          <w:sz w:val="24"/>
          <w:szCs w:val="24"/>
        </w:rPr>
        <w:t xml:space="preserve"> </w:t>
      </w:r>
      <w:r>
        <w:rPr>
          <w:rFonts w:ascii="Arial" w:eastAsia="Times New Roman" w:hAnsi="Arial" w:cs="Arial"/>
          <w:sz w:val="24"/>
          <w:szCs w:val="24"/>
        </w:rPr>
        <w:t xml:space="preserve">of </w:t>
      </w:r>
      <w:r w:rsidRPr="005606A0">
        <w:rPr>
          <w:rFonts w:ascii="Arial" w:eastAsia="Times New Roman" w:hAnsi="Arial" w:cs="Arial"/>
          <w:sz w:val="24"/>
          <w:szCs w:val="24"/>
        </w:rPr>
        <w:t>2</w:t>
      </w:r>
      <w:r w:rsidR="00D43FD9">
        <w:rPr>
          <w:rFonts w:ascii="Arial" w:eastAsia="Times New Roman" w:hAnsi="Arial" w:cs="Arial"/>
          <w:sz w:val="24"/>
          <w:szCs w:val="24"/>
        </w:rPr>
        <w:t>.</w:t>
      </w:r>
      <w:r w:rsidRPr="005606A0">
        <w:rPr>
          <w:rFonts w:ascii="Arial" w:eastAsia="Times New Roman" w:hAnsi="Arial" w:cs="Arial"/>
          <w:sz w:val="24"/>
          <w:szCs w:val="24"/>
        </w:rPr>
        <w:t>17 and 2</w:t>
      </w:r>
      <w:r w:rsidR="00D43FD9">
        <w:rPr>
          <w:rFonts w:ascii="Arial" w:eastAsia="Times New Roman" w:hAnsi="Arial" w:cs="Arial"/>
          <w:sz w:val="24"/>
          <w:szCs w:val="24"/>
        </w:rPr>
        <w:t>.</w:t>
      </w:r>
      <w:r w:rsidRPr="005606A0">
        <w:rPr>
          <w:rFonts w:ascii="Arial" w:eastAsia="Times New Roman" w:hAnsi="Arial" w:cs="Arial"/>
          <w:sz w:val="24"/>
          <w:szCs w:val="24"/>
        </w:rPr>
        <w:t xml:space="preserve">54 kg </w:t>
      </w:r>
      <w:r w:rsidR="00D43FD9">
        <w:rPr>
          <w:rFonts w:ascii="Arial" w:eastAsia="Times New Roman" w:hAnsi="Arial" w:cs="Arial"/>
          <w:sz w:val="24"/>
          <w:szCs w:val="24"/>
        </w:rPr>
        <w:t>m</w:t>
      </w:r>
      <w:r w:rsidRPr="005606A0">
        <w:rPr>
          <w:rFonts w:ascii="Arial" w:eastAsia="Times New Roman" w:hAnsi="Arial" w:cs="Arial"/>
          <w:sz w:val="24"/>
          <w:szCs w:val="24"/>
          <w:vertAlign w:val="superscript"/>
        </w:rPr>
        <w:t>-</w:t>
      </w:r>
      <w:r w:rsidR="00D43FD9">
        <w:rPr>
          <w:rFonts w:ascii="Arial" w:eastAsia="Times New Roman" w:hAnsi="Arial" w:cs="Arial"/>
          <w:sz w:val="24"/>
          <w:szCs w:val="24"/>
          <w:vertAlign w:val="superscript"/>
        </w:rPr>
        <w:t>3</w:t>
      </w:r>
      <w:r w:rsidRPr="005606A0">
        <w:rPr>
          <w:rFonts w:ascii="Arial" w:eastAsia="Times New Roman" w:hAnsi="Arial" w:cs="Arial"/>
          <w:sz w:val="24"/>
          <w:szCs w:val="24"/>
          <w:vertAlign w:val="superscript"/>
        </w:rPr>
        <w:t xml:space="preserve"> </w:t>
      </w:r>
      <w:r>
        <w:rPr>
          <w:rFonts w:ascii="Arial" w:eastAsia="Times New Roman" w:hAnsi="Arial" w:cs="Arial"/>
          <w:sz w:val="24"/>
          <w:szCs w:val="24"/>
        </w:rPr>
        <w:t xml:space="preserve">for biological yield </w:t>
      </w:r>
      <w:r w:rsidRPr="005606A0">
        <w:rPr>
          <w:rFonts w:ascii="Arial" w:eastAsia="Times New Roman" w:hAnsi="Arial" w:cs="Arial"/>
          <w:sz w:val="24"/>
          <w:szCs w:val="24"/>
        </w:rPr>
        <w:t xml:space="preserve">and </w:t>
      </w:r>
      <w:r w:rsidR="00D43FD9">
        <w:rPr>
          <w:rFonts w:ascii="Arial" w:eastAsia="Times New Roman" w:hAnsi="Arial" w:cs="Arial"/>
          <w:sz w:val="24"/>
          <w:szCs w:val="24"/>
        </w:rPr>
        <w:t>0.</w:t>
      </w:r>
      <w:r w:rsidRPr="005606A0">
        <w:rPr>
          <w:rFonts w:ascii="Arial" w:eastAsia="Times New Roman" w:hAnsi="Arial" w:cs="Arial"/>
          <w:sz w:val="24"/>
          <w:szCs w:val="24"/>
        </w:rPr>
        <w:t xml:space="preserve">74 and </w:t>
      </w:r>
      <w:r w:rsidR="00D43FD9">
        <w:rPr>
          <w:rFonts w:ascii="Arial" w:eastAsia="Times New Roman" w:hAnsi="Arial" w:cs="Arial"/>
          <w:sz w:val="24"/>
          <w:szCs w:val="24"/>
        </w:rPr>
        <w:t>0.</w:t>
      </w:r>
      <w:r w:rsidRPr="005606A0">
        <w:rPr>
          <w:rFonts w:ascii="Arial" w:eastAsia="Times New Roman" w:hAnsi="Arial" w:cs="Arial"/>
          <w:sz w:val="24"/>
          <w:szCs w:val="24"/>
        </w:rPr>
        <w:t xml:space="preserve">93 kg </w:t>
      </w:r>
      <w:r w:rsidR="00D43FD9">
        <w:rPr>
          <w:rFonts w:ascii="Arial" w:eastAsia="Times New Roman" w:hAnsi="Arial" w:cs="Arial"/>
          <w:sz w:val="24"/>
          <w:szCs w:val="24"/>
        </w:rPr>
        <w:t>m</w:t>
      </w:r>
      <w:r w:rsidRPr="005606A0">
        <w:rPr>
          <w:rFonts w:ascii="Arial" w:eastAsia="Times New Roman" w:hAnsi="Arial" w:cs="Arial"/>
          <w:sz w:val="24"/>
          <w:szCs w:val="24"/>
          <w:vertAlign w:val="superscript"/>
        </w:rPr>
        <w:t>-</w:t>
      </w:r>
      <w:r w:rsidR="00D43FD9">
        <w:rPr>
          <w:rFonts w:ascii="Arial" w:eastAsia="Times New Roman" w:hAnsi="Arial" w:cs="Arial"/>
          <w:sz w:val="24"/>
          <w:szCs w:val="24"/>
          <w:vertAlign w:val="superscript"/>
        </w:rPr>
        <w:t>3</w:t>
      </w:r>
      <w:r w:rsidRPr="005606A0">
        <w:rPr>
          <w:rFonts w:ascii="Arial" w:eastAsia="Times New Roman" w:hAnsi="Arial" w:cs="Arial"/>
          <w:sz w:val="24"/>
          <w:szCs w:val="24"/>
        </w:rPr>
        <w:t xml:space="preserve"> </w:t>
      </w:r>
      <w:r>
        <w:rPr>
          <w:rFonts w:ascii="Arial" w:eastAsia="Times New Roman" w:hAnsi="Arial" w:cs="Arial"/>
          <w:sz w:val="24"/>
          <w:szCs w:val="24"/>
        </w:rPr>
        <w:t>for</w:t>
      </w:r>
      <w:r w:rsidRPr="005606A0">
        <w:rPr>
          <w:rFonts w:ascii="Arial" w:eastAsia="Times New Roman" w:hAnsi="Arial" w:cs="Arial"/>
          <w:sz w:val="24"/>
          <w:szCs w:val="24"/>
        </w:rPr>
        <w:t xml:space="preserve"> seed yield whereas groundnut-cumin recorded lowest </w:t>
      </w:r>
      <w:r w:rsidR="00D43FD9">
        <w:rPr>
          <w:rFonts w:ascii="Arial" w:eastAsia="Times New Roman" w:hAnsi="Arial" w:cs="Arial"/>
          <w:sz w:val="24"/>
          <w:szCs w:val="24"/>
        </w:rPr>
        <w:t>WP</w:t>
      </w:r>
      <w:r w:rsidRPr="005606A0">
        <w:rPr>
          <w:rFonts w:ascii="Arial" w:eastAsia="Times New Roman" w:hAnsi="Arial" w:cs="Arial"/>
          <w:sz w:val="24"/>
          <w:szCs w:val="24"/>
          <w:vertAlign w:val="subscript"/>
        </w:rPr>
        <w:t>ET</w:t>
      </w:r>
      <w:r w:rsidRPr="005606A0">
        <w:rPr>
          <w:rFonts w:ascii="Arial" w:eastAsia="Times New Roman" w:hAnsi="Arial" w:cs="Arial"/>
          <w:sz w:val="24"/>
          <w:szCs w:val="24"/>
        </w:rPr>
        <w:t xml:space="preserve"> </w:t>
      </w:r>
      <w:r>
        <w:rPr>
          <w:rFonts w:ascii="Arial" w:eastAsia="Times New Roman" w:hAnsi="Arial" w:cs="Arial"/>
          <w:sz w:val="24"/>
          <w:szCs w:val="24"/>
        </w:rPr>
        <w:lastRenderedPageBreak/>
        <w:t>1</w:t>
      </w:r>
      <w:r w:rsidR="00D43FD9">
        <w:rPr>
          <w:rFonts w:ascii="Arial" w:eastAsia="Times New Roman" w:hAnsi="Arial" w:cs="Arial"/>
          <w:sz w:val="24"/>
          <w:szCs w:val="24"/>
        </w:rPr>
        <w:t>.</w:t>
      </w:r>
      <w:r>
        <w:rPr>
          <w:rFonts w:ascii="Arial" w:eastAsia="Times New Roman" w:hAnsi="Arial" w:cs="Arial"/>
          <w:sz w:val="24"/>
          <w:szCs w:val="24"/>
        </w:rPr>
        <w:t>1</w:t>
      </w:r>
      <w:r w:rsidR="00D43FD9">
        <w:rPr>
          <w:rFonts w:ascii="Arial" w:eastAsia="Times New Roman" w:hAnsi="Arial" w:cs="Arial"/>
          <w:sz w:val="24"/>
          <w:szCs w:val="24"/>
        </w:rPr>
        <w:t>0</w:t>
      </w:r>
      <w:r>
        <w:rPr>
          <w:rFonts w:ascii="Arial" w:eastAsia="Times New Roman" w:hAnsi="Arial" w:cs="Arial"/>
          <w:sz w:val="24"/>
          <w:szCs w:val="24"/>
        </w:rPr>
        <w:t xml:space="preserve"> and 1</w:t>
      </w:r>
      <w:r w:rsidR="00D43FD9">
        <w:rPr>
          <w:rFonts w:ascii="Arial" w:eastAsia="Times New Roman" w:hAnsi="Arial" w:cs="Arial"/>
          <w:sz w:val="24"/>
          <w:szCs w:val="24"/>
        </w:rPr>
        <w:t>.</w:t>
      </w:r>
      <w:r>
        <w:rPr>
          <w:rFonts w:ascii="Arial" w:eastAsia="Times New Roman" w:hAnsi="Arial" w:cs="Arial"/>
          <w:sz w:val="24"/>
          <w:szCs w:val="24"/>
        </w:rPr>
        <w:t>41</w:t>
      </w:r>
      <w:r w:rsidRPr="004551F6">
        <w:rPr>
          <w:rFonts w:ascii="Arial" w:eastAsia="Times New Roman" w:hAnsi="Arial" w:cs="Arial"/>
          <w:sz w:val="24"/>
          <w:szCs w:val="24"/>
        </w:rPr>
        <w:t xml:space="preserve"> </w:t>
      </w:r>
      <w:r w:rsidRPr="005606A0">
        <w:rPr>
          <w:rFonts w:ascii="Arial" w:eastAsia="Times New Roman" w:hAnsi="Arial" w:cs="Arial"/>
          <w:sz w:val="24"/>
          <w:szCs w:val="24"/>
        </w:rPr>
        <w:t xml:space="preserve">kg </w:t>
      </w:r>
      <w:r w:rsidR="006964FC">
        <w:rPr>
          <w:rFonts w:ascii="Arial" w:eastAsia="Times New Roman" w:hAnsi="Arial" w:cs="Arial"/>
          <w:sz w:val="24"/>
          <w:szCs w:val="24"/>
        </w:rPr>
        <w:t>m</w:t>
      </w:r>
      <w:r w:rsidRPr="005606A0">
        <w:rPr>
          <w:rFonts w:ascii="Arial" w:eastAsia="Times New Roman" w:hAnsi="Arial" w:cs="Arial"/>
          <w:sz w:val="24"/>
          <w:szCs w:val="24"/>
          <w:vertAlign w:val="superscript"/>
        </w:rPr>
        <w:t>-</w:t>
      </w:r>
      <w:r w:rsidR="006964FC">
        <w:rPr>
          <w:rFonts w:ascii="Arial" w:eastAsia="Times New Roman" w:hAnsi="Arial" w:cs="Arial"/>
          <w:sz w:val="24"/>
          <w:szCs w:val="24"/>
          <w:vertAlign w:val="superscript"/>
        </w:rPr>
        <w:t>3</w:t>
      </w:r>
      <w:r w:rsidRPr="005606A0">
        <w:rPr>
          <w:rFonts w:ascii="Arial" w:eastAsia="Times New Roman" w:hAnsi="Arial" w:cs="Arial"/>
          <w:sz w:val="24"/>
          <w:szCs w:val="24"/>
        </w:rPr>
        <w:t xml:space="preserve"> and</w:t>
      </w:r>
      <w:r>
        <w:rPr>
          <w:rFonts w:ascii="Arial" w:eastAsia="Times New Roman" w:hAnsi="Arial" w:cs="Arial"/>
          <w:sz w:val="24"/>
          <w:szCs w:val="24"/>
        </w:rPr>
        <w:t xml:space="preserve"> </w:t>
      </w:r>
      <w:r w:rsidR="006964FC">
        <w:rPr>
          <w:rFonts w:ascii="Arial" w:eastAsia="Times New Roman" w:hAnsi="Arial" w:cs="Arial"/>
          <w:sz w:val="24"/>
          <w:szCs w:val="24"/>
        </w:rPr>
        <w:t>0.</w:t>
      </w:r>
      <w:r>
        <w:rPr>
          <w:rFonts w:ascii="Arial" w:eastAsia="Times New Roman" w:hAnsi="Arial" w:cs="Arial"/>
          <w:sz w:val="24"/>
          <w:szCs w:val="24"/>
        </w:rPr>
        <w:t xml:space="preserve">43 and </w:t>
      </w:r>
      <w:r w:rsidR="006964FC">
        <w:rPr>
          <w:rFonts w:ascii="Arial" w:eastAsia="Times New Roman" w:hAnsi="Arial" w:cs="Arial"/>
          <w:sz w:val="24"/>
          <w:szCs w:val="24"/>
        </w:rPr>
        <w:t>0.</w:t>
      </w:r>
      <w:r>
        <w:rPr>
          <w:rFonts w:ascii="Arial" w:eastAsia="Times New Roman" w:hAnsi="Arial" w:cs="Arial"/>
          <w:sz w:val="24"/>
          <w:szCs w:val="24"/>
        </w:rPr>
        <w:t xml:space="preserve">55 </w:t>
      </w:r>
      <w:r w:rsidRPr="005606A0">
        <w:rPr>
          <w:rFonts w:ascii="Arial" w:eastAsia="Times New Roman" w:hAnsi="Arial" w:cs="Arial"/>
          <w:sz w:val="24"/>
          <w:szCs w:val="24"/>
        </w:rPr>
        <w:t xml:space="preserve">kg </w:t>
      </w:r>
      <w:r w:rsidR="006964FC">
        <w:rPr>
          <w:rFonts w:ascii="Arial" w:eastAsia="Times New Roman" w:hAnsi="Arial" w:cs="Arial"/>
          <w:sz w:val="24"/>
          <w:szCs w:val="24"/>
        </w:rPr>
        <w:t>m</w:t>
      </w:r>
      <w:r w:rsidRPr="005606A0">
        <w:rPr>
          <w:rFonts w:ascii="Arial" w:eastAsia="Times New Roman" w:hAnsi="Arial" w:cs="Arial"/>
          <w:sz w:val="24"/>
          <w:szCs w:val="24"/>
          <w:vertAlign w:val="superscript"/>
        </w:rPr>
        <w:t>-</w:t>
      </w:r>
      <w:r w:rsidR="006964FC">
        <w:rPr>
          <w:rFonts w:ascii="Arial" w:eastAsia="Times New Roman" w:hAnsi="Arial" w:cs="Arial"/>
          <w:sz w:val="24"/>
          <w:szCs w:val="24"/>
          <w:vertAlign w:val="superscript"/>
        </w:rPr>
        <w:t>3</w:t>
      </w:r>
      <w:r w:rsidRPr="005606A0">
        <w:rPr>
          <w:rFonts w:ascii="Arial" w:eastAsia="Times New Roman" w:hAnsi="Arial" w:cs="Arial"/>
          <w:sz w:val="24"/>
          <w:szCs w:val="24"/>
        </w:rPr>
        <w:t xml:space="preserve"> </w:t>
      </w:r>
      <w:r>
        <w:rPr>
          <w:rFonts w:ascii="Arial" w:eastAsia="Times New Roman" w:hAnsi="Arial" w:cs="Arial"/>
          <w:sz w:val="24"/>
          <w:szCs w:val="24"/>
        </w:rPr>
        <w:t xml:space="preserve">of </w:t>
      </w:r>
      <w:r w:rsidRPr="005606A0">
        <w:rPr>
          <w:rFonts w:ascii="Arial" w:eastAsia="Times New Roman" w:hAnsi="Arial" w:cs="Arial"/>
          <w:sz w:val="24"/>
          <w:szCs w:val="24"/>
        </w:rPr>
        <w:t xml:space="preserve">biological </w:t>
      </w:r>
      <w:r>
        <w:rPr>
          <w:rFonts w:ascii="Arial" w:eastAsia="Times New Roman" w:hAnsi="Arial" w:cs="Arial"/>
          <w:sz w:val="24"/>
          <w:szCs w:val="24"/>
        </w:rPr>
        <w:t xml:space="preserve">and </w:t>
      </w:r>
      <w:r w:rsidRPr="005606A0">
        <w:rPr>
          <w:rFonts w:ascii="Arial" w:eastAsia="Times New Roman" w:hAnsi="Arial" w:cs="Arial"/>
          <w:sz w:val="24"/>
          <w:szCs w:val="24"/>
        </w:rPr>
        <w:t>seed yield respectively</w:t>
      </w:r>
      <w:r w:rsidR="00831A11">
        <w:rPr>
          <w:rFonts w:ascii="Arial" w:eastAsia="Times New Roman" w:hAnsi="Arial" w:cs="Arial"/>
          <w:sz w:val="24"/>
          <w:szCs w:val="24"/>
        </w:rPr>
        <w:t>,</w:t>
      </w:r>
      <w:r w:rsidRPr="005606A0">
        <w:rPr>
          <w:rFonts w:ascii="Arial" w:eastAsia="Times New Roman" w:hAnsi="Arial" w:cs="Arial"/>
          <w:sz w:val="24"/>
          <w:szCs w:val="24"/>
        </w:rPr>
        <w:t xml:space="preserve"> </w:t>
      </w:r>
      <w:r>
        <w:rPr>
          <w:rFonts w:ascii="Arial" w:eastAsia="Times New Roman" w:hAnsi="Arial" w:cs="Arial"/>
          <w:sz w:val="24"/>
          <w:szCs w:val="24"/>
        </w:rPr>
        <w:t>during</w:t>
      </w:r>
      <w:r w:rsidRPr="005606A0">
        <w:rPr>
          <w:rFonts w:ascii="Arial" w:eastAsia="Times New Roman" w:hAnsi="Arial" w:cs="Arial"/>
          <w:sz w:val="24"/>
          <w:szCs w:val="24"/>
        </w:rPr>
        <w:t xml:space="preserve"> 2012-13 and 2013-14.</w:t>
      </w:r>
      <w:r>
        <w:rPr>
          <w:rFonts w:ascii="Arial" w:eastAsia="Times New Roman" w:hAnsi="Arial" w:cs="Arial"/>
          <w:sz w:val="24"/>
          <w:szCs w:val="24"/>
        </w:rPr>
        <w:t xml:space="preserve"> </w:t>
      </w:r>
    </w:p>
    <w:p w:rsidR="00836226" w:rsidRDefault="00F91AA5" w:rsidP="001978D3">
      <w:pPr>
        <w:spacing w:before="200" w:after="0" w:line="360" w:lineRule="auto"/>
        <w:ind w:left="709" w:hanging="709"/>
        <w:jc w:val="both"/>
        <w:rPr>
          <w:rFonts w:ascii="Arial" w:hAnsi="Arial" w:cs="Arial"/>
          <w:sz w:val="24"/>
          <w:szCs w:val="24"/>
        </w:rPr>
      </w:pPr>
      <w:r>
        <w:rPr>
          <w:rFonts w:ascii="Arial" w:eastAsia="Times New Roman" w:hAnsi="Arial" w:cs="Arial"/>
          <w:sz w:val="24"/>
          <w:szCs w:val="24"/>
        </w:rPr>
        <w:t>6.5.5</w:t>
      </w:r>
      <w:r>
        <w:rPr>
          <w:rFonts w:ascii="Arial" w:eastAsia="Times New Roman" w:hAnsi="Arial" w:cs="Arial"/>
          <w:sz w:val="24"/>
          <w:szCs w:val="24"/>
        </w:rPr>
        <w:tab/>
      </w:r>
      <w:r w:rsidR="006964FC">
        <w:rPr>
          <w:rFonts w:ascii="Arial" w:eastAsia="Times New Roman" w:hAnsi="Arial" w:cs="Arial"/>
          <w:sz w:val="24"/>
          <w:szCs w:val="24"/>
        </w:rPr>
        <w:t>Highest WP</w:t>
      </w:r>
      <w:r w:rsidR="00836226">
        <w:rPr>
          <w:rFonts w:ascii="Arial" w:eastAsia="Times New Roman" w:hAnsi="Arial" w:cs="Arial"/>
          <w:sz w:val="24"/>
          <w:szCs w:val="24"/>
        </w:rPr>
        <w:t xml:space="preserve"> </w:t>
      </w:r>
      <w:r w:rsidR="00AF49C8">
        <w:rPr>
          <w:rFonts w:ascii="Arial" w:eastAsia="Times New Roman" w:hAnsi="Arial" w:cs="Arial"/>
          <w:sz w:val="24"/>
          <w:szCs w:val="24"/>
        </w:rPr>
        <w:t xml:space="preserve">(in terms of water applied) and </w:t>
      </w:r>
      <w:r w:rsidR="006964FC">
        <w:rPr>
          <w:rFonts w:ascii="Arial" w:eastAsia="Times New Roman" w:hAnsi="Arial" w:cs="Arial"/>
          <w:sz w:val="24"/>
          <w:szCs w:val="24"/>
        </w:rPr>
        <w:t>WP</w:t>
      </w:r>
      <w:r w:rsidR="00AF49C8" w:rsidRPr="005606A0">
        <w:rPr>
          <w:rFonts w:ascii="Arial" w:eastAsia="Times New Roman" w:hAnsi="Arial" w:cs="Arial"/>
          <w:sz w:val="24"/>
          <w:szCs w:val="24"/>
          <w:vertAlign w:val="subscript"/>
        </w:rPr>
        <w:t>ET</w:t>
      </w:r>
      <w:r w:rsidR="00AF49C8" w:rsidRPr="005606A0">
        <w:rPr>
          <w:rFonts w:ascii="Arial" w:eastAsia="Times New Roman" w:hAnsi="Arial" w:cs="Arial"/>
          <w:sz w:val="24"/>
          <w:szCs w:val="24"/>
        </w:rPr>
        <w:t xml:space="preserve"> </w:t>
      </w:r>
      <w:r w:rsidR="00AF49C8">
        <w:rPr>
          <w:rFonts w:ascii="Arial" w:eastAsia="Times New Roman" w:hAnsi="Arial" w:cs="Arial"/>
          <w:sz w:val="24"/>
          <w:szCs w:val="24"/>
        </w:rPr>
        <w:t>(</w:t>
      </w:r>
      <w:r w:rsidR="00AF49C8" w:rsidRPr="005606A0">
        <w:rPr>
          <w:rFonts w:ascii="Arial" w:eastAsia="Times New Roman" w:hAnsi="Arial" w:cs="Arial"/>
          <w:sz w:val="24"/>
          <w:szCs w:val="24"/>
        </w:rPr>
        <w:t xml:space="preserve">in terms of </w:t>
      </w:r>
      <w:r w:rsidR="00B95B2B">
        <w:rPr>
          <w:rFonts w:ascii="Arial" w:eastAsia="Times New Roman" w:hAnsi="Arial" w:cs="Arial"/>
          <w:sz w:val="24"/>
          <w:szCs w:val="24"/>
        </w:rPr>
        <w:t>water</w:t>
      </w:r>
      <w:r w:rsidR="00AF49C8" w:rsidRPr="005606A0">
        <w:rPr>
          <w:rFonts w:ascii="Arial" w:eastAsia="Times New Roman" w:hAnsi="Arial" w:cs="Arial"/>
          <w:sz w:val="24"/>
          <w:szCs w:val="24"/>
        </w:rPr>
        <w:t xml:space="preserve"> </w:t>
      </w:r>
      <w:r w:rsidR="00B95B2B">
        <w:rPr>
          <w:rFonts w:ascii="Arial" w:eastAsia="Times New Roman" w:hAnsi="Arial" w:cs="Arial"/>
          <w:sz w:val="24"/>
          <w:szCs w:val="24"/>
        </w:rPr>
        <w:t>used</w:t>
      </w:r>
      <w:r w:rsidR="00AF49C8">
        <w:rPr>
          <w:rFonts w:ascii="Arial" w:eastAsia="Times New Roman" w:hAnsi="Arial" w:cs="Arial"/>
          <w:sz w:val="24"/>
          <w:szCs w:val="24"/>
        </w:rPr>
        <w:t xml:space="preserve">) </w:t>
      </w:r>
      <w:r w:rsidR="00836226">
        <w:rPr>
          <w:rFonts w:ascii="Arial" w:eastAsia="Times New Roman" w:hAnsi="Arial" w:cs="Arial"/>
          <w:sz w:val="24"/>
          <w:szCs w:val="24"/>
        </w:rPr>
        <w:t xml:space="preserve">for gross and net return was </w:t>
      </w:r>
      <w:r w:rsidR="00AF49C8">
        <w:rPr>
          <w:rFonts w:ascii="Arial" w:eastAsia="Times New Roman" w:hAnsi="Arial" w:cs="Arial"/>
          <w:sz w:val="24"/>
          <w:szCs w:val="24"/>
        </w:rPr>
        <w:t>registered</w:t>
      </w:r>
      <w:r w:rsidR="006964FC">
        <w:rPr>
          <w:rFonts w:ascii="Arial" w:eastAsia="Times New Roman" w:hAnsi="Arial" w:cs="Arial"/>
          <w:sz w:val="24"/>
          <w:szCs w:val="24"/>
        </w:rPr>
        <w:t xml:space="preserve"> with c</w:t>
      </w:r>
      <w:r w:rsidR="00836226">
        <w:rPr>
          <w:rFonts w:ascii="Arial" w:eastAsia="Times New Roman" w:hAnsi="Arial" w:cs="Arial"/>
          <w:sz w:val="24"/>
          <w:szCs w:val="24"/>
        </w:rPr>
        <w:t>lusterb</w:t>
      </w:r>
      <w:r w:rsidR="00831A11">
        <w:rPr>
          <w:rFonts w:ascii="Arial" w:eastAsia="Times New Roman" w:hAnsi="Arial" w:cs="Arial"/>
          <w:sz w:val="24"/>
          <w:szCs w:val="24"/>
        </w:rPr>
        <w:t>e</w:t>
      </w:r>
      <w:r w:rsidR="00836226">
        <w:rPr>
          <w:rFonts w:ascii="Arial" w:eastAsia="Times New Roman" w:hAnsi="Arial" w:cs="Arial"/>
          <w:sz w:val="24"/>
          <w:szCs w:val="24"/>
        </w:rPr>
        <w:t xml:space="preserve">an-chickpea cropping system and lowest with </w:t>
      </w:r>
      <w:r w:rsidR="00836226" w:rsidRPr="005606A0">
        <w:rPr>
          <w:rFonts w:ascii="Arial" w:eastAsia="Times New Roman" w:hAnsi="Arial" w:cs="Arial"/>
          <w:sz w:val="24"/>
          <w:szCs w:val="24"/>
        </w:rPr>
        <w:t>groundnut-</w:t>
      </w:r>
      <w:r w:rsidR="00836226">
        <w:rPr>
          <w:rFonts w:ascii="Arial" w:eastAsia="Times New Roman" w:hAnsi="Arial" w:cs="Arial"/>
          <w:sz w:val="24"/>
          <w:szCs w:val="24"/>
        </w:rPr>
        <w:t>wheat cropping system</w:t>
      </w:r>
      <w:r>
        <w:rPr>
          <w:rFonts w:ascii="Arial" w:eastAsia="Times New Roman" w:hAnsi="Arial" w:cs="Arial"/>
          <w:sz w:val="24"/>
          <w:szCs w:val="24"/>
        </w:rPr>
        <w:t>.</w:t>
      </w:r>
      <w:r w:rsidR="00AF49C8">
        <w:rPr>
          <w:rFonts w:ascii="Arial" w:eastAsia="Times New Roman" w:hAnsi="Arial" w:cs="Arial"/>
          <w:sz w:val="24"/>
          <w:szCs w:val="24"/>
        </w:rPr>
        <w:t xml:space="preserve"> </w:t>
      </w:r>
    </w:p>
    <w:p w:rsidR="00095C6F" w:rsidRPr="004116DE" w:rsidRDefault="00095C6F" w:rsidP="004116DE">
      <w:pPr>
        <w:spacing w:before="200" w:after="0" w:line="240" w:lineRule="auto"/>
        <w:ind w:left="709" w:hanging="709"/>
        <w:jc w:val="both"/>
        <w:rPr>
          <w:rFonts w:ascii="Arial" w:hAnsi="Arial" w:cs="Arial"/>
          <w:sz w:val="2"/>
          <w:szCs w:val="24"/>
        </w:rPr>
      </w:pPr>
    </w:p>
    <w:p w:rsidR="00095C6F" w:rsidRPr="004116DE" w:rsidRDefault="004116DE" w:rsidP="004116DE">
      <w:pPr>
        <w:spacing w:after="0" w:line="240" w:lineRule="auto"/>
        <w:jc w:val="both"/>
        <w:rPr>
          <w:rFonts w:ascii="Arial" w:hAnsi="Arial" w:cs="Arial"/>
          <w:b/>
          <w:sz w:val="28"/>
          <w:szCs w:val="28"/>
        </w:rPr>
      </w:pPr>
      <w:r>
        <w:rPr>
          <w:rFonts w:ascii="Arial" w:hAnsi="Arial" w:cs="Arial"/>
          <w:b/>
          <w:sz w:val="28"/>
          <w:szCs w:val="28"/>
        </w:rPr>
        <w:t>6.</w:t>
      </w:r>
      <w:r w:rsidR="00194FE3">
        <w:rPr>
          <w:rFonts w:ascii="Arial" w:hAnsi="Arial" w:cs="Arial"/>
          <w:b/>
          <w:sz w:val="28"/>
          <w:szCs w:val="28"/>
        </w:rPr>
        <w:t>6</w:t>
      </w:r>
      <w:r>
        <w:rPr>
          <w:rFonts w:ascii="Arial" w:hAnsi="Arial" w:cs="Arial"/>
          <w:b/>
          <w:sz w:val="28"/>
          <w:szCs w:val="28"/>
        </w:rPr>
        <w:t xml:space="preserve"> </w:t>
      </w:r>
      <w:r w:rsidR="00194FE3">
        <w:rPr>
          <w:rFonts w:ascii="Arial" w:hAnsi="Arial" w:cs="Arial"/>
          <w:b/>
          <w:sz w:val="28"/>
          <w:szCs w:val="28"/>
        </w:rPr>
        <w:tab/>
      </w:r>
      <w:r>
        <w:rPr>
          <w:rFonts w:ascii="Arial" w:hAnsi="Arial" w:cs="Arial"/>
          <w:b/>
          <w:sz w:val="28"/>
          <w:szCs w:val="28"/>
        </w:rPr>
        <w:t>N-</w:t>
      </w:r>
      <w:r w:rsidR="00095C6F" w:rsidRPr="004116DE">
        <w:rPr>
          <w:rFonts w:ascii="Arial" w:hAnsi="Arial" w:cs="Arial"/>
          <w:b/>
          <w:sz w:val="28"/>
          <w:szCs w:val="28"/>
        </w:rPr>
        <w:t>uptake</w:t>
      </w:r>
      <w:r w:rsidR="002D17B8">
        <w:rPr>
          <w:rFonts w:ascii="Arial" w:hAnsi="Arial" w:cs="Arial"/>
          <w:b/>
          <w:sz w:val="28"/>
          <w:szCs w:val="28"/>
        </w:rPr>
        <w:t xml:space="preserve"> and N-</w:t>
      </w:r>
      <w:del w:id="28" w:author="Nangia, Vinay (ICARDA)" w:date="2015-10-16T22:42:00Z">
        <w:r w:rsidR="002D17B8" w:rsidDel="00DE7A1A">
          <w:rPr>
            <w:rFonts w:ascii="Arial" w:hAnsi="Arial" w:cs="Arial"/>
            <w:b/>
            <w:sz w:val="28"/>
            <w:szCs w:val="28"/>
          </w:rPr>
          <w:delText xml:space="preserve"> </w:delText>
        </w:r>
      </w:del>
      <w:r w:rsidR="00140902">
        <w:rPr>
          <w:rFonts w:ascii="Arial" w:hAnsi="Arial" w:cs="Arial"/>
          <w:b/>
          <w:sz w:val="28"/>
          <w:szCs w:val="28"/>
        </w:rPr>
        <w:t>b</w:t>
      </w:r>
      <w:r w:rsidR="002D17B8">
        <w:rPr>
          <w:rFonts w:ascii="Arial" w:hAnsi="Arial" w:cs="Arial"/>
          <w:b/>
          <w:sz w:val="28"/>
          <w:szCs w:val="28"/>
        </w:rPr>
        <w:t>alance</w:t>
      </w:r>
    </w:p>
    <w:p w:rsidR="00407D77" w:rsidRDefault="006E6204" w:rsidP="008A7A37">
      <w:pPr>
        <w:spacing w:before="200" w:after="0" w:line="360" w:lineRule="auto"/>
        <w:ind w:left="709" w:hanging="709"/>
        <w:jc w:val="both"/>
        <w:rPr>
          <w:rFonts w:ascii="Arial" w:eastAsia="Times New Roman" w:hAnsi="Arial" w:cs="Arial"/>
          <w:sz w:val="24"/>
          <w:szCs w:val="24"/>
        </w:rPr>
      </w:pPr>
      <w:r>
        <w:rPr>
          <w:rFonts w:ascii="Arial" w:hAnsi="Arial" w:cs="Arial"/>
          <w:sz w:val="24"/>
          <w:szCs w:val="24"/>
        </w:rPr>
        <w:t>6.</w:t>
      </w:r>
      <w:r w:rsidR="00194FE3">
        <w:rPr>
          <w:rFonts w:ascii="Arial" w:hAnsi="Arial" w:cs="Arial"/>
          <w:sz w:val="24"/>
          <w:szCs w:val="24"/>
        </w:rPr>
        <w:t>6</w:t>
      </w:r>
      <w:r w:rsidR="00CB03F9">
        <w:rPr>
          <w:rFonts w:ascii="Arial" w:hAnsi="Arial" w:cs="Arial"/>
          <w:sz w:val="24"/>
          <w:szCs w:val="24"/>
        </w:rPr>
        <w:t>.</w:t>
      </w:r>
      <w:r w:rsidR="00407D77">
        <w:rPr>
          <w:rFonts w:ascii="Arial" w:hAnsi="Arial" w:cs="Arial"/>
          <w:sz w:val="24"/>
          <w:szCs w:val="24"/>
        </w:rPr>
        <w:t>1</w:t>
      </w:r>
      <w:r w:rsidR="00407D77">
        <w:rPr>
          <w:rFonts w:ascii="Arial" w:hAnsi="Arial" w:cs="Arial"/>
          <w:sz w:val="24"/>
          <w:szCs w:val="24"/>
        </w:rPr>
        <w:tab/>
      </w:r>
      <w:r w:rsidR="008801F8">
        <w:rPr>
          <w:rFonts w:ascii="Arial" w:eastAsia="Times New Roman" w:hAnsi="Arial" w:cs="Arial"/>
          <w:sz w:val="24"/>
          <w:szCs w:val="24"/>
        </w:rPr>
        <w:t>G</w:t>
      </w:r>
      <w:r w:rsidR="008801F8" w:rsidRPr="005606A0">
        <w:rPr>
          <w:rFonts w:ascii="Arial" w:eastAsia="Times New Roman" w:hAnsi="Arial" w:cs="Arial"/>
          <w:sz w:val="24"/>
          <w:szCs w:val="24"/>
        </w:rPr>
        <w:t>roundnut and chickpea recorded highest N-uptake</w:t>
      </w:r>
      <w:r w:rsidR="008843D3">
        <w:rPr>
          <w:rFonts w:ascii="Arial" w:eastAsia="Times New Roman" w:hAnsi="Arial" w:cs="Arial"/>
          <w:sz w:val="24"/>
          <w:szCs w:val="24"/>
        </w:rPr>
        <w:t xml:space="preserve"> </w:t>
      </w:r>
      <w:r w:rsidR="008801F8" w:rsidRPr="005606A0">
        <w:rPr>
          <w:rFonts w:ascii="Arial" w:eastAsia="Times New Roman" w:hAnsi="Arial" w:cs="Arial"/>
          <w:sz w:val="24"/>
          <w:szCs w:val="24"/>
        </w:rPr>
        <w:t xml:space="preserve">among </w:t>
      </w:r>
      <w:r w:rsidR="008801F8" w:rsidRPr="005606A0">
        <w:rPr>
          <w:rFonts w:ascii="Arial" w:eastAsia="Times New Roman" w:hAnsi="Arial" w:cs="Arial"/>
          <w:i/>
          <w:sz w:val="24"/>
          <w:szCs w:val="24"/>
        </w:rPr>
        <w:t>kharif</w:t>
      </w:r>
      <w:r w:rsidR="008801F8" w:rsidRPr="005606A0">
        <w:rPr>
          <w:rFonts w:ascii="Arial" w:eastAsia="Times New Roman" w:hAnsi="Arial" w:cs="Arial"/>
          <w:sz w:val="24"/>
          <w:szCs w:val="24"/>
        </w:rPr>
        <w:t xml:space="preserve"> and </w:t>
      </w:r>
      <w:r w:rsidR="008801F8" w:rsidRPr="005606A0">
        <w:rPr>
          <w:rFonts w:ascii="Arial" w:eastAsia="Times New Roman" w:hAnsi="Arial" w:cs="Arial"/>
          <w:i/>
          <w:sz w:val="24"/>
          <w:szCs w:val="24"/>
        </w:rPr>
        <w:t>rabi</w:t>
      </w:r>
      <w:r w:rsidR="008801F8" w:rsidRPr="005606A0">
        <w:rPr>
          <w:rFonts w:ascii="Arial" w:eastAsia="Times New Roman" w:hAnsi="Arial" w:cs="Arial"/>
          <w:sz w:val="24"/>
          <w:szCs w:val="24"/>
        </w:rPr>
        <w:t xml:space="preserve"> season crops during both years. </w:t>
      </w:r>
      <w:r w:rsidR="008801F8">
        <w:rPr>
          <w:rFonts w:ascii="Arial" w:eastAsia="Times New Roman" w:hAnsi="Arial" w:cs="Arial"/>
          <w:sz w:val="24"/>
          <w:szCs w:val="24"/>
        </w:rPr>
        <w:t xml:space="preserve">Clusterbean in </w:t>
      </w:r>
      <w:r w:rsidR="008801F8" w:rsidRPr="000044C6">
        <w:rPr>
          <w:rFonts w:ascii="Arial" w:eastAsia="Times New Roman" w:hAnsi="Arial" w:cs="Arial"/>
          <w:i/>
          <w:sz w:val="24"/>
          <w:szCs w:val="24"/>
        </w:rPr>
        <w:t>kharif</w:t>
      </w:r>
      <w:r w:rsidR="008801F8">
        <w:rPr>
          <w:rFonts w:ascii="Arial" w:eastAsia="Times New Roman" w:hAnsi="Arial" w:cs="Arial"/>
          <w:sz w:val="24"/>
          <w:szCs w:val="24"/>
        </w:rPr>
        <w:t xml:space="preserve"> and isabgol</w:t>
      </w:r>
      <w:r w:rsidR="008801F8" w:rsidRPr="005606A0">
        <w:rPr>
          <w:rFonts w:ascii="Arial" w:eastAsia="Times New Roman" w:hAnsi="Arial" w:cs="Arial"/>
          <w:sz w:val="24"/>
          <w:szCs w:val="24"/>
        </w:rPr>
        <w:t xml:space="preserve"> </w:t>
      </w:r>
      <w:r w:rsidR="008801F8">
        <w:rPr>
          <w:rFonts w:ascii="Arial" w:eastAsia="Times New Roman" w:hAnsi="Arial" w:cs="Arial"/>
          <w:sz w:val="24"/>
          <w:szCs w:val="24"/>
        </w:rPr>
        <w:t xml:space="preserve">in </w:t>
      </w:r>
      <w:r w:rsidR="008801F8" w:rsidRPr="000044C6">
        <w:rPr>
          <w:rFonts w:ascii="Arial" w:eastAsia="Times New Roman" w:hAnsi="Arial" w:cs="Arial"/>
          <w:i/>
          <w:sz w:val="24"/>
          <w:szCs w:val="24"/>
        </w:rPr>
        <w:t>rabi</w:t>
      </w:r>
      <w:r w:rsidR="008801F8">
        <w:rPr>
          <w:rFonts w:ascii="Arial" w:eastAsia="Times New Roman" w:hAnsi="Arial" w:cs="Arial"/>
          <w:sz w:val="24"/>
          <w:szCs w:val="24"/>
        </w:rPr>
        <w:t xml:space="preserve"> season recorded</w:t>
      </w:r>
      <w:r w:rsidR="008801F8" w:rsidRPr="005606A0">
        <w:rPr>
          <w:rFonts w:ascii="Arial" w:eastAsia="Times New Roman" w:hAnsi="Arial" w:cs="Arial"/>
          <w:sz w:val="24"/>
          <w:szCs w:val="24"/>
        </w:rPr>
        <w:t xml:space="preserve"> lowest N-</w:t>
      </w:r>
      <w:del w:id="29" w:author="Nangia, Vinay (ICARDA)" w:date="2015-10-16T22:42:00Z">
        <w:r w:rsidR="008801F8" w:rsidRPr="005606A0" w:rsidDel="00DE7A1A">
          <w:rPr>
            <w:rFonts w:ascii="Arial" w:eastAsia="Times New Roman" w:hAnsi="Arial" w:cs="Arial"/>
            <w:sz w:val="24"/>
            <w:szCs w:val="24"/>
          </w:rPr>
          <w:delText xml:space="preserve"> </w:delText>
        </w:r>
      </w:del>
      <w:r w:rsidR="008801F8" w:rsidRPr="005606A0">
        <w:rPr>
          <w:rFonts w:ascii="Arial" w:eastAsia="Times New Roman" w:hAnsi="Arial" w:cs="Arial"/>
          <w:sz w:val="24"/>
          <w:szCs w:val="24"/>
        </w:rPr>
        <w:t>uptake</w:t>
      </w:r>
      <w:r w:rsidR="008843D3">
        <w:rPr>
          <w:rFonts w:ascii="Arial" w:eastAsia="Times New Roman" w:hAnsi="Arial" w:cs="Arial"/>
          <w:sz w:val="24"/>
          <w:szCs w:val="24"/>
        </w:rPr>
        <w:t xml:space="preserve"> </w:t>
      </w:r>
      <w:r w:rsidR="008801F8">
        <w:rPr>
          <w:rFonts w:ascii="Arial" w:eastAsia="Times New Roman" w:hAnsi="Arial" w:cs="Arial"/>
          <w:sz w:val="24"/>
          <w:szCs w:val="24"/>
        </w:rPr>
        <w:t>during</w:t>
      </w:r>
      <w:r w:rsidR="008801F8" w:rsidRPr="005606A0">
        <w:rPr>
          <w:rFonts w:ascii="Arial" w:eastAsia="Times New Roman" w:hAnsi="Arial" w:cs="Arial"/>
          <w:sz w:val="24"/>
          <w:szCs w:val="24"/>
        </w:rPr>
        <w:t xml:space="preserve"> </w:t>
      </w:r>
      <w:r w:rsidR="004C0BB0">
        <w:rPr>
          <w:rFonts w:ascii="Arial" w:eastAsia="Times New Roman" w:hAnsi="Arial" w:cs="Arial"/>
          <w:sz w:val="24"/>
          <w:szCs w:val="24"/>
        </w:rPr>
        <w:t>both years</w:t>
      </w:r>
      <w:r w:rsidR="008801F8" w:rsidRPr="005606A0">
        <w:rPr>
          <w:rFonts w:ascii="Arial" w:eastAsia="Times New Roman" w:hAnsi="Arial" w:cs="Arial"/>
          <w:sz w:val="24"/>
          <w:szCs w:val="24"/>
        </w:rPr>
        <w:t>.</w:t>
      </w:r>
      <w:r w:rsidR="008801F8">
        <w:rPr>
          <w:rFonts w:ascii="Arial" w:eastAsia="Times New Roman" w:hAnsi="Arial" w:cs="Arial"/>
          <w:sz w:val="24"/>
          <w:szCs w:val="24"/>
        </w:rPr>
        <w:t xml:space="preserve"> </w:t>
      </w:r>
    </w:p>
    <w:p w:rsidR="002D17B8" w:rsidRDefault="002D17B8" w:rsidP="008A7A37">
      <w:pPr>
        <w:spacing w:before="200" w:after="0" w:line="360" w:lineRule="auto"/>
        <w:ind w:left="709" w:hanging="709"/>
        <w:jc w:val="both"/>
        <w:rPr>
          <w:rFonts w:ascii="Arial" w:eastAsia="Times New Roman" w:hAnsi="Arial" w:cs="Arial"/>
          <w:sz w:val="24"/>
          <w:szCs w:val="24"/>
        </w:rPr>
      </w:pPr>
      <w:r>
        <w:rPr>
          <w:rFonts w:ascii="Arial" w:eastAsia="Times New Roman" w:hAnsi="Arial" w:cs="Arial"/>
          <w:sz w:val="24"/>
          <w:szCs w:val="24"/>
        </w:rPr>
        <w:t>6.</w:t>
      </w:r>
      <w:r w:rsidR="00194FE3">
        <w:rPr>
          <w:rFonts w:ascii="Arial" w:eastAsia="Times New Roman" w:hAnsi="Arial" w:cs="Arial"/>
          <w:sz w:val="24"/>
          <w:szCs w:val="24"/>
        </w:rPr>
        <w:t>6</w:t>
      </w:r>
      <w:r w:rsidR="00195FD0">
        <w:rPr>
          <w:rFonts w:ascii="Arial" w:eastAsia="Times New Roman" w:hAnsi="Arial" w:cs="Arial"/>
          <w:sz w:val="24"/>
          <w:szCs w:val="24"/>
        </w:rPr>
        <w:t>.2</w:t>
      </w:r>
      <w:r w:rsidR="00195FD0">
        <w:rPr>
          <w:rFonts w:ascii="Arial" w:eastAsia="Times New Roman" w:hAnsi="Arial" w:cs="Arial"/>
          <w:sz w:val="24"/>
          <w:szCs w:val="24"/>
        </w:rPr>
        <w:tab/>
      </w:r>
      <w:r>
        <w:rPr>
          <w:rFonts w:ascii="Arial" w:eastAsia="Calibri" w:hAnsi="Arial" w:cs="Arial"/>
          <w:sz w:val="24"/>
          <w:szCs w:val="24"/>
          <w:lang w:val="en-IN"/>
        </w:rPr>
        <w:t>Among</w:t>
      </w:r>
      <w:r w:rsidRPr="002D17B8">
        <w:rPr>
          <w:rFonts w:ascii="Arial" w:eastAsia="Calibri" w:hAnsi="Arial" w:cs="Arial"/>
          <w:sz w:val="24"/>
          <w:szCs w:val="24"/>
          <w:lang w:val="en-IN"/>
        </w:rPr>
        <w:t xml:space="preserve"> </w:t>
      </w:r>
      <w:r w:rsidR="00873644">
        <w:rPr>
          <w:rFonts w:ascii="Arial" w:eastAsia="Calibri" w:hAnsi="Arial" w:cs="Arial"/>
          <w:sz w:val="24"/>
          <w:szCs w:val="24"/>
          <w:lang w:val="en-IN"/>
        </w:rPr>
        <w:t xml:space="preserve">the </w:t>
      </w:r>
      <w:r w:rsidRPr="002D17B8">
        <w:rPr>
          <w:rFonts w:ascii="Arial" w:eastAsia="Calibri" w:hAnsi="Arial" w:cs="Arial"/>
          <w:sz w:val="24"/>
          <w:szCs w:val="24"/>
          <w:lang w:val="en-IN"/>
        </w:rPr>
        <w:t>different crops</w:t>
      </w:r>
      <w:ins w:id="30" w:author="Nangia, Vinay (ICARDA)" w:date="2015-10-16T22:42:00Z">
        <w:r w:rsidR="00DE7A1A">
          <w:rPr>
            <w:rFonts w:ascii="Arial" w:eastAsia="Calibri" w:hAnsi="Arial" w:cs="Arial"/>
            <w:sz w:val="24"/>
            <w:szCs w:val="24"/>
            <w:lang w:val="en-IN"/>
          </w:rPr>
          <w:t>,</w:t>
        </w:r>
      </w:ins>
      <w:r w:rsidRPr="002D17B8">
        <w:rPr>
          <w:rFonts w:ascii="Arial" w:eastAsia="Calibri" w:hAnsi="Arial" w:cs="Arial"/>
          <w:sz w:val="24"/>
          <w:szCs w:val="24"/>
          <w:lang w:val="en-IN"/>
        </w:rPr>
        <w:t xml:space="preserve"> wheat had highest total </w:t>
      </w:r>
      <w:r w:rsidR="00DF605E">
        <w:rPr>
          <w:rFonts w:ascii="Arial" w:eastAsia="Calibri" w:hAnsi="Arial" w:cs="Arial"/>
          <w:sz w:val="24"/>
          <w:szCs w:val="24"/>
          <w:lang w:val="en-IN"/>
        </w:rPr>
        <w:t>N</w:t>
      </w:r>
      <w:r w:rsidRPr="002D17B8">
        <w:rPr>
          <w:rFonts w:ascii="Arial" w:eastAsia="Calibri" w:hAnsi="Arial" w:cs="Arial"/>
          <w:sz w:val="24"/>
          <w:szCs w:val="24"/>
          <w:lang w:val="en-IN"/>
        </w:rPr>
        <w:t xml:space="preserve"> followed by mustard and groundnut.</w:t>
      </w:r>
      <w:r w:rsidR="008843D3">
        <w:rPr>
          <w:rFonts w:ascii="Arial" w:eastAsia="Calibri" w:hAnsi="Arial" w:cs="Arial"/>
          <w:sz w:val="24"/>
          <w:szCs w:val="24"/>
          <w:lang w:val="en-IN"/>
        </w:rPr>
        <w:t xml:space="preserve"> </w:t>
      </w:r>
      <w:r>
        <w:rPr>
          <w:rFonts w:ascii="Arial" w:hAnsi="Arial" w:cs="Arial"/>
          <w:sz w:val="24"/>
          <w:szCs w:val="24"/>
        </w:rPr>
        <w:t xml:space="preserve">Highest residual </w:t>
      </w:r>
      <w:r w:rsidR="00DF605E">
        <w:rPr>
          <w:rFonts w:ascii="Arial" w:hAnsi="Arial" w:cs="Arial"/>
          <w:sz w:val="24"/>
          <w:szCs w:val="24"/>
        </w:rPr>
        <w:t>N</w:t>
      </w:r>
      <w:r>
        <w:rPr>
          <w:rFonts w:ascii="Arial" w:hAnsi="Arial" w:cs="Arial"/>
          <w:sz w:val="24"/>
          <w:szCs w:val="24"/>
        </w:rPr>
        <w:t xml:space="preserve"> in soil of the order of 105.2 and 96.6 kg ha</w:t>
      </w:r>
      <w:r w:rsidRPr="004F6D79">
        <w:rPr>
          <w:rFonts w:ascii="Arial" w:hAnsi="Arial" w:cs="Arial"/>
          <w:sz w:val="24"/>
          <w:szCs w:val="24"/>
          <w:vertAlign w:val="superscript"/>
        </w:rPr>
        <w:t>-1</w:t>
      </w:r>
      <w:r w:rsidR="00DF605E">
        <w:rPr>
          <w:rFonts w:ascii="Arial" w:hAnsi="Arial" w:cs="Arial"/>
          <w:sz w:val="24"/>
          <w:szCs w:val="24"/>
          <w:vertAlign w:val="superscript"/>
        </w:rPr>
        <w:t xml:space="preserve"> </w:t>
      </w:r>
      <w:r>
        <w:rPr>
          <w:rFonts w:ascii="Arial" w:hAnsi="Arial" w:cs="Arial"/>
          <w:sz w:val="24"/>
          <w:szCs w:val="24"/>
        </w:rPr>
        <w:t xml:space="preserve">was recorded with wheat crop, whereas lowest residual soil </w:t>
      </w:r>
      <w:r w:rsidR="00DF605E">
        <w:rPr>
          <w:rFonts w:ascii="Arial" w:hAnsi="Arial" w:cs="Arial"/>
          <w:sz w:val="24"/>
          <w:szCs w:val="24"/>
        </w:rPr>
        <w:t>N</w:t>
      </w:r>
      <w:r>
        <w:rPr>
          <w:rFonts w:ascii="Arial" w:hAnsi="Arial" w:cs="Arial"/>
          <w:sz w:val="24"/>
          <w:szCs w:val="24"/>
        </w:rPr>
        <w:t xml:space="preserve"> of 19.2 and 14.0 kg ha</w:t>
      </w:r>
      <w:r w:rsidRPr="009B576D">
        <w:rPr>
          <w:rFonts w:ascii="Arial" w:hAnsi="Arial" w:cs="Arial"/>
          <w:sz w:val="24"/>
          <w:szCs w:val="24"/>
          <w:vertAlign w:val="superscript"/>
        </w:rPr>
        <w:t>-1</w:t>
      </w:r>
      <w:r>
        <w:rPr>
          <w:rFonts w:ascii="Arial" w:hAnsi="Arial" w:cs="Arial"/>
          <w:sz w:val="24"/>
          <w:szCs w:val="24"/>
        </w:rPr>
        <w:t xml:space="preserve"> was registered with groundnut crop. </w:t>
      </w:r>
    </w:p>
    <w:p w:rsidR="009101EB" w:rsidRPr="002344C4" w:rsidRDefault="009101EB" w:rsidP="002344C4">
      <w:pPr>
        <w:spacing w:after="0" w:line="240" w:lineRule="auto"/>
        <w:jc w:val="both"/>
        <w:rPr>
          <w:rFonts w:ascii="Arial" w:hAnsi="Arial" w:cs="Arial"/>
          <w:b/>
          <w:sz w:val="24"/>
          <w:szCs w:val="24"/>
        </w:rPr>
      </w:pPr>
    </w:p>
    <w:p w:rsidR="0093105C" w:rsidRDefault="0093105C" w:rsidP="00784626">
      <w:pPr>
        <w:spacing w:after="0" w:line="240" w:lineRule="auto"/>
        <w:jc w:val="both"/>
        <w:rPr>
          <w:rFonts w:ascii="Arial" w:hAnsi="Arial" w:cs="Arial"/>
          <w:b/>
          <w:sz w:val="28"/>
          <w:szCs w:val="28"/>
        </w:rPr>
      </w:pPr>
      <w:r>
        <w:rPr>
          <w:rFonts w:ascii="Arial" w:hAnsi="Arial" w:cs="Arial"/>
          <w:b/>
          <w:sz w:val="28"/>
          <w:szCs w:val="24"/>
        </w:rPr>
        <w:t>6</w:t>
      </w:r>
      <w:r w:rsidR="00572EA8">
        <w:rPr>
          <w:rFonts w:ascii="Arial" w:hAnsi="Arial" w:cs="Arial"/>
          <w:b/>
          <w:sz w:val="28"/>
          <w:szCs w:val="24"/>
        </w:rPr>
        <w:t>.</w:t>
      </w:r>
      <w:r w:rsidR="00194FE3">
        <w:rPr>
          <w:rFonts w:ascii="Arial" w:hAnsi="Arial" w:cs="Arial"/>
          <w:b/>
          <w:sz w:val="28"/>
          <w:szCs w:val="24"/>
        </w:rPr>
        <w:t>7</w:t>
      </w:r>
      <w:r w:rsidR="00194FE3">
        <w:rPr>
          <w:rFonts w:ascii="Arial" w:hAnsi="Arial" w:cs="Arial"/>
          <w:b/>
          <w:sz w:val="28"/>
          <w:szCs w:val="24"/>
        </w:rPr>
        <w:tab/>
      </w:r>
      <w:r>
        <w:rPr>
          <w:rFonts w:ascii="Arial" w:hAnsi="Arial" w:cs="Arial"/>
          <w:b/>
          <w:sz w:val="28"/>
          <w:szCs w:val="28"/>
        </w:rPr>
        <w:t>Model calibration</w:t>
      </w:r>
    </w:p>
    <w:p w:rsidR="00361ECA" w:rsidRDefault="002D7373" w:rsidP="009A1DBF">
      <w:pPr>
        <w:spacing w:before="200" w:after="0" w:line="360" w:lineRule="auto"/>
        <w:ind w:left="810" w:hanging="810"/>
        <w:jc w:val="both"/>
        <w:rPr>
          <w:rFonts w:ascii="Arial" w:hAnsi="Arial" w:cs="Arial"/>
          <w:sz w:val="24"/>
          <w:szCs w:val="24"/>
        </w:rPr>
      </w:pPr>
      <w:r>
        <w:rPr>
          <w:rFonts w:ascii="Arial" w:hAnsi="Arial" w:cs="Arial"/>
          <w:sz w:val="24"/>
          <w:szCs w:val="24"/>
        </w:rPr>
        <w:t>6.</w:t>
      </w:r>
      <w:r w:rsidR="00361ECA">
        <w:rPr>
          <w:rFonts w:ascii="Arial" w:hAnsi="Arial" w:cs="Arial"/>
          <w:sz w:val="24"/>
          <w:szCs w:val="24"/>
        </w:rPr>
        <w:t>7</w:t>
      </w:r>
      <w:r>
        <w:rPr>
          <w:rFonts w:ascii="Arial" w:hAnsi="Arial" w:cs="Arial"/>
          <w:sz w:val="24"/>
          <w:szCs w:val="24"/>
        </w:rPr>
        <w:t>.</w:t>
      </w:r>
      <w:r w:rsidR="00BE79C7">
        <w:rPr>
          <w:rFonts w:ascii="Arial" w:hAnsi="Arial" w:cs="Arial"/>
          <w:sz w:val="24"/>
          <w:szCs w:val="24"/>
        </w:rPr>
        <w:t>1</w:t>
      </w:r>
      <w:r w:rsidR="004116DE">
        <w:rPr>
          <w:rFonts w:ascii="Arial" w:hAnsi="Arial" w:cs="Arial"/>
          <w:sz w:val="24"/>
          <w:szCs w:val="24"/>
        </w:rPr>
        <w:tab/>
      </w:r>
      <w:r w:rsidR="00361ECA">
        <w:rPr>
          <w:rFonts w:ascii="Arial" w:hAnsi="Arial" w:cs="Arial"/>
          <w:sz w:val="24"/>
          <w:szCs w:val="24"/>
        </w:rPr>
        <w:t>S</w:t>
      </w:r>
      <w:r w:rsidR="00361ECA" w:rsidRPr="00361ECA">
        <w:rPr>
          <w:rFonts w:ascii="Arial" w:eastAsia="Times New Roman" w:hAnsi="Arial" w:cs="Arial"/>
          <w:sz w:val="24"/>
          <w:szCs w:val="24"/>
        </w:rPr>
        <w:t xml:space="preserve">imulated values for GAI of clusterbean at different growth stages </w:t>
      </w:r>
      <w:r w:rsidR="00B667EE">
        <w:rPr>
          <w:rFonts w:ascii="Arial" w:eastAsia="Times New Roman" w:hAnsi="Arial" w:cs="Arial"/>
          <w:sz w:val="24"/>
          <w:szCs w:val="24"/>
        </w:rPr>
        <w:t>matched</w:t>
      </w:r>
      <w:r w:rsidR="00361ECA" w:rsidRPr="00361ECA">
        <w:rPr>
          <w:rFonts w:ascii="Arial" w:eastAsia="Times New Roman" w:hAnsi="Arial" w:cs="Arial"/>
          <w:sz w:val="24"/>
          <w:szCs w:val="24"/>
        </w:rPr>
        <w:t xml:space="preserve"> </w:t>
      </w:r>
      <w:r w:rsidR="00B667EE">
        <w:rPr>
          <w:rFonts w:ascii="Arial" w:eastAsia="Times New Roman" w:hAnsi="Arial" w:cs="Arial"/>
          <w:sz w:val="24"/>
          <w:szCs w:val="24"/>
        </w:rPr>
        <w:t xml:space="preserve">well </w:t>
      </w:r>
      <w:r w:rsidR="00361ECA" w:rsidRPr="00361ECA">
        <w:rPr>
          <w:rFonts w:ascii="Arial" w:eastAsia="Times New Roman" w:hAnsi="Arial" w:cs="Arial"/>
          <w:sz w:val="24"/>
          <w:szCs w:val="24"/>
        </w:rPr>
        <w:t>with observed GAI with RMSE of 0.281</w:t>
      </w:r>
      <w:r w:rsidR="00577CD8">
        <w:rPr>
          <w:rFonts w:ascii="Arial" w:eastAsia="Times New Roman" w:hAnsi="Arial" w:cs="Arial"/>
          <w:sz w:val="24"/>
          <w:szCs w:val="24"/>
        </w:rPr>
        <w:t>0</w:t>
      </w:r>
      <w:r w:rsidR="00361ECA" w:rsidRPr="00361ECA">
        <w:rPr>
          <w:rFonts w:ascii="Arial" w:eastAsia="Times New Roman" w:hAnsi="Arial" w:cs="Arial"/>
          <w:sz w:val="24"/>
          <w:szCs w:val="24"/>
        </w:rPr>
        <w:t>.</w:t>
      </w:r>
      <w:r w:rsidR="00361ECA">
        <w:rPr>
          <w:rFonts w:ascii="Arial" w:hAnsi="Arial" w:cs="Arial"/>
          <w:sz w:val="24"/>
          <w:szCs w:val="24"/>
        </w:rPr>
        <w:t xml:space="preserve"> </w:t>
      </w:r>
    </w:p>
    <w:p w:rsidR="00572EA8" w:rsidRPr="00572EA8" w:rsidRDefault="00361ECA" w:rsidP="009A1DBF">
      <w:pPr>
        <w:spacing w:before="200" w:after="0" w:line="360" w:lineRule="auto"/>
        <w:ind w:left="810" w:hanging="810"/>
        <w:jc w:val="both"/>
        <w:rPr>
          <w:rFonts w:ascii="Arial" w:hAnsi="Arial" w:cs="Arial"/>
          <w:sz w:val="24"/>
          <w:szCs w:val="24"/>
        </w:rPr>
      </w:pPr>
      <w:r>
        <w:rPr>
          <w:rFonts w:ascii="Arial" w:hAnsi="Arial" w:cs="Arial"/>
          <w:sz w:val="24"/>
          <w:szCs w:val="24"/>
        </w:rPr>
        <w:t>6.7.2</w:t>
      </w:r>
      <w:r>
        <w:rPr>
          <w:rFonts w:ascii="Arial" w:hAnsi="Arial" w:cs="Arial"/>
          <w:sz w:val="24"/>
          <w:szCs w:val="24"/>
        </w:rPr>
        <w:tab/>
        <w:t>Simulated seed</w:t>
      </w:r>
      <w:r w:rsidR="00BE79C7">
        <w:rPr>
          <w:rFonts w:ascii="Arial" w:hAnsi="Arial" w:cs="Arial"/>
          <w:sz w:val="24"/>
          <w:szCs w:val="24"/>
        </w:rPr>
        <w:t xml:space="preserve"> </w:t>
      </w:r>
      <w:r w:rsidR="00572EA8" w:rsidRPr="00572EA8">
        <w:rPr>
          <w:rFonts w:ascii="Arial" w:hAnsi="Arial" w:cs="Arial"/>
          <w:sz w:val="24"/>
          <w:szCs w:val="24"/>
        </w:rPr>
        <w:t>yield (</w:t>
      </w:r>
      <w:r w:rsidR="00BE79C7">
        <w:rPr>
          <w:rFonts w:ascii="Arial" w:hAnsi="Arial" w:cs="Arial"/>
          <w:sz w:val="24"/>
          <w:szCs w:val="24"/>
        </w:rPr>
        <w:t>1148</w:t>
      </w:r>
      <w:r w:rsidR="00572EA8" w:rsidRPr="00572EA8">
        <w:rPr>
          <w:rFonts w:ascii="Arial" w:hAnsi="Arial" w:cs="Arial"/>
          <w:sz w:val="24"/>
          <w:szCs w:val="24"/>
        </w:rPr>
        <w:t xml:space="preserve"> kg</w:t>
      </w:r>
      <w:r w:rsidR="00577CD8">
        <w:rPr>
          <w:rFonts w:ascii="Arial" w:hAnsi="Arial" w:cs="Arial"/>
          <w:sz w:val="24"/>
          <w:szCs w:val="24"/>
        </w:rPr>
        <w:t xml:space="preserve"> </w:t>
      </w:r>
      <w:r w:rsidR="00572EA8" w:rsidRPr="00572EA8">
        <w:rPr>
          <w:rFonts w:ascii="Arial" w:hAnsi="Arial" w:cs="Arial"/>
          <w:sz w:val="24"/>
          <w:szCs w:val="24"/>
        </w:rPr>
        <w:t>ha</w:t>
      </w:r>
      <w:r w:rsidR="00BE79C7" w:rsidRPr="00BE79C7">
        <w:rPr>
          <w:rFonts w:ascii="Arial" w:hAnsi="Arial" w:cs="Arial"/>
          <w:sz w:val="24"/>
          <w:szCs w:val="24"/>
          <w:vertAlign w:val="superscript"/>
        </w:rPr>
        <w:t>-1</w:t>
      </w:r>
      <w:r w:rsidR="00572EA8" w:rsidRPr="00572EA8">
        <w:rPr>
          <w:rFonts w:ascii="Arial" w:hAnsi="Arial" w:cs="Arial"/>
          <w:sz w:val="24"/>
          <w:szCs w:val="24"/>
        </w:rPr>
        <w:t xml:space="preserve">) of </w:t>
      </w:r>
      <w:r w:rsidR="00BE79C7">
        <w:rPr>
          <w:rFonts w:ascii="Arial" w:hAnsi="Arial" w:cs="Arial"/>
          <w:sz w:val="24"/>
          <w:szCs w:val="24"/>
        </w:rPr>
        <w:t>clusterbean</w:t>
      </w:r>
      <w:r>
        <w:rPr>
          <w:rFonts w:ascii="Arial" w:hAnsi="Arial" w:cs="Arial"/>
          <w:sz w:val="24"/>
          <w:szCs w:val="24"/>
        </w:rPr>
        <w:t xml:space="preserve"> </w:t>
      </w:r>
      <w:r w:rsidR="00BE4E17" w:rsidRPr="00572EA8">
        <w:rPr>
          <w:rFonts w:ascii="Arial" w:hAnsi="Arial" w:cs="Arial"/>
          <w:sz w:val="24"/>
          <w:szCs w:val="24"/>
        </w:rPr>
        <w:t>was</w:t>
      </w:r>
      <w:r w:rsidR="00572EA8" w:rsidRPr="00572EA8">
        <w:rPr>
          <w:rFonts w:ascii="Arial" w:hAnsi="Arial" w:cs="Arial"/>
          <w:sz w:val="24"/>
          <w:szCs w:val="24"/>
        </w:rPr>
        <w:t xml:space="preserve"> </w:t>
      </w:r>
      <w:r w:rsidR="00577CD8">
        <w:rPr>
          <w:rFonts w:ascii="Arial" w:hAnsi="Arial" w:cs="Arial"/>
          <w:sz w:val="24"/>
          <w:szCs w:val="24"/>
        </w:rPr>
        <w:t xml:space="preserve">very </w:t>
      </w:r>
      <w:r w:rsidR="00572EA8" w:rsidRPr="00572EA8">
        <w:rPr>
          <w:rFonts w:ascii="Arial" w:hAnsi="Arial" w:cs="Arial"/>
          <w:sz w:val="24"/>
          <w:szCs w:val="24"/>
        </w:rPr>
        <w:t xml:space="preserve">closer to the observed </w:t>
      </w:r>
      <w:r w:rsidR="0004159E">
        <w:rPr>
          <w:rFonts w:ascii="Arial" w:hAnsi="Arial" w:cs="Arial"/>
          <w:sz w:val="24"/>
          <w:szCs w:val="24"/>
        </w:rPr>
        <w:t>seed</w:t>
      </w:r>
      <w:r>
        <w:rPr>
          <w:rFonts w:ascii="Arial" w:hAnsi="Arial" w:cs="Arial"/>
          <w:sz w:val="24"/>
          <w:szCs w:val="24"/>
        </w:rPr>
        <w:t xml:space="preserve"> </w:t>
      </w:r>
      <w:r w:rsidR="00572EA8" w:rsidRPr="00572EA8">
        <w:rPr>
          <w:rFonts w:ascii="Arial" w:hAnsi="Arial" w:cs="Arial"/>
          <w:sz w:val="24"/>
          <w:szCs w:val="24"/>
        </w:rPr>
        <w:t xml:space="preserve">yield of </w:t>
      </w:r>
      <w:r w:rsidR="00BE79C7">
        <w:rPr>
          <w:rFonts w:ascii="Arial" w:hAnsi="Arial" w:cs="Arial"/>
          <w:sz w:val="24"/>
          <w:szCs w:val="24"/>
        </w:rPr>
        <w:t xml:space="preserve">1145 kg </w:t>
      </w:r>
      <w:r w:rsidR="00572EA8" w:rsidRPr="00572EA8">
        <w:rPr>
          <w:rFonts w:ascii="Arial" w:hAnsi="Arial" w:cs="Arial"/>
          <w:sz w:val="24"/>
          <w:szCs w:val="24"/>
        </w:rPr>
        <w:t>ha</w:t>
      </w:r>
      <w:r w:rsidR="00BE79C7" w:rsidRPr="00BE79C7">
        <w:rPr>
          <w:rFonts w:ascii="Arial" w:hAnsi="Arial" w:cs="Arial"/>
          <w:sz w:val="24"/>
          <w:szCs w:val="24"/>
          <w:vertAlign w:val="superscript"/>
        </w:rPr>
        <w:t>-1</w:t>
      </w:r>
      <w:r w:rsidR="00572EA8">
        <w:rPr>
          <w:rFonts w:ascii="Arial" w:hAnsi="Arial" w:cs="Arial"/>
          <w:sz w:val="24"/>
          <w:szCs w:val="24"/>
        </w:rPr>
        <w:t xml:space="preserve"> with </w:t>
      </w:r>
      <w:r w:rsidR="00C42B54">
        <w:rPr>
          <w:rFonts w:ascii="Arial" w:hAnsi="Arial" w:cs="Arial"/>
          <w:sz w:val="24"/>
          <w:szCs w:val="24"/>
        </w:rPr>
        <w:t>absolute and relative error</w:t>
      </w:r>
      <w:r w:rsidR="00C4119A">
        <w:rPr>
          <w:rFonts w:ascii="Arial" w:hAnsi="Arial" w:cs="Arial"/>
          <w:sz w:val="24"/>
          <w:szCs w:val="24"/>
        </w:rPr>
        <w:t>s</w:t>
      </w:r>
      <w:r w:rsidR="00B667EE">
        <w:rPr>
          <w:rFonts w:ascii="Arial" w:hAnsi="Arial" w:cs="Arial"/>
          <w:sz w:val="24"/>
          <w:szCs w:val="24"/>
        </w:rPr>
        <w:t xml:space="preserve"> of 3.0 and 0.3</w:t>
      </w:r>
      <w:r w:rsidR="005A3644">
        <w:rPr>
          <w:rFonts w:ascii="Arial" w:hAnsi="Arial" w:cs="Arial"/>
          <w:sz w:val="24"/>
          <w:szCs w:val="24"/>
        </w:rPr>
        <w:t xml:space="preserve"> per cent</w:t>
      </w:r>
      <w:r w:rsidR="00B667EE">
        <w:rPr>
          <w:rFonts w:ascii="Arial" w:hAnsi="Arial" w:cs="Arial"/>
          <w:sz w:val="24"/>
          <w:szCs w:val="24"/>
        </w:rPr>
        <w:t>, respectively</w:t>
      </w:r>
      <w:r w:rsidR="00C42B54">
        <w:rPr>
          <w:rFonts w:ascii="Arial" w:hAnsi="Arial" w:cs="Arial"/>
          <w:sz w:val="24"/>
          <w:szCs w:val="24"/>
        </w:rPr>
        <w:t>.</w:t>
      </w:r>
      <w:r w:rsidR="005A3644">
        <w:rPr>
          <w:rFonts w:ascii="Arial" w:hAnsi="Arial" w:cs="Arial"/>
          <w:sz w:val="24"/>
          <w:szCs w:val="24"/>
        </w:rPr>
        <w:t xml:space="preserve"> Similarly, </w:t>
      </w:r>
      <w:r w:rsidR="005A3644">
        <w:rPr>
          <w:rFonts w:ascii="Arial" w:eastAsia="Times New Roman" w:hAnsi="Arial" w:cs="Arial"/>
          <w:sz w:val="24"/>
          <w:szCs w:val="24"/>
        </w:rPr>
        <w:t>t</w:t>
      </w:r>
      <w:r w:rsidR="005A3644" w:rsidRPr="00C42B54">
        <w:rPr>
          <w:rFonts w:ascii="Arial" w:eastAsia="Times New Roman" w:hAnsi="Arial" w:cs="Arial"/>
          <w:sz w:val="24"/>
          <w:szCs w:val="24"/>
        </w:rPr>
        <w:t xml:space="preserve">he observed </w:t>
      </w:r>
      <w:r w:rsidR="00577CD8">
        <w:rPr>
          <w:rFonts w:ascii="Arial" w:eastAsia="Times New Roman" w:hAnsi="Arial" w:cs="Arial"/>
          <w:sz w:val="24"/>
          <w:szCs w:val="24"/>
        </w:rPr>
        <w:t>AGB</w:t>
      </w:r>
      <w:r w:rsidR="005A3644" w:rsidRPr="00C42B54">
        <w:rPr>
          <w:rFonts w:ascii="Arial" w:eastAsia="Times New Roman" w:hAnsi="Arial" w:cs="Arial"/>
          <w:sz w:val="24"/>
          <w:szCs w:val="24"/>
        </w:rPr>
        <w:t xml:space="preserve"> (4202 kg ha</w:t>
      </w:r>
      <w:r w:rsidR="005A3644" w:rsidRPr="00C42B54">
        <w:rPr>
          <w:rFonts w:ascii="Arial" w:eastAsia="Times New Roman" w:hAnsi="Arial" w:cs="Arial"/>
          <w:sz w:val="24"/>
          <w:szCs w:val="24"/>
          <w:vertAlign w:val="superscript"/>
        </w:rPr>
        <w:t>-1</w:t>
      </w:r>
      <w:r w:rsidR="005A3644" w:rsidRPr="00C42B54">
        <w:rPr>
          <w:rFonts w:ascii="Arial" w:eastAsia="Times New Roman" w:hAnsi="Arial" w:cs="Arial"/>
          <w:sz w:val="24"/>
          <w:szCs w:val="24"/>
        </w:rPr>
        <w:t xml:space="preserve">) </w:t>
      </w:r>
      <w:r w:rsidR="005A3644">
        <w:rPr>
          <w:rFonts w:ascii="Arial" w:eastAsia="Times New Roman" w:hAnsi="Arial" w:cs="Arial"/>
          <w:sz w:val="24"/>
          <w:szCs w:val="24"/>
        </w:rPr>
        <w:t xml:space="preserve">of clusterbean </w:t>
      </w:r>
      <w:r w:rsidR="005A3644" w:rsidRPr="00C42B54">
        <w:rPr>
          <w:rFonts w:ascii="Arial" w:eastAsia="Times New Roman" w:hAnsi="Arial" w:cs="Arial"/>
          <w:sz w:val="24"/>
          <w:szCs w:val="24"/>
        </w:rPr>
        <w:t xml:space="preserve">was </w:t>
      </w:r>
      <w:r w:rsidR="00577CD8">
        <w:rPr>
          <w:rFonts w:ascii="Arial" w:eastAsia="Times New Roman" w:hAnsi="Arial" w:cs="Arial"/>
          <w:sz w:val="24"/>
          <w:szCs w:val="24"/>
        </w:rPr>
        <w:t xml:space="preserve">slightly </w:t>
      </w:r>
      <w:r w:rsidR="005A3644" w:rsidRPr="00C42B54">
        <w:rPr>
          <w:rFonts w:ascii="Arial" w:eastAsia="Times New Roman" w:hAnsi="Arial" w:cs="Arial"/>
          <w:sz w:val="24"/>
          <w:szCs w:val="24"/>
        </w:rPr>
        <w:t xml:space="preserve">lower than </w:t>
      </w:r>
      <w:r w:rsidR="005A3644">
        <w:rPr>
          <w:rFonts w:ascii="Arial" w:hAnsi="Arial" w:cs="Arial"/>
          <w:sz w:val="24"/>
          <w:szCs w:val="24"/>
        </w:rPr>
        <w:t xml:space="preserve">simulated </w:t>
      </w:r>
      <w:r w:rsidR="00577CD8">
        <w:rPr>
          <w:rFonts w:ascii="Arial" w:eastAsia="Times New Roman" w:hAnsi="Arial" w:cs="Arial"/>
          <w:sz w:val="24"/>
          <w:szCs w:val="24"/>
        </w:rPr>
        <w:t>AGB</w:t>
      </w:r>
      <w:r w:rsidR="005A3644" w:rsidRPr="00C42B54">
        <w:rPr>
          <w:rFonts w:ascii="Arial" w:eastAsia="Times New Roman" w:hAnsi="Arial" w:cs="Arial"/>
          <w:sz w:val="24"/>
          <w:szCs w:val="24"/>
        </w:rPr>
        <w:t xml:space="preserve"> (4273 kg ha</w:t>
      </w:r>
      <w:r w:rsidR="005A3644" w:rsidRPr="00C42B54">
        <w:rPr>
          <w:rFonts w:ascii="Arial" w:eastAsia="Times New Roman" w:hAnsi="Arial" w:cs="Arial"/>
          <w:sz w:val="24"/>
          <w:szCs w:val="24"/>
          <w:vertAlign w:val="superscript"/>
        </w:rPr>
        <w:t>-1</w:t>
      </w:r>
      <w:r w:rsidR="005A3644" w:rsidRPr="00C42B54">
        <w:rPr>
          <w:rFonts w:ascii="Arial" w:eastAsia="Times New Roman" w:hAnsi="Arial" w:cs="Arial"/>
          <w:sz w:val="24"/>
          <w:szCs w:val="24"/>
        </w:rPr>
        <w:t xml:space="preserve">) </w:t>
      </w:r>
      <w:r w:rsidR="005A3644">
        <w:rPr>
          <w:rFonts w:ascii="Arial" w:eastAsia="Times New Roman" w:hAnsi="Arial" w:cs="Arial"/>
          <w:sz w:val="24"/>
          <w:szCs w:val="24"/>
        </w:rPr>
        <w:t xml:space="preserve">with </w:t>
      </w:r>
      <w:r w:rsidR="005A3644" w:rsidRPr="00C42B54">
        <w:rPr>
          <w:rFonts w:ascii="Arial" w:eastAsia="Times New Roman" w:hAnsi="Arial" w:cs="Arial"/>
          <w:sz w:val="24"/>
          <w:szCs w:val="24"/>
        </w:rPr>
        <w:t>absolute and relative error</w:t>
      </w:r>
      <w:r w:rsidR="00C4119A">
        <w:rPr>
          <w:rFonts w:ascii="Arial" w:eastAsia="Times New Roman" w:hAnsi="Arial" w:cs="Arial"/>
          <w:sz w:val="24"/>
          <w:szCs w:val="24"/>
        </w:rPr>
        <w:t>s</w:t>
      </w:r>
      <w:r w:rsidR="005A3644" w:rsidRPr="00C42B54">
        <w:rPr>
          <w:rFonts w:ascii="Arial" w:eastAsia="Times New Roman" w:hAnsi="Arial" w:cs="Arial"/>
          <w:sz w:val="24"/>
          <w:szCs w:val="24"/>
        </w:rPr>
        <w:t xml:space="preserve"> </w:t>
      </w:r>
      <w:r w:rsidR="005A3644">
        <w:rPr>
          <w:rFonts w:ascii="Arial" w:eastAsia="Times New Roman" w:hAnsi="Arial" w:cs="Arial"/>
          <w:sz w:val="24"/>
          <w:szCs w:val="24"/>
        </w:rPr>
        <w:t>of</w:t>
      </w:r>
      <w:r w:rsidR="005A3644" w:rsidRPr="00C42B54">
        <w:rPr>
          <w:rFonts w:ascii="Arial" w:eastAsia="Times New Roman" w:hAnsi="Arial" w:cs="Arial"/>
          <w:sz w:val="24"/>
          <w:szCs w:val="24"/>
        </w:rPr>
        <w:t xml:space="preserve"> 71</w:t>
      </w:r>
      <w:r w:rsidR="00257504">
        <w:rPr>
          <w:rFonts w:ascii="Arial" w:eastAsia="Times New Roman" w:hAnsi="Arial" w:cs="Arial"/>
          <w:sz w:val="24"/>
          <w:szCs w:val="24"/>
        </w:rPr>
        <w:t>.0</w:t>
      </w:r>
      <w:r w:rsidR="005A3644" w:rsidRPr="00C42B54">
        <w:rPr>
          <w:rFonts w:ascii="Arial" w:eastAsia="Times New Roman" w:hAnsi="Arial" w:cs="Arial"/>
          <w:sz w:val="24"/>
          <w:szCs w:val="24"/>
        </w:rPr>
        <w:t xml:space="preserve"> and 1.7</w:t>
      </w:r>
      <w:r w:rsidR="005A3644">
        <w:rPr>
          <w:rFonts w:ascii="Arial" w:eastAsia="Times New Roman" w:hAnsi="Arial" w:cs="Arial"/>
          <w:sz w:val="24"/>
          <w:szCs w:val="24"/>
        </w:rPr>
        <w:t xml:space="preserve"> per</w:t>
      </w:r>
      <w:del w:id="31" w:author="Nangia, Vinay (ICARDA)" w:date="2015-10-16T22:43:00Z">
        <w:r w:rsidR="005A3644" w:rsidDel="0062622E">
          <w:rPr>
            <w:rFonts w:ascii="Arial" w:eastAsia="Times New Roman" w:hAnsi="Arial" w:cs="Arial"/>
            <w:sz w:val="24"/>
            <w:szCs w:val="24"/>
          </w:rPr>
          <w:delText xml:space="preserve"> </w:delText>
        </w:r>
      </w:del>
      <w:r w:rsidR="005A3644">
        <w:rPr>
          <w:rFonts w:ascii="Arial" w:eastAsia="Times New Roman" w:hAnsi="Arial" w:cs="Arial"/>
          <w:sz w:val="24"/>
          <w:szCs w:val="24"/>
        </w:rPr>
        <w:t>cent, respectively.</w:t>
      </w:r>
    </w:p>
    <w:p w:rsidR="002D7373" w:rsidRDefault="006E4390" w:rsidP="00E23EDE">
      <w:pPr>
        <w:spacing w:before="200" w:after="0" w:line="360" w:lineRule="auto"/>
        <w:ind w:left="810" w:hanging="810"/>
        <w:jc w:val="both"/>
        <w:rPr>
          <w:rFonts w:ascii="Arial" w:hAnsi="Arial" w:cs="Arial"/>
          <w:sz w:val="24"/>
          <w:szCs w:val="24"/>
        </w:rPr>
      </w:pPr>
      <w:r>
        <w:rPr>
          <w:rFonts w:ascii="Arial" w:hAnsi="Arial" w:cs="Arial"/>
          <w:sz w:val="24"/>
          <w:szCs w:val="24"/>
        </w:rPr>
        <w:t>6.</w:t>
      </w:r>
      <w:r w:rsidR="00767E25">
        <w:rPr>
          <w:rFonts w:ascii="Arial" w:hAnsi="Arial" w:cs="Arial"/>
          <w:sz w:val="24"/>
          <w:szCs w:val="24"/>
        </w:rPr>
        <w:t>7</w:t>
      </w:r>
      <w:r w:rsidR="002B4B17">
        <w:rPr>
          <w:rFonts w:ascii="Arial" w:hAnsi="Arial" w:cs="Arial"/>
          <w:sz w:val="24"/>
          <w:szCs w:val="24"/>
        </w:rPr>
        <w:t>.</w:t>
      </w:r>
      <w:r w:rsidR="00381DD9">
        <w:rPr>
          <w:rFonts w:ascii="Arial" w:hAnsi="Arial" w:cs="Arial"/>
          <w:sz w:val="24"/>
          <w:szCs w:val="24"/>
        </w:rPr>
        <w:t>3</w:t>
      </w:r>
      <w:r w:rsidR="004116DE">
        <w:rPr>
          <w:rFonts w:ascii="Arial" w:hAnsi="Arial" w:cs="Arial"/>
          <w:sz w:val="24"/>
          <w:szCs w:val="24"/>
        </w:rPr>
        <w:tab/>
      </w:r>
      <w:r w:rsidR="00C42B54" w:rsidRPr="00C42B54">
        <w:rPr>
          <w:rFonts w:ascii="Arial" w:eastAsia="Times New Roman" w:hAnsi="Arial" w:cs="Arial"/>
          <w:sz w:val="24"/>
          <w:szCs w:val="24"/>
        </w:rPr>
        <w:t xml:space="preserve">The </w:t>
      </w:r>
      <w:r w:rsidR="0004159E">
        <w:rPr>
          <w:rFonts w:ascii="Arial" w:hAnsi="Arial" w:cs="Arial"/>
          <w:sz w:val="24"/>
          <w:szCs w:val="24"/>
        </w:rPr>
        <w:t xml:space="preserve">simulated </w:t>
      </w:r>
      <w:r w:rsidR="00C42B54" w:rsidRPr="00C42B54">
        <w:rPr>
          <w:rFonts w:ascii="Arial" w:eastAsia="Times New Roman" w:hAnsi="Arial" w:cs="Arial"/>
          <w:sz w:val="24"/>
          <w:szCs w:val="24"/>
        </w:rPr>
        <w:t>N-uptake (40.2 kg ha</w:t>
      </w:r>
      <w:r w:rsidR="00C42B54" w:rsidRPr="00C42B54">
        <w:rPr>
          <w:rFonts w:ascii="Arial" w:eastAsia="Times New Roman" w:hAnsi="Arial" w:cs="Arial"/>
          <w:sz w:val="24"/>
          <w:szCs w:val="24"/>
          <w:vertAlign w:val="superscript"/>
        </w:rPr>
        <w:t>-1</w:t>
      </w:r>
      <w:r w:rsidR="00C42B54" w:rsidRPr="00C42B54">
        <w:rPr>
          <w:rFonts w:ascii="Arial" w:eastAsia="Times New Roman" w:hAnsi="Arial" w:cs="Arial"/>
          <w:sz w:val="24"/>
          <w:szCs w:val="24"/>
        </w:rPr>
        <w:t>)</w:t>
      </w:r>
      <w:r w:rsidR="00C42B54">
        <w:rPr>
          <w:rFonts w:ascii="Arial" w:eastAsia="Times New Roman" w:hAnsi="Arial" w:cs="Arial"/>
          <w:sz w:val="24"/>
          <w:szCs w:val="24"/>
        </w:rPr>
        <w:t xml:space="preserve"> of clusterbean </w:t>
      </w:r>
      <w:r w:rsidR="00C42B54" w:rsidRPr="00C42B54">
        <w:rPr>
          <w:rFonts w:ascii="Arial" w:eastAsia="Times New Roman" w:hAnsi="Arial" w:cs="Arial"/>
          <w:sz w:val="24"/>
          <w:szCs w:val="24"/>
        </w:rPr>
        <w:t xml:space="preserve">was </w:t>
      </w:r>
      <w:r w:rsidR="00577CD8">
        <w:rPr>
          <w:rFonts w:ascii="Arial" w:eastAsia="Times New Roman" w:hAnsi="Arial" w:cs="Arial"/>
          <w:sz w:val="24"/>
          <w:szCs w:val="24"/>
        </w:rPr>
        <w:t xml:space="preserve">slightly </w:t>
      </w:r>
      <w:r w:rsidR="00C42B54" w:rsidRPr="00C42B54">
        <w:rPr>
          <w:rFonts w:ascii="Arial" w:eastAsia="Times New Roman" w:hAnsi="Arial" w:cs="Arial"/>
          <w:sz w:val="24"/>
          <w:szCs w:val="24"/>
        </w:rPr>
        <w:t>lower than observed N-uptake (47.3 kg ha</w:t>
      </w:r>
      <w:r w:rsidR="00C42B54" w:rsidRPr="00C42B54">
        <w:rPr>
          <w:rFonts w:ascii="Arial" w:eastAsia="Times New Roman" w:hAnsi="Arial" w:cs="Arial"/>
          <w:sz w:val="24"/>
          <w:szCs w:val="24"/>
          <w:vertAlign w:val="superscript"/>
        </w:rPr>
        <w:t>-1</w:t>
      </w:r>
      <w:r w:rsidR="00C42B54" w:rsidRPr="00C42B54">
        <w:rPr>
          <w:rFonts w:ascii="Arial" w:eastAsia="Times New Roman" w:hAnsi="Arial" w:cs="Arial"/>
          <w:sz w:val="24"/>
          <w:szCs w:val="24"/>
        </w:rPr>
        <w:t>) with absolute and relative error</w:t>
      </w:r>
      <w:r w:rsidR="00C4119A">
        <w:rPr>
          <w:rFonts w:ascii="Arial" w:eastAsia="Times New Roman" w:hAnsi="Arial" w:cs="Arial"/>
          <w:sz w:val="24"/>
          <w:szCs w:val="24"/>
        </w:rPr>
        <w:t>s</w:t>
      </w:r>
      <w:r w:rsidR="00C42B54" w:rsidRPr="00C42B54">
        <w:rPr>
          <w:rFonts w:ascii="Arial" w:eastAsia="Times New Roman" w:hAnsi="Arial" w:cs="Arial"/>
          <w:sz w:val="24"/>
          <w:szCs w:val="24"/>
        </w:rPr>
        <w:t xml:space="preserve"> of 7.1 and 15.0</w:t>
      </w:r>
      <w:r w:rsidR="00381DD9">
        <w:rPr>
          <w:rFonts w:ascii="Arial" w:eastAsia="Times New Roman" w:hAnsi="Arial" w:cs="Arial"/>
          <w:sz w:val="24"/>
          <w:szCs w:val="24"/>
        </w:rPr>
        <w:t xml:space="preserve"> per</w:t>
      </w:r>
      <w:del w:id="32" w:author="Nangia, Vinay (ICARDA)" w:date="2015-10-16T22:43:00Z">
        <w:r w:rsidR="00381DD9" w:rsidDel="0062622E">
          <w:rPr>
            <w:rFonts w:ascii="Arial" w:eastAsia="Times New Roman" w:hAnsi="Arial" w:cs="Arial"/>
            <w:sz w:val="24"/>
            <w:szCs w:val="24"/>
          </w:rPr>
          <w:delText xml:space="preserve"> </w:delText>
        </w:r>
      </w:del>
      <w:r w:rsidR="00381DD9">
        <w:rPr>
          <w:rFonts w:ascii="Arial" w:eastAsia="Times New Roman" w:hAnsi="Arial" w:cs="Arial"/>
          <w:sz w:val="24"/>
          <w:szCs w:val="24"/>
        </w:rPr>
        <w:t>cent</w:t>
      </w:r>
      <w:r w:rsidR="00577CD8">
        <w:rPr>
          <w:rFonts w:ascii="Arial" w:eastAsia="Times New Roman" w:hAnsi="Arial" w:cs="Arial"/>
          <w:sz w:val="24"/>
          <w:szCs w:val="24"/>
        </w:rPr>
        <w:t xml:space="preserve">. </w:t>
      </w:r>
    </w:p>
    <w:p w:rsidR="00261FE5" w:rsidRDefault="00767E25" w:rsidP="00261FE5">
      <w:pPr>
        <w:tabs>
          <w:tab w:val="left" w:pos="1020"/>
        </w:tabs>
        <w:spacing w:before="200" w:after="0" w:line="360" w:lineRule="auto"/>
        <w:ind w:left="810" w:hanging="810"/>
        <w:jc w:val="both"/>
        <w:rPr>
          <w:rFonts w:ascii="Arial" w:hAnsi="Arial" w:cs="Arial"/>
          <w:sz w:val="24"/>
        </w:rPr>
      </w:pPr>
      <w:r>
        <w:rPr>
          <w:rFonts w:ascii="Arial" w:hAnsi="Arial" w:cs="Arial"/>
          <w:sz w:val="24"/>
          <w:szCs w:val="24"/>
        </w:rPr>
        <w:lastRenderedPageBreak/>
        <w:t>6.7.</w:t>
      </w:r>
      <w:r w:rsidR="00381DD9">
        <w:rPr>
          <w:rFonts w:ascii="Arial" w:hAnsi="Arial" w:cs="Arial"/>
          <w:sz w:val="24"/>
          <w:szCs w:val="24"/>
        </w:rPr>
        <w:t>4</w:t>
      </w:r>
      <w:r w:rsidR="00261FE5">
        <w:rPr>
          <w:rFonts w:ascii="Arial" w:hAnsi="Arial" w:cs="Arial"/>
          <w:sz w:val="24"/>
          <w:szCs w:val="24"/>
        </w:rPr>
        <w:tab/>
      </w:r>
      <w:r w:rsidR="00261FE5" w:rsidRPr="00661AC1">
        <w:rPr>
          <w:rFonts w:ascii="Arial" w:hAnsi="Arial" w:cs="Arial"/>
          <w:sz w:val="24"/>
          <w:szCs w:val="24"/>
        </w:rPr>
        <w:t xml:space="preserve">The RMSE </w:t>
      </w:r>
      <w:r w:rsidR="004955C0">
        <w:rPr>
          <w:rFonts w:ascii="Arial" w:hAnsi="Arial" w:cs="Arial"/>
          <w:sz w:val="24"/>
          <w:szCs w:val="24"/>
        </w:rPr>
        <w:t xml:space="preserve">values </w:t>
      </w:r>
      <w:r w:rsidR="00261FE5" w:rsidRPr="00661AC1">
        <w:rPr>
          <w:rFonts w:ascii="Arial" w:hAnsi="Arial" w:cs="Arial"/>
          <w:sz w:val="24"/>
          <w:szCs w:val="24"/>
        </w:rPr>
        <w:t xml:space="preserve">of soil moisture content </w:t>
      </w:r>
      <w:r w:rsidR="00381DD9">
        <w:rPr>
          <w:rFonts w:ascii="Arial" w:hAnsi="Arial" w:cs="Arial"/>
          <w:sz w:val="24"/>
          <w:szCs w:val="24"/>
        </w:rPr>
        <w:t>for</w:t>
      </w:r>
      <w:r w:rsidR="00261FE5" w:rsidRPr="00661AC1">
        <w:rPr>
          <w:rFonts w:ascii="Arial" w:hAnsi="Arial" w:cs="Arial"/>
          <w:sz w:val="24"/>
          <w:szCs w:val="24"/>
        </w:rPr>
        <w:t xml:space="preserve"> </w:t>
      </w:r>
      <w:r w:rsidR="00661AC1" w:rsidRPr="00661AC1">
        <w:rPr>
          <w:rFonts w:ascii="Arial" w:hAnsi="Arial" w:cs="Arial"/>
          <w:sz w:val="24"/>
          <w:szCs w:val="24"/>
        </w:rPr>
        <w:t>clusterbean</w:t>
      </w:r>
      <w:r w:rsidR="00261FE5" w:rsidRPr="00661AC1">
        <w:rPr>
          <w:rFonts w:ascii="Arial" w:hAnsi="Arial" w:cs="Arial"/>
          <w:sz w:val="24"/>
          <w:szCs w:val="24"/>
        </w:rPr>
        <w:t xml:space="preserve"> field ranged from 0.0</w:t>
      </w:r>
      <w:r w:rsidR="00661AC1" w:rsidRPr="00661AC1">
        <w:rPr>
          <w:rFonts w:ascii="Arial" w:hAnsi="Arial" w:cs="Arial"/>
          <w:sz w:val="24"/>
          <w:szCs w:val="24"/>
        </w:rPr>
        <w:t>183</w:t>
      </w:r>
      <w:r w:rsidR="00261FE5" w:rsidRPr="00661AC1">
        <w:rPr>
          <w:rFonts w:ascii="Arial" w:hAnsi="Arial" w:cs="Arial"/>
          <w:sz w:val="24"/>
          <w:szCs w:val="24"/>
        </w:rPr>
        <w:t xml:space="preserve"> to 0.0</w:t>
      </w:r>
      <w:r w:rsidR="00661AC1" w:rsidRPr="00661AC1">
        <w:rPr>
          <w:rFonts w:ascii="Arial" w:hAnsi="Arial" w:cs="Arial"/>
          <w:sz w:val="24"/>
          <w:szCs w:val="24"/>
        </w:rPr>
        <w:t>445</w:t>
      </w:r>
      <w:r w:rsidR="00261FE5" w:rsidRPr="00661AC1">
        <w:rPr>
          <w:rFonts w:ascii="Arial" w:hAnsi="Arial" w:cs="Arial"/>
          <w:sz w:val="24"/>
          <w:szCs w:val="24"/>
        </w:rPr>
        <w:t xml:space="preserve">. </w:t>
      </w:r>
      <w:r w:rsidR="00096ACA">
        <w:rPr>
          <w:rFonts w:ascii="Arial" w:hAnsi="Arial" w:cs="Arial"/>
          <w:sz w:val="24"/>
          <w:szCs w:val="24"/>
        </w:rPr>
        <w:t xml:space="preserve">Simulated </w:t>
      </w:r>
      <w:r w:rsidR="00661AC1" w:rsidRPr="00661AC1">
        <w:rPr>
          <w:rFonts w:ascii="Arial" w:eastAsia="Times New Roman" w:hAnsi="Arial" w:cs="Arial"/>
          <w:sz w:val="24"/>
          <w:szCs w:val="24"/>
        </w:rPr>
        <w:t>value</w:t>
      </w:r>
      <w:r w:rsidR="0060532A">
        <w:rPr>
          <w:rFonts w:ascii="Arial" w:eastAsia="Times New Roman" w:hAnsi="Arial" w:cs="Arial"/>
          <w:sz w:val="24"/>
          <w:szCs w:val="24"/>
        </w:rPr>
        <w:t>s</w:t>
      </w:r>
      <w:r w:rsidR="00661AC1" w:rsidRPr="00661AC1">
        <w:rPr>
          <w:rFonts w:ascii="Arial" w:eastAsia="Times New Roman" w:hAnsi="Arial" w:cs="Arial"/>
          <w:sz w:val="24"/>
          <w:szCs w:val="24"/>
        </w:rPr>
        <w:t xml:space="preserve"> of moisture content </w:t>
      </w:r>
      <w:r w:rsidR="00096ACA">
        <w:rPr>
          <w:rFonts w:ascii="Arial" w:eastAsia="Times New Roman" w:hAnsi="Arial" w:cs="Arial"/>
          <w:sz w:val="24"/>
          <w:szCs w:val="24"/>
        </w:rPr>
        <w:t>matched</w:t>
      </w:r>
      <w:r w:rsidR="00661AC1" w:rsidRPr="00661AC1">
        <w:rPr>
          <w:rFonts w:ascii="Arial" w:eastAsia="Times New Roman" w:hAnsi="Arial" w:cs="Arial"/>
          <w:sz w:val="24"/>
          <w:szCs w:val="24"/>
        </w:rPr>
        <w:t xml:space="preserve"> well with observed values in </w:t>
      </w:r>
      <w:r w:rsidR="00096ACA">
        <w:rPr>
          <w:rFonts w:ascii="Arial" w:eastAsia="Times New Roman" w:hAnsi="Arial" w:cs="Arial"/>
          <w:sz w:val="24"/>
          <w:szCs w:val="24"/>
        </w:rPr>
        <w:t>most of the layers up to 100 cm</w:t>
      </w:r>
      <w:r w:rsidR="00661AC1" w:rsidRPr="00661AC1">
        <w:rPr>
          <w:rFonts w:ascii="Arial" w:eastAsia="Times New Roman" w:hAnsi="Arial" w:cs="Arial"/>
          <w:sz w:val="24"/>
          <w:szCs w:val="24"/>
        </w:rPr>
        <w:t xml:space="preserve"> </w:t>
      </w:r>
      <w:r w:rsidR="001B18AA">
        <w:rPr>
          <w:rFonts w:ascii="Arial" w:eastAsia="Times New Roman" w:hAnsi="Arial" w:cs="Arial"/>
          <w:sz w:val="24"/>
          <w:szCs w:val="24"/>
        </w:rPr>
        <w:t>with</w:t>
      </w:r>
      <w:r w:rsidR="00661AC1" w:rsidRPr="00661AC1">
        <w:rPr>
          <w:rFonts w:ascii="Arial" w:eastAsia="Times New Roman" w:hAnsi="Arial" w:cs="Arial"/>
          <w:sz w:val="24"/>
          <w:szCs w:val="24"/>
        </w:rPr>
        <w:t xml:space="preserve"> index of agreement </w:t>
      </w:r>
      <w:r w:rsidR="001B18AA">
        <w:rPr>
          <w:rFonts w:ascii="Arial" w:eastAsia="Times New Roman" w:hAnsi="Arial" w:cs="Arial"/>
          <w:sz w:val="24"/>
          <w:szCs w:val="24"/>
        </w:rPr>
        <w:t>of</w:t>
      </w:r>
      <w:r w:rsidR="00661AC1" w:rsidRPr="00661AC1">
        <w:rPr>
          <w:rFonts w:ascii="Arial" w:eastAsia="Times New Roman" w:hAnsi="Arial" w:cs="Arial"/>
          <w:sz w:val="24"/>
          <w:szCs w:val="24"/>
        </w:rPr>
        <w:t xml:space="preserve"> 0.8</w:t>
      </w:r>
      <w:r w:rsidR="00096ACA">
        <w:rPr>
          <w:rFonts w:ascii="Arial" w:eastAsia="Times New Roman" w:hAnsi="Arial" w:cs="Arial"/>
          <w:sz w:val="24"/>
          <w:szCs w:val="24"/>
        </w:rPr>
        <w:t>7</w:t>
      </w:r>
      <w:r w:rsidR="00661AC1" w:rsidRPr="00661AC1">
        <w:rPr>
          <w:rFonts w:ascii="Arial" w:eastAsia="Times New Roman" w:hAnsi="Arial" w:cs="Arial"/>
          <w:sz w:val="24"/>
          <w:szCs w:val="24"/>
        </w:rPr>
        <w:t xml:space="preserve"> </w:t>
      </w:r>
      <w:r w:rsidR="004955C0">
        <w:rPr>
          <w:rFonts w:ascii="Arial" w:eastAsia="Times New Roman" w:hAnsi="Arial" w:cs="Arial"/>
          <w:sz w:val="24"/>
          <w:szCs w:val="24"/>
        </w:rPr>
        <w:t>for</w:t>
      </w:r>
      <w:r w:rsidR="00661AC1" w:rsidRPr="00661AC1">
        <w:rPr>
          <w:rFonts w:ascii="Arial" w:eastAsia="Times New Roman" w:hAnsi="Arial" w:cs="Arial"/>
          <w:sz w:val="24"/>
          <w:szCs w:val="24"/>
        </w:rPr>
        <w:t xml:space="preserve"> soil </w:t>
      </w:r>
      <w:r w:rsidR="00096ACA">
        <w:rPr>
          <w:rFonts w:ascii="Arial" w:eastAsia="Times New Roman" w:hAnsi="Arial" w:cs="Arial"/>
          <w:sz w:val="24"/>
          <w:szCs w:val="24"/>
        </w:rPr>
        <w:t>depth</w:t>
      </w:r>
      <w:r w:rsidR="00661AC1" w:rsidRPr="00661AC1">
        <w:rPr>
          <w:rFonts w:ascii="Arial" w:eastAsia="Times New Roman" w:hAnsi="Arial" w:cs="Arial"/>
          <w:sz w:val="24"/>
          <w:szCs w:val="24"/>
        </w:rPr>
        <w:t xml:space="preserve"> of </w:t>
      </w:r>
      <w:r w:rsidR="00E23EDE">
        <w:rPr>
          <w:rFonts w:ascii="Arial" w:eastAsia="Times New Roman" w:hAnsi="Arial" w:cs="Arial"/>
          <w:sz w:val="24"/>
          <w:szCs w:val="24"/>
        </w:rPr>
        <w:t xml:space="preserve">0-100 </w:t>
      </w:r>
      <w:r w:rsidR="00661AC1" w:rsidRPr="00661AC1">
        <w:rPr>
          <w:rFonts w:ascii="Arial" w:eastAsia="Times New Roman" w:hAnsi="Arial" w:cs="Arial"/>
          <w:sz w:val="24"/>
          <w:szCs w:val="24"/>
        </w:rPr>
        <w:t>cm</w:t>
      </w:r>
      <w:r w:rsidR="00261FE5" w:rsidRPr="00661AC1">
        <w:rPr>
          <w:rFonts w:ascii="Arial" w:hAnsi="Arial" w:cs="Arial"/>
          <w:sz w:val="24"/>
        </w:rPr>
        <w:t>.</w:t>
      </w:r>
      <w:r>
        <w:rPr>
          <w:rFonts w:ascii="Arial" w:hAnsi="Arial" w:cs="Arial"/>
          <w:sz w:val="24"/>
        </w:rPr>
        <w:t xml:space="preserve"> </w:t>
      </w:r>
    </w:p>
    <w:p w:rsidR="00767E25" w:rsidRDefault="00381DD9" w:rsidP="00261FE5">
      <w:pPr>
        <w:tabs>
          <w:tab w:val="left" w:pos="1020"/>
        </w:tabs>
        <w:spacing w:before="200" w:after="0" w:line="360" w:lineRule="auto"/>
        <w:ind w:left="810" w:hanging="810"/>
        <w:jc w:val="both"/>
        <w:rPr>
          <w:rFonts w:ascii="Arial" w:hAnsi="Arial" w:cs="Arial"/>
          <w:sz w:val="24"/>
          <w:szCs w:val="24"/>
        </w:rPr>
      </w:pPr>
      <w:r>
        <w:rPr>
          <w:rFonts w:ascii="Arial" w:hAnsi="Arial" w:cs="Arial"/>
          <w:sz w:val="24"/>
        </w:rPr>
        <w:t>6.7.5</w:t>
      </w:r>
      <w:r w:rsidR="002101D9">
        <w:rPr>
          <w:rFonts w:ascii="Arial" w:hAnsi="Arial" w:cs="Arial"/>
          <w:sz w:val="24"/>
        </w:rPr>
        <w:tab/>
      </w:r>
      <w:r w:rsidR="002101D9">
        <w:rPr>
          <w:rFonts w:ascii="Arial" w:hAnsi="Arial" w:cs="Arial"/>
          <w:sz w:val="24"/>
          <w:szCs w:val="24"/>
        </w:rPr>
        <w:t>S</w:t>
      </w:r>
      <w:r w:rsidR="002101D9" w:rsidRPr="002101D9">
        <w:rPr>
          <w:rFonts w:ascii="Arial" w:eastAsia="Times New Roman" w:hAnsi="Arial" w:cs="Arial"/>
          <w:sz w:val="24"/>
          <w:szCs w:val="24"/>
        </w:rPr>
        <w:t xml:space="preserve">imulated </w:t>
      </w:r>
      <w:r w:rsidR="00ED6CC2">
        <w:rPr>
          <w:rFonts w:ascii="Arial" w:eastAsia="Times New Roman" w:hAnsi="Arial" w:cs="Arial"/>
          <w:sz w:val="24"/>
          <w:szCs w:val="24"/>
        </w:rPr>
        <w:t xml:space="preserve">values of </w:t>
      </w:r>
      <w:r w:rsidR="002101D9" w:rsidRPr="002101D9">
        <w:rPr>
          <w:rFonts w:ascii="Arial" w:eastAsia="Times New Roman" w:hAnsi="Arial" w:cs="Arial"/>
          <w:sz w:val="24"/>
          <w:szCs w:val="24"/>
        </w:rPr>
        <w:t xml:space="preserve">GAI </w:t>
      </w:r>
      <w:r w:rsidR="00ED6CC2">
        <w:rPr>
          <w:rFonts w:ascii="Arial" w:hAnsi="Arial" w:cs="Arial"/>
          <w:sz w:val="24"/>
          <w:szCs w:val="24"/>
        </w:rPr>
        <w:t>for</w:t>
      </w:r>
      <w:r w:rsidR="002101D9">
        <w:rPr>
          <w:rFonts w:ascii="Arial" w:hAnsi="Arial" w:cs="Arial"/>
          <w:sz w:val="24"/>
          <w:szCs w:val="24"/>
        </w:rPr>
        <w:t xml:space="preserve"> groundnut </w:t>
      </w:r>
      <w:r w:rsidR="002101D9" w:rsidRPr="002101D9">
        <w:rPr>
          <w:rFonts w:ascii="Arial" w:eastAsia="Times New Roman" w:hAnsi="Arial" w:cs="Arial"/>
          <w:sz w:val="24"/>
          <w:szCs w:val="24"/>
        </w:rPr>
        <w:t xml:space="preserve">at different growth stages matched well with the observed GAI </w:t>
      </w:r>
      <w:r w:rsidR="00623F72">
        <w:rPr>
          <w:rFonts w:ascii="Arial" w:eastAsia="Times New Roman" w:hAnsi="Arial" w:cs="Arial"/>
          <w:sz w:val="24"/>
          <w:szCs w:val="24"/>
        </w:rPr>
        <w:t xml:space="preserve">with </w:t>
      </w:r>
      <w:r w:rsidR="002101D9" w:rsidRPr="002101D9">
        <w:rPr>
          <w:rFonts w:ascii="Arial" w:eastAsia="Times New Roman" w:hAnsi="Arial" w:cs="Arial"/>
          <w:sz w:val="24"/>
          <w:szCs w:val="24"/>
        </w:rPr>
        <w:t>RMSE of 0.241</w:t>
      </w:r>
      <w:r w:rsidR="00577CD8">
        <w:rPr>
          <w:rFonts w:ascii="Arial" w:eastAsia="Times New Roman" w:hAnsi="Arial" w:cs="Arial"/>
          <w:sz w:val="24"/>
          <w:szCs w:val="24"/>
        </w:rPr>
        <w:t>0</w:t>
      </w:r>
      <w:r w:rsidR="002101D9" w:rsidRPr="002101D9">
        <w:rPr>
          <w:rFonts w:ascii="Arial" w:eastAsia="Times New Roman" w:hAnsi="Arial" w:cs="Arial"/>
          <w:sz w:val="24"/>
          <w:szCs w:val="24"/>
        </w:rPr>
        <w:t>.</w:t>
      </w:r>
    </w:p>
    <w:p w:rsidR="002D7373" w:rsidRDefault="002D7373" w:rsidP="002D7373">
      <w:pPr>
        <w:spacing w:before="200" w:after="0" w:line="360" w:lineRule="auto"/>
        <w:ind w:left="851" w:hanging="851"/>
        <w:jc w:val="both"/>
        <w:rPr>
          <w:rFonts w:ascii="Arial" w:hAnsi="Arial" w:cs="Arial"/>
          <w:sz w:val="24"/>
          <w:szCs w:val="24"/>
        </w:rPr>
      </w:pPr>
      <w:r>
        <w:rPr>
          <w:rFonts w:ascii="Arial" w:hAnsi="Arial" w:cs="Arial"/>
          <w:sz w:val="24"/>
          <w:szCs w:val="24"/>
        </w:rPr>
        <w:t>6.</w:t>
      </w:r>
      <w:r w:rsidR="00767E25">
        <w:rPr>
          <w:rFonts w:ascii="Arial" w:hAnsi="Arial" w:cs="Arial"/>
          <w:sz w:val="24"/>
          <w:szCs w:val="24"/>
        </w:rPr>
        <w:t>7</w:t>
      </w:r>
      <w:r>
        <w:rPr>
          <w:rFonts w:ascii="Arial" w:hAnsi="Arial" w:cs="Arial"/>
          <w:sz w:val="24"/>
          <w:szCs w:val="24"/>
        </w:rPr>
        <w:t>.</w:t>
      </w:r>
      <w:r w:rsidR="00381DD9">
        <w:rPr>
          <w:rFonts w:ascii="Arial" w:hAnsi="Arial" w:cs="Arial"/>
          <w:sz w:val="24"/>
          <w:szCs w:val="24"/>
        </w:rPr>
        <w:t>6</w:t>
      </w:r>
      <w:r w:rsidR="004116DE">
        <w:rPr>
          <w:rFonts w:ascii="Arial" w:hAnsi="Arial" w:cs="Arial"/>
          <w:sz w:val="24"/>
          <w:szCs w:val="24"/>
        </w:rPr>
        <w:tab/>
      </w:r>
      <w:r w:rsidR="00096ACA">
        <w:rPr>
          <w:rFonts w:ascii="Arial" w:hAnsi="Arial" w:cs="Arial"/>
          <w:sz w:val="24"/>
          <w:szCs w:val="24"/>
        </w:rPr>
        <w:t>Simulated seed</w:t>
      </w:r>
      <w:r w:rsidR="00851356">
        <w:rPr>
          <w:rFonts w:ascii="Arial" w:hAnsi="Arial" w:cs="Arial"/>
          <w:sz w:val="24"/>
          <w:szCs w:val="24"/>
        </w:rPr>
        <w:t xml:space="preserve"> </w:t>
      </w:r>
      <w:r w:rsidR="00F363E3">
        <w:rPr>
          <w:rFonts w:ascii="Arial" w:hAnsi="Arial" w:cs="Arial"/>
          <w:sz w:val="24"/>
          <w:szCs w:val="24"/>
        </w:rPr>
        <w:t xml:space="preserve">yield </w:t>
      </w:r>
      <w:r w:rsidR="00F363E3" w:rsidRPr="00F363E3">
        <w:rPr>
          <w:rFonts w:ascii="Arial" w:eastAsia="Times New Roman" w:hAnsi="Arial" w:cs="Arial"/>
          <w:sz w:val="24"/>
          <w:szCs w:val="24"/>
        </w:rPr>
        <w:t>(2942 kg ha</w:t>
      </w:r>
      <w:r w:rsidR="00F363E3" w:rsidRPr="00F363E3">
        <w:rPr>
          <w:rFonts w:ascii="Arial" w:eastAsia="Times New Roman" w:hAnsi="Arial" w:cs="Arial"/>
          <w:sz w:val="24"/>
          <w:szCs w:val="24"/>
          <w:vertAlign w:val="superscript"/>
        </w:rPr>
        <w:t>-1</w:t>
      </w:r>
      <w:r w:rsidR="00F363E3" w:rsidRPr="00F363E3">
        <w:rPr>
          <w:rFonts w:ascii="Arial" w:eastAsia="Times New Roman" w:hAnsi="Arial" w:cs="Arial"/>
          <w:sz w:val="24"/>
          <w:szCs w:val="24"/>
        </w:rPr>
        <w:t xml:space="preserve">) of groundnut </w:t>
      </w:r>
      <w:r w:rsidR="00623F72">
        <w:rPr>
          <w:rFonts w:ascii="Arial" w:eastAsia="Times New Roman" w:hAnsi="Arial" w:cs="Arial"/>
          <w:sz w:val="24"/>
          <w:szCs w:val="24"/>
        </w:rPr>
        <w:t>was in good</w:t>
      </w:r>
      <w:r w:rsidR="00F363E3" w:rsidRPr="00F363E3">
        <w:rPr>
          <w:rFonts w:ascii="Arial" w:eastAsia="Times New Roman" w:hAnsi="Arial" w:cs="Arial"/>
          <w:sz w:val="24"/>
          <w:szCs w:val="24"/>
        </w:rPr>
        <w:t xml:space="preserve"> agree</w:t>
      </w:r>
      <w:r w:rsidR="00623F72">
        <w:rPr>
          <w:rFonts w:ascii="Arial" w:eastAsia="Times New Roman" w:hAnsi="Arial" w:cs="Arial"/>
          <w:sz w:val="24"/>
          <w:szCs w:val="24"/>
        </w:rPr>
        <w:t>ment</w:t>
      </w:r>
      <w:r w:rsidR="00F363E3" w:rsidRPr="00F363E3">
        <w:rPr>
          <w:rFonts w:ascii="Arial" w:eastAsia="Times New Roman" w:hAnsi="Arial" w:cs="Arial"/>
          <w:sz w:val="24"/>
          <w:szCs w:val="24"/>
        </w:rPr>
        <w:t xml:space="preserve"> to the observed yield of 2856 kg ha</w:t>
      </w:r>
      <w:r w:rsidR="00F363E3" w:rsidRPr="00F363E3">
        <w:rPr>
          <w:rFonts w:ascii="Arial" w:eastAsia="Times New Roman" w:hAnsi="Arial" w:cs="Arial"/>
          <w:sz w:val="24"/>
          <w:szCs w:val="24"/>
          <w:vertAlign w:val="superscript"/>
        </w:rPr>
        <w:t>-1</w:t>
      </w:r>
      <w:r w:rsidR="00623F72">
        <w:rPr>
          <w:rFonts w:ascii="Arial" w:eastAsia="Times New Roman" w:hAnsi="Arial" w:cs="Arial"/>
          <w:sz w:val="24"/>
          <w:szCs w:val="24"/>
          <w:vertAlign w:val="superscript"/>
        </w:rPr>
        <w:t xml:space="preserve"> </w:t>
      </w:r>
      <w:r w:rsidR="00623F72">
        <w:rPr>
          <w:rFonts w:ascii="Arial" w:eastAsia="Times New Roman" w:hAnsi="Arial" w:cs="Arial"/>
          <w:sz w:val="24"/>
          <w:szCs w:val="24"/>
        </w:rPr>
        <w:t>with</w:t>
      </w:r>
      <w:r w:rsidR="00F363E3" w:rsidRPr="00F363E3">
        <w:rPr>
          <w:rFonts w:ascii="Arial" w:eastAsia="Times New Roman" w:hAnsi="Arial" w:cs="Arial"/>
          <w:sz w:val="24"/>
          <w:szCs w:val="24"/>
        </w:rPr>
        <w:t xml:space="preserve"> absolute and relative error</w:t>
      </w:r>
      <w:r w:rsidR="00F33231">
        <w:rPr>
          <w:rFonts w:ascii="Arial" w:eastAsia="Times New Roman" w:hAnsi="Arial" w:cs="Arial"/>
          <w:sz w:val="24"/>
          <w:szCs w:val="24"/>
        </w:rPr>
        <w:t>s</w:t>
      </w:r>
      <w:r w:rsidR="00F363E3" w:rsidRPr="00F363E3">
        <w:rPr>
          <w:rFonts w:ascii="Arial" w:eastAsia="Times New Roman" w:hAnsi="Arial" w:cs="Arial"/>
          <w:sz w:val="24"/>
          <w:szCs w:val="24"/>
        </w:rPr>
        <w:t xml:space="preserve"> </w:t>
      </w:r>
      <w:r w:rsidR="00F33231">
        <w:rPr>
          <w:rFonts w:ascii="Arial" w:eastAsia="Times New Roman" w:hAnsi="Arial" w:cs="Arial"/>
          <w:sz w:val="24"/>
          <w:szCs w:val="24"/>
        </w:rPr>
        <w:t>of</w:t>
      </w:r>
      <w:r w:rsidR="00F363E3" w:rsidRPr="00F363E3">
        <w:rPr>
          <w:rFonts w:ascii="Arial" w:eastAsia="Times New Roman" w:hAnsi="Arial" w:cs="Arial"/>
          <w:sz w:val="24"/>
          <w:szCs w:val="24"/>
        </w:rPr>
        <w:t xml:space="preserve"> 86</w:t>
      </w:r>
      <w:r w:rsidR="00577CD8">
        <w:rPr>
          <w:rFonts w:ascii="Arial" w:eastAsia="Times New Roman" w:hAnsi="Arial" w:cs="Arial"/>
          <w:sz w:val="24"/>
          <w:szCs w:val="24"/>
        </w:rPr>
        <w:t>.0</w:t>
      </w:r>
      <w:r w:rsidR="00F363E3" w:rsidRPr="00F363E3">
        <w:rPr>
          <w:rFonts w:ascii="Arial" w:eastAsia="Times New Roman" w:hAnsi="Arial" w:cs="Arial"/>
          <w:sz w:val="24"/>
          <w:szCs w:val="24"/>
        </w:rPr>
        <w:t xml:space="preserve"> and 3.0</w:t>
      </w:r>
      <w:r w:rsidR="008B5995">
        <w:rPr>
          <w:rFonts w:ascii="Arial" w:eastAsia="Times New Roman" w:hAnsi="Arial" w:cs="Arial"/>
          <w:sz w:val="24"/>
          <w:szCs w:val="24"/>
        </w:rPr>
        <w:t xml:space="preserve"> </w:t>
      </w:r>
      <w:r w:rsidR="00623F72">
        <w:rPr>
          <w:rFonts w:ascii="Arial" w:eastAsia="Times New Roman" w:hAnsi="Arial" w:cs="Arial"/>
          <w:sz w:val="24"/>
          <w:szCs w:val="24"/>
        </w:rPr>
        <w:t>per</w:t>
      </w:r>
      <w:del w:id="33" w:author="Nangia, Vinay (ICARDA)" w:date="2015-10-16T22:44:00Z">
        <w:r w:rsidR="00623F72" w:rsidDel="0062622E">
          <w:rPr>
            <w:rFonts w:ascii="Arial" w:eastAsia="Times New Roman" w:hAnsi="Arial" w:cs="Arial"/>
            <w:sz w:val="24"/>
            <w:szCs w:val="24"/>
          </w:rPr>
          <w:delText xml:space="preserve"> </w:delText>
        </w:r>
      </w:del>
      <w:r w:rsidR="00623F72">
        <w:rPr>
          <w:rFonts w:ascii="Arial" w:eastAsia="Times New Roman" w:hAnsi="Arial" w:cs="Arial"/>
          <w:sz w:val="24"/>
          <w:szCs w:val="24"/>
        </w:rPr>
        <w:t>cent</w:t>
      </w:r>
      <w:r w:rsidR="008B5995">
        <w:rPr>
          <w:rFonts w:ascii="Arial" w:eastAsia="Times New Roman" w:hAnsi="Arial" w:cs="Arial"/>
          <w:sz w:val="24"/>
          <w:szCs w:val="24"/>
        </w:rPr>
        <w:t>, respectively</w:t>
      </w:r>
      <w:r w:rsidR="00F363E3" w:rsidRPr="00F363E3">
        <w:rPr>
          <w:rFonts w:ascii="Arial" w:eastAsia="Times New Roman" w:hAnsi="Arial" w:cs="Arial"/>
          <w:sz w:val="24"/>
          <w:szCs w:val="24"/>
        </w:rPr>
        <w:t>.</w:t>
      </w:r>
      <w:r w:rsidR="00623F72">
        <w:rPr>
          <w:rFonts w:ascii="Arial" w:eastAsia="Times New Roman" w:hAnsi="Arial" w:cs="Arial"/>
          <w:sz w:val="24"/>
          <w:szCs w:val="24"/>
        </w:rPr>
        <w:t xml:space="preserve"> Similarly, t</w:t>
      </w:r>
      <w:r w:rsidR="00623F72" w:rsidRPr="00F363E3">
        <w:rPr>
          <w:rFonts w:ascii="Arial" w:eastAsia="Times New Roman" w:hAnsi="Arial" w:cs="Arial"/>
          <w:sz w:val="24"/>
          <w:szCs w:val="24"/>
        </w:rPr>
        <w:t xml:space="preserve">he observed </w:t>
      </w:r>
      <w:r w:rsidR="00504284">
        <w:rPr>
          <w:rFonts w:ascii="Arial" w:eastAsia="Times New Roman" w:hAnsi="Arial" w:cs="Arial"/>
          <w:sz w:val="24"/>
          <w:szCs w:val="24"/>
        </w:rPr>
        <w:t>AGB</w:t>
      </w:r>
      <w:r w:rsidR="00623F72" w:rsidRPr="00F363E3">
        <w:rPr>
          <w:rFonts w:ascii="Arial" w:eastAsia="Times New Roman" w:hAnsi="Arial" w:cs="Arial"/>
          <w:sz w:val="24"/>
          <w:szCs w:val="24"/>
        </w:rPr>
        <w:t xml:space="preserve"> </w:t>
      </w:r>
      <w:r w:rsidR="00623F72">
        <w:rPr>
          <w:rFonts w:ascii="Arial" w:eastAsia="Times New Roman" w:hAnsi="Arial" w:cs="Arial"/>
          <w:sz w:val="24"/>
          <w:szCs w:val="24"/>
        </w:rPr>
        <w:t xml:space="preserve">of groundnut </w:t>
      </w:r>
      <w:r w:rsidR="00623F72" w:rsidRPr="00F363E3">
        <w:rPr>
          <w:rFonts w:ascii="Arial" w:eastAsia="Times New Roman" w:hAnsi="Arial" w:cs="Arial"/>
          <w:sz w:val="24"/>
          <w:szCs w:val="24"/>
        </w:rPr>
        <w:t>(71</w:t>
      </w:r>
      <w:r w:rsidR="00623F72">
        <w:rPr>
          <w:rFonts w:ascii="Arial" w:eastAsia="Times New Roman" w:hAnsi="Arial" w:cs="Arial"/>
          <w:sz w:val="24"/>
          <w:szCs w:val="24"/>
        </w:rPr>
        <w:t>9</w:t>
      </w:r>
      <w:r w:rsidR="00623F72" w:rsidRPr="00F363E3">
        <w:rPr>
          <w:rFonts w:ascii="Arial" w:eastAsia="Times New Roman" w:hAnsi="Arial" w:cs="Arial"/>
          <w:sz w:val="24"/>
          <w:szCs w:val="24"/>
        </w:rPr>
        <w:t>7 kg ha</w:t>
      </w:r>
      <w:r w:rsidR="00623F72" w:rsidRPr="00F363E3">
        <w:rPr>
          <w:rFonts w:ascii="Arial" w:eastAsia="Times New Roman" w:hAnsi="Arial" w:cs="Arial"/>
          <w:sz w:val="24"/>
          <w:szCs w:val="24"/>
          <w:vertAlign w:val="superscript"/>
        </w:rPr>
        <w:t>-1</w:t>
      </w:r>
      <w:r w:rsidR="00623F72" w:rsidRPr="00F363E3">
        <w:rPr>
          <w:rFonts w:ascii="Arial" w:eastAsia="Times New Roman" w:hAnsi="Arial" w:cs="Arial"/>
          <w:sz w:val="24"/>
          <w:szCs w:val="24"/>
        </w:rPr>
        <w:t xml:space="preserve">) was </w:t>
      </w:r>
      <w:r w:rsidR="00504284">
        <w:rPr>
          <w:rFonts w:ascii="Arial" w:eastAsia="Times New Roman" w:hAnsi="Arial" w:cs="Arial"/>
          <w:sz w:val="24"/>
          <w:szCs w:val="24"/>
        </w:rPr>
        <w:t xml:space="preserve">slightly </w:t>
      </w:r>
      <w:r w:rsidR="00623F72" w:rsidRPr="00F363E3">
        <w:rPr>
          <w:rFonts w:ascii="Arial" w:eastAsia="Times New Roman" w:hAnsi="Arial" w:cs="Arial"/>
          <w:sz w:val="24"/>
          <w:szCs w:val="24"/>
        </w:rPr>
        <w:t xml:space="preserve">lower than </w:t>
      </w:r>
      <w:r w:rsidR="00623F72">
        <w:rPr>
          <w:rFonts w:ascii="Arial" w:hAnsi="Arial" w:cs="Arial"/>
          <w:sz w:val="24"/>
          <w:szCs w:val="24"/>
        </w:rPr>
        <w:t xml:space="preserve">simulated </w:t>
      </w:r>
      <w:r w:rsidR="00623F72" w:rsidRPr="00F363E3">
        <w:rPr>
          <w:rFonts w:ascii="Arial" w:eastAsia="Times New Roman" w:hAnsi="Arial" w:cs="Arial"/>
          <w:sz w:val="24"/>
          <w:szCs w:val="24"/>
        </w:rPr>
        <w:t>(7356 kg ha</w:t>
      </w:r>
      <w:r w:rsidR="00623F72" w:rsidRPr="00F363E3">
        <w:rPr>
          <w:rFonts w:ascii="Arial" w:eastAsia="Times New Roman" w:hAnsi="Arial" w:cs="Arial"/>
          <w:sz w:val="24"/>
          <w:szCs w:val="24"/>
          <w:vertAlign w:val="superscript"/>
        </w:rPr>
        <w:t>-1</w:t>
      </w:r>
      <w:r w:rsidR="00623F72" w:rsidRPr="00F363E3">
        <w:rPr>
          <w:rFonts w:ascii="Arial" w:eastAsia="Times New Roman" w:hAnsi="Arial" w:cs="Arial"/>
          <w:sz w:val="24"/>
          <w:szCs w:val="24"/>
        </w:rPr>
        <w:t xml:space="preserve">) </w:t>
      </w:r>
      <w:r w:rsidR="00623F72">
        <w:rPr>
          <w:rFonts w:ascii="Arial" w:eastAsia="Times New Roman" w:hAnsi="Arial" w:cs="Arial"/>
          <w:sz w:val="24"/>
          <w:szCs w:val="24"/>
        </w:rPr>
        <w:t xml:space="preserve">with </w:t>
      </w:r>
      <w:r w:rsidR="00623F72" w:rsidRPr="00F363E3">
        <w:rPr>
          <w:rFonts w:ascii="Arial" w:eastAsia="Times New Roman" w:hAnsi="Arial" w:cs="Arial"/>
          <w:sz w:val="24"/>
          <w:szCs w:val="24"/>
        </w:rPr>
        <w:t>absolute and relative error</w:t>
      </w:r>
      <w:r w:rsidR="00F33231">
        <w:rPr>
          <w:rFonts w:ascii="Arial" w:eastAsia="Times New Roman" w:hAnsi="Arial" w:cs="Arial"/>
          <w:sz w:val="24"/>
          <w:szCs w:val="24"/>
        </w:rPr>
        <w:t>s</w:t>
      </w:r>
      <w:r w:rsidR="00623F72" w:rsidRPr="00F363E3">
        <w:rPr>
          <w:rFonts w:ascii="Arial" w:eastAsia="Times New Roman" w:hAnsi="Arial" w:cs="Arial"/>
          <w:sz w:val="24"/>
          <w:szCs w:val="24"/>
        </w:rPr>
        <w:t xml:space="preserve"> </w:t>
      </w:r>
      <w:r w:rsidR="00623F72">
        <w:rPr>
          <w:rFonts w:ascii="Arial" w:eastAsia="Times New Roman" w:hAnsi="Arial" w:cs="Arial"/>
          <w:sz w:val="24"/>
          <w:szCs w:val="24"/>
        </w:rPr>
        <w:t>of</w:t>
      </w:r>
      <w:r w:rsidR="00623F72" w:rsidRPr="00F363E3">
        <w:rPr>
          <w:rFonts w:ascii="Arial" w:eastAsia="Times New Roman" w:hAnsi="Arial" w:cs="Arial"/>
          <w:sz w:val="24"/>
          <w:szCs w:val="24"/>
        </w:rPr>
        <w:t xml:space="preserve"> 159</w:t>
      </w:r>
      <w:r w:rsidR="00504284">
        <w:rPr>
          <w:rFonts w:ascii="Arial" w:eastAsia="Times New Roman" w:hAnsi="Arial" w:cs="Arial"/>
          <w:sz w:val="24"/>
          <w:szCs w:val="24"/>
        </w:rPr>
        <w:t>.0</w:t>
      </w:r>
      <w:r w:rsidR="00623F72" w:rsidRPr="00F363E3">
        <w:rPr>
          <w:rFonts w:ascii="Arial" w:eastAsia="Times New Roman" w:hAnsi="Arial" w:cs="Arial"/>
          <w:sz w:val="24"/>
          <w:szCs w:val="24"/>
        </w:rPr>
        <w:t xml:space="preserve"> and 2.2</w:t>
      </w:r>
      <w:r w:rsidR="00623F72">
        <w:rPr>
          <w:rFonts w:ascii="Arial" w:eastAsia="Times New Roman" w:hAnsi="Arial" w:cs="Arial"/>
          <w:sz w:val="24"/>
          <w:szCs w:val="24"/>
        </w:rPr>
        <w:t xml:space="preserve"> per</w:t>
      </w:r>
      <w:del w:id="34" w:author="Nangia, Vinay (ICARDA)" w:date="2015-10-16T22:44:00Z">
        <w:r w:rsidR="00623F72" w:rsidDel="0062622E">
          <w:rPr>
            <w:rFonts w:ascii="Arial" w:eastAsia="Times New Roman" w:hAnsi="Arial" w:cs="Arial"/>
            <w:sz w:val="24"/>
            <w:szCs w:val="24"/>
          </w:rPr>
          <w:delText xml:space="preserve"> </w:delText>
        </w:r>
      </w:del>
      <w:r w:rsidR="00623F72">
        <w:rPr>
          <w:rFonts w:ascii="Arial" w:eastAsia="Times New Roman" w:hAnsi="Arial" w:cs="Arial"/>
          <w:sz w:val="24"/>
          <w:szCs w:val="24"/>
        </w:rPr>
        <w:t>cent, respectively</w:t>
      </w:r>
      <w:r w:rsidR="00623F72" w:rsidRPr="00F363E3">
        <w:rPr>
          <w:rFonts w:ascii="Arial" w:eastAsia="Times New Roman" w:hAnsi="Arial" w:cs="Arial"/>
          <w:sz w:val="24"/>
          <w:szCs w:val="24"/>
        </w:rPr>
        <w:t>.</w:t>
      </w:r>
      <w:r w:rsidR="00623F72">
        <w:rPr>
          <w:rFonts w:ascii="Arial" w:eastAsia="Times New Roman" w:hAnsi="Arial" w:cs="Arial"/>
          <w:sz w:val="24"/>
          <w:szCs w:val="24"/>
        </w:rPr>
        <w:t xml:space="preserve"> </w:t>
      </w:r>
    </w:p>
    <w:p w:rsidR="00B642E2" w:rsidRDefault="00B642E2" w:rsidP="00B642E2">
      <w:pPr>
        <w:spacing w:before="200" w:after="0" w:line="360" w:lineRule="auto"/>
        <w:ind w:left="851" w:hanging="851"/>
        <w:jc w:val="both"/>
        <w:rPr>
          <w:rFonts w:ascii="Arial" w:hAnsi="Arial" w:cs="Arial"/>
          <w:sz w:val="24"/>
          <w:szCs w:val="24"/>
        </w:rPr>
      </w:pPr>
      <w:r w:rsidRPr="00B642E2">
        <w:rPr>
          <w:rFonts w:ascii="Arial" w:hAnsi="Arial" w:cs="Arial"/>
          <w:sz w:val="24"/>
          <w:szCs w:val="24"/>
        </w:rPr>
        <w:t>6.</w:t>
      </w:r>
      <w:r w:rsidR="00767E25">
        <w:rPr>
          <w:rFonts w:ascii="Arial" w:hAnsi="Arial" w:cs="Arial"/>
          <w:sz w:val="24"/>
          <w:szCs w:val="24"/>
        </w:rPr>
        <w:t>7</w:t>
      </w:r>
      <w:r w:rsidRPr="00B642E2">
        <w:rPr>
          <w:rFonts w:ascii="Arial" w:hAnsi="Arial" w:cs="Arial"/>
          <w:sz w:val="24"/>
          <w:szCs w:val="24"/>
        </w:rPr>
        <w:t>.</w:t>
      </w:r>
      <w:r w:rsidR="00101A70">
        <w:rPr>
          <w:rFonts w:ascii="Arial" w:hAnsi="Arial" w:cs="Arial"/>
          <w:sz w:val="24"/>
          <w:szCs w:val="24"/>
        </w:rPr>
        <w:t>7</w:t>
      </w:r>
      <w:r w:rsidR="004116DE">
        <w:rPr>
          <w:rFonts w:ascii="Arial" w:hAnsi="Arial" w:cs="Arial"/>
          <w:sz w:val="24"/>
          <w:szCs w:val="24"/>
        </w:rPr>
        <w:tab/>
      </w:r>
      <w:r w:rsidR="002101D9">
        <w:rPr>
          <w:rFonts w:ascii="Arial" w:hAnsi="Arial" w:cs="Arial"/>
          <w:sz w:val="24"/>
          <w:szCs w:val="24"/>
        </w:rPr>
        <w:t>Simulated</w:t>
      </w:r>
      <w:r w:rsidR="002101D9" w:rsidRPr="00F363E3">
        <w:rPr>
          <w:rFonts w:ascii="Arial" w:eastAsia="Times New Roman" w:hAnsi="Arial" w:cs="Arial"/>
          <w:sz w:val="24"/>
          <w:szCs w:val="24"/>
        </w:rPr>
        <w:t xml:space="preserve"> </w:t>
      </w:r>
      <w:r w:rsidR="00F363E3" w:rsidRPr="00F363E3">
        <w:rPr>
          <w:rFonts w:ascii="Arial" w:eastAsia="Times New Roman" w:hAnsi="Arial" w:cs="Arial"/>
          <w:sz w:val="24"/>
          <w:szCs w:val="24"/>
        </w:rPr>
        <w:t>N-uptake (108.3 kg ha</w:t>
      </w:r>
      <w:r w:rsidR="00F363E3" w:rsidRPr="00F363E3">
        <w:rPr>
          <w:rFonts w:ascii="Arial" w:eastAsia="Times New Roman" w:hAnsi="Arial" w:cs="Arial"/>
          <w:sz w:val="24"/>
          <w:szCs w:val="24"/>
          <w:vertAlign w:val="superscript"/>
        </w:rPr>
        <w:t>-1</w:t>
      </w:r>
      <w:r w:rsidR="00F363E3" w:rsidRPr="00F363E3">
        <w:rPr>
          <w:rFonts w:ascii="Arial" w:eastAsia="Times New Roman" w:hAnsi="Arial" w:cs="Arial"/>
          <w:sz w:val="24"/>
          <w:szCs w:val="24"/>
        </w:rPr>
        <w:t>)</w:t>
      </w:r>
      <w:r w:rsidR="009306C9">
        <w:rPr>
          <w:rFonts w:ascii="Arial" w:eastAsia="Times New Roman" w:hAnsi="Arial" w:cs="Arial"/>
          <w:sz w:val="24"/>
          <w:szCs w:val="24"/>
        </w:rPr>
        <w:t xml:space="preserve"> of groundnut</w:t>
      </w:r>
      <w:r w:rsidR="00F363E3" w:rsidRPr="00F363E3">
        <w:rPr>
          <w:rFonts w:ascii="Arial" w:eastAsia="Times New Roman" w:hAnsi="Arial" w:cs="Arial"/>
          <w:sz w:val="24"/>
          <w:szCs w:val="24"/>
        </w:rPr>
        <w:t xml:space="preserve"> was </w:t>
      </w:r>
      <w:r w:rsidR="00504284">
        <w:rPr>
          <w:rFonts w:ascii="Arial" w:eastAsia="Times New Roman" w:hAnsi="Arial" w:cs="Arial"/>
          <w:sz w:val="24"/>
          <w:szCs w:val="24"/>
        </w:rPr>
        <w:t>slightly l</w:t>
      </w:r>
      <w:r w:rsidR="00F363E3" w:rsidRPr="00F363E3">
        <w:rPr>
          <w:rFonts w:ascii="Arial" w:eastAsia="Times New Roman" w:hAnsi="Arial" w:cs="Arial"/>
          <w:sz w:val="24"/>
          <w:szCs w:val="24"/>
        </w:rPr>
        <w:t>ower than observed N-uptake (122.3 kg ha</w:t>
      </w:r>
      <w:r w:rsidR="00F363E3" w:rsidRPr="00F363E3">
        <w:rPr>
          <w:rFonts w:ascii="Arial" w:eastAsia="Times New Roman" w:hAnsi="Arial" w:cs="Arial"/>
          <w:sz w:val="24"/>
          <w:szCs w:val="24"/>
          <w:vertAlign w:val="superscript"/>
        </w:rPr>
        <w:t>-1</w:t>
      </w:r>
      <w:r w:rsidR="00F363E3" w:rsidRPr="00F363E3">
        <w:rPr>
          <w:rFonts w:ascii="Arial" w:eastAsia="Times New Roman" w:hAnsi="Arial" w:cs="Arial"/>
          <w:sz w:val="24"/>
          <w:szCs w:val="24"/>
        </w:rPr>
        <w:t xml:space="preserve">) </w:t>
      </w:r>
      <w:r w:rsidR="00F363E3">
        <w:rPr>
          <w:rFonts w:ascii="Arial" w:eastAsia="Times New Roman" w:hAnsi="Arial" w:cs="Arial"/>
          <w:sz w:val="24"/>
          <w:szCs w:val="24"/>
        </w:rPr>
        <w:t xml:space="preserve">with </w:t>
      </w:r>
      <w:r w:rsidR="00F363E3" w:rsidRPr="00F363E3">
        <w:rPr>
          <w:rFonts w:ascii="Arial" w:eastAsia="Times New Roman" w:hAnsi="Arial" w:cs="Arial"/>
          <w:sz w:val="24"/>
          <w:szCs w:val="24"/>
        </w:rPr>
        <w:t>absolute and relative error</w:t>
      </w:r>
      <w:r w:rsidR="00F33231">
        <w:rPr>
          <w:rFonts w:ascii="Arial" w:eastAsia="Times New Roman" w:hAnsi="Arial" w:cs="Arial"/>
          <w:sz w:val="24"/>
          <w:szCs w:val="24"/>
        </w:rPr>
        <w:t>s</w:t>
      </w:r>
      <w:r w:rsidR="00F363E3">
        <w:rPr>
          <w:rFonts w:ascii="Arial" w:eastAsia="Times New Roman" w:hAnsi="Arial" w:cs="Arial"/>
          <w:sz w:val="24"/>
          <w:szCs w:val="24"/>
        </w:rPr>
        <w:t xml:space="preserve"> of 14</w:t>
      </w:r>
      <w:r w:rsidR="00504284">
        <w:rPr>
          <w:rFonts w:ascii="Arial" w:eastAsia="Times New Roman" w:hAnsi="Arial" w:cs="Arial"/>
          <w:sz w:val="24"/>
          <w:szCs w:val="24"/>
        </w:rPr>
        <w:t>.0</w:t>
      </w:r>
      <w:r w:rsidR="00F363E3">
        <w:rPr>
          <w:rFonts w:ascii="Arial" w:eastAsia="Times New Roman" w:hAnsi="Arial" w:cs="Arial"/>
          <w:sz w:val="24"/>
          <w:szCs w:val="24"/>
        </w:rPr>
        <w:t xml:space="preserve"> and 11.4</w:t>
      </w:r>
      <w:r w:rsidR="00EB3A81">
        <w:rPr>
          <w:rFonts w:ascii="Arial" w:eastAsia="Times New Roman" w:hAnsi="Arial" w:cs="Arial"/>
          <w:sz w:val="24"/>
          <w:szCs w:val="24"/>
        </w:rPr>
        <w:t xml:space="preserve"> per</w:t>
      </w:r>
      <w:del w:id="35" w:author="Nangia, Vinay (ICARDA)" w:date="2015-10-16T22:44:00Z">
        <w:r w:rsidR="00EB3A81" w:rsidDel="0062622E">
          <w:rPr>
            <w:rFonts w:ascii="Arial" w:eastAsia="Times New Roman" w:hAnsi="Arial" w:cs="Arial"/>
            <w:sz w:val="24"/>
            <w:szCs w:val="24"/>
          </w:rPr>
          <w:delText xml:space="preserve"> </w:delText>
        </w:r>
      </w:del>
      <w:r w:rsidR="00EB3A81">
        <w:rPr>
          <w:rFonts w:ascii="Arial" w:eastAsia="Times New Roman" w:hAnsi="Arial" w:cs="Arial"/>
          <w:sz w:val="24"/>
          <w:szCs w:val="24"/>
        </w:rPr>
        <w:t>cent</w:t>
      </w:r>
      <w:r w:rsidR="008B5995">
        <w:rPr>
          <w:rFonts w:ascii="Arial" w:eastAsia="Times New Roman" w:hAnsi="Arial" w:cs="Arial"/>
          <w:sz w:val="24"/>
          <w:szCs w:val="24"/>
        </w:rPr>
        <w:t>, respectively</w:t>
      </w:r>
      <w:r w:rsidR="008B5995" w:rsidRPr="00F363E3">
        <w:rPr>
          <w:rFonts w:ascii="Arial" w:eastAsia="Times New Roman" w:hAnsi="Arial" w:cs="Arial"/>
          <w:sz w:val="24"/>
          <w:szCs w:val="24"/>
        </w:rPr>
        <w:t>.</w:t>
      </w:r>
    </w:p>
    <w:p w:rsidR="00261FE5" w:rsidRDefault="00261FE5" w:rsidP="00261FE5">
      <w:pPr>
        <w:tabs>
          <w:tab w:val="left" w:pos="1140"/>
        </w:tabs>
        <w:spacing w:before="200" w:after="0" w:line="360" w:lineRule="auto"/>
        <w:ind w:left="851" w:hanging="851"/>
        <w:jc w:val="both"/>
        <w:rPr>
          <w:rFonts w:ascii="Arial" w:hAnsi="Arial" w:cs="Arial"/>
          <w:sz w:val="24"/>
        </w:rPr>
      </w:pPr>
      <w:r>
        <w:rPr>
          <w:rFonts w:ascii="Arial" w:hAnsi="Arial" w:cs="Arial"/>
          <w:sz w:val="24"/>
          <w:szCs w:val="24"/>
        </w:rPr>
        <w:t>6.</w:t>
      </w:r>
      <w:r w:rsidR="00767E25">
        <w:rPr>
          <w:rFonts w:ascii="Arial" w:hAnsi="Arial" w:cs="Arial"/>
          <w:sz w:val="24"/>
          <w:szCs w:val="24"/>
        </w:rPr>
        <w:t>7</w:t>
      </w:r>
      <w:r>
        <w:rPr>
          <w:rFonts w:ascii="Arial" w:hAnsi="Arial" w:cs="Arial"/>
          <w:sz w:val="24"/>
          <w:szCs w:val="24"/>
        </w:rPr>
        <w:t>.</w:t>
      </w:r>
      <w:r w:rsidR="00101A70">
        <w:rPr>
          <w:rFonts w:ascii="Arial" w:hAnsi="Arial" w:cs="Arial"/>
          <w:sz w:val="24"/>
          <w:szCs w:val="24"/>
        </w:rPr>
        <w:t>8</w:t>
      </w:r>
      <w:r>
        <w:rPr>
          <w:rFonts w:ascii="Arial" w:hAnsi="Arial" w:cs="Arial"/>
          <w:sz w:val="24"/>
          <w:szCs w:val="24"/>
        </w:rPr>
        <w:tab/>
      </w:r>
      <w:r w:rsidRPr="001D2361">
        <w:rPr>
          <w:rFonts w:ascii="Arial" w:hAnsi="Arial" w:cs="Arial"/>
          <w:sz w:val="24"/>
          <w:szCs w:val="24"/>
        </w:rPr>
        <w:t xml:space="preserve">The RMSE </w:t>
      </w:r>
      <w:r w:rsidR="00EB3A81">
        <w:rPr>
          <w:rFonts w:ascii="Arial" w:hAnsi="Arial" w:cs="Arial"/>
          <w:sz w:val="24"/>
          <w:szCs w:val="24"/>
        </w:rPr>
        <w:t xml:space="preserve">values </w:t>
      </w:r>
      <w:r w:rsidRPr="001D2361">
        <w:rPr>
          <w:rFonts w:ascii="Arial" w:hAnsi="Arial" w:cs="Arial"/>
          <w:sz w:val="24"/>
          <w:szCs w:val="24"/>
        </w:rPr>
        <w:t xml:space="preserve">of soil moisture content </w:t>
      </w:r>
      <w:r w:rsidR="00EB3A81">
        <w:rPr>
          <w:rFonts w:ascii="Arial" w:hAnsi="Arial" w:cs="Arial"/>
          <w:sz w:val="24"/>
          <w:szCs w:val="24"/>
        </w:rPr>
        <w:t>for</w:t>
      </w:r>
      <w:r w:rsidRPr="001D2361">
        <w:rPr>
          <w:rFonts w:ascii="Arial" w:hAnsi="Arial" w:cs="Arial"/>
          <w:sz w:val="24"/>
          <w:szCs w:val="24"/>
        </w:rPr>
        <w:t xml:space="preserve"> </w:t>
      </w:r>
      <w:r w:rsidR="00C85C6B">
        <w:rPr>
          <w:rFonts w:ascii="Arial" w:hAnsi="Arial" w:cs="Arial"/>
          <w:sz w:val="24"/>
          <w:szCs w:val="24"/>
        </w:rPr>
        <w:t>groundnut</w:t>
      </w:r>
      <w:r w:rsidRPr="001D2361">
        <w:rPr>
          <w:rFonts w:ascii="Arial" w:hAnsi="Arial" w:cs="Arial"/>
          <w:sz w:val="24"/>
          <w:szCs w:val="24"/>
        </w:rPr>
        <w:t xml:space="preserve"> </w:t>
      </w:r>
      <w:ins w:id="36" w:author="Nangia, Vinay (ICARDA)" w:date="2015-10-16T22:44:00Z">
        <w:r w:rsidR="0062622E">
          <w:rPr>
            <w:rFonts w:ascii="Arial" w:hAnsi="Arial" w:cs="Arial"/>
            <w:sz w:val="24"/>
            <w:szCs w:val="24"/>
          </w:rPr>
          <w:t xml:space="preserve">field </w:t>
        </w:r>
      </w:ins>
      <w:r w:rsidRPr="001D2361">
        <w:rPr>
          <w:rFonts w:ascii="Arial" w:hAnsi="Arial" w:cs="Arial"/>
          <w:sz w:val="24"/>
          <w:szCs w:val="24"/>
        </w:rPr>
        <w:t xml:space="preserve">ranged from </w:t>
      </w:r>
      <w:r w:rsidR="001D2361" w:rsidRPr="001D2361">
        <w:rPr>
          <w:rFonts w:ascii="Arial" w:eastAsia="Calibri" w:hAnsi="Arial" w:cs="Arial"/>
          <w:sz w:val="24"/>
          <w:szCs w:val="24"/>
          <w:lang w:val="en-IN" w:eastAsia="en-IN"/>
        </w:rPr>
        <w:t>0.0062 to 0.0115</w:t>
      </w:r>
      <w:r w:rsidRPr="001D2361">
        <w:rPr>
          <w:rFonts w:ascii="Arial" w:hAnsi="Arial" w:cs="Arial"/>
          <w:sz w:val="24"/>
          <w:szCs w:val="24"/>
        </w:rPr>
        <w:t xml:space="preserve">. </w:t>
      </w:r>
      <w:r w:rsidR="00D4147C">
        <w:rPr>
          <w:rFonts w:ascii="Arial" w:hAnsi="Arial" w:cs="Arial"/>
          <w:sz w:val="24"/>
          <w:szCs w:val="24"/>
        </w:rPr>
        <w:t>Simulated</w:t>
      </w:r>
      <w:r w:rsidR="00D4147C" w:rsidRPr="001D2361">
        <w:rPr>
          <w:rFonts w:ascii="Arial" w:eastAsia="Times New Roman" w:hAnsi="Arial" w:cs="Arial"/>
          <w:sz w:val="24"/>
          <w:szCs w:val="24"/>
        </w:rPr>
        <w:t xml:space="preserve"> </w:t>
      </w:r>
      <w:r w:rsidR="001D2361" w:rsidRPr="001D2361">
        <w:rPr>
          <w:rFonts w:ascii="Arial" w:eastAsia="Times New Roman" w:hAnsi="Arial" w:cs="Arial"/>
          <w:sz w:val="24"/>
          <w:szCs w:val="24"/>
        </w:rPr>
        <w:t>value</w:t>
      </w:r>
      <w:r w:rsidR="000E1B14">
        <w:rPr>
          <w:rFonts w:ascii="Arial" w:eastAsia="Times New Roman" w:hAnsi="Arial" w:cs="Arial"/>
          <w:sz w:val="24"/>
          <w:szCs w:val="24"/>
        </w:rPr>
        <w:t>s</w:t>
      </w:r>
      <w:r w:rsidR="001D2361" w:rsidRPr="001D2361">
        <w:rPr>
          <w:rFonts w:ascii="Arial" w:eastAsia="Times New Roman" w:hAnsi="Arial" w:cs="Arial"/>
          <w:sz w:val="24"/>
          <w:szCs w:val="24"/>
        </w:rPr>
        <w:t xml:space="preserve"> of moisture content </w:t>
      </w:r>
      <w:r w:rsidR="008B0C74">
        <w:rPr>
          <w:rFonts w:ascii="Arial" w:eastAsia="Times New Roman" w:hAnsi="Arial" w:cs="Arial"/>
          <w:sz w:val="24"/>
          <w:szCs w:val="24"/>
        </w:rPr>
        <w:t xml:space="preserve">matched well </w:t>
      </w:r>
      <w:r w:rsidR="001D2361" w:rsidRPr="001D2361">
        <w:rPr>
          <w:rFonts w:ascii="Arial" w:eastAsia="Times New Roman" w:hAnsi="Arial" w:cs="Arial"/>
          <w:sz w:val="24"/>
          <w:szCs w:val="24"/>
        </w:rPr>
        <w:t xml:space="preserve">with observed values in </w:t>
      </w:r>
      <w:r w:rsidR="00D10DC0">
        <w:rPr>
          <w:rFonts w:ascii="Arial" w:eastAsia="Times New Roman" w:hAnsi="Arial" w:cs="Arial"/>
          <w:sz w:val="24"/>
          <w:szCs w:val="24"/>
        </w:rPr>
        <w:t xml:space="preserve">the </w:t>
      </w:r>
      <w:r w:rsidR="008B0C74">
        <w:rPr>
          <w:rFonts w:ascii="Arial" w:eastAsia="Times New Roman" w:hAnsi="Arial" w:cs="Arial"/>
          <w:sz w:val="24"/>
          <w:szCs w:val="24"/>
        </w:rPr>
        <w:t>soil layers</w:t>
      </w:r>
      <w:r w:rsidR="00D10DC0">
        <w:rPr>
          <w:rFonts w:ascii="Arial" w:eastAsia="Times New Roman" w:hAnsi="Arial" w:cs="Arial"/>
          <w:sz w:val="24"/>
          <w:szCs w:val="24"/>
        </w:rPr>
        <w:t xml:space="preserve"> up to </w:t>
      </w:r>
      <w:r w:rsidR="00D10DC0" w:rsidRPr="001D2361">
        <w:rPr>
          <w:rFonts w:ascii="Arial" w:eastAsia="Times New Roman" w:hAnsi="Arial" w:cs="Arial"/>
          <w:sz w:val="24"/>
          <w:szCs w:val="24"/>
        </w:rPr>
        <w:t>100 cm</w:t>
      </w:r>
      <w:r w:rsidR="00EB3A81">
        <w:rPr>
          <w:rFonts w:ascii="Arial" w:eastAsia="Times New Roman" w:hAnsi="Arial" w:cs="Arial"/>
          <w:sz w:val="24"/>
          <w:szCs w:val="24"/>
        </w:rPr>
        <w:t xml:space="preserve"> with</w:t>
      </w:r>
      <w:r w:rsidR="008B0C74">
        <w:rPr>
          <w:rFonts w:ascii="Arial" w:eastAsia="Times New Roman" w:hAnsi="Arial" w:cs="Arial"/>
          <w:sz w:val="24"/>
          <w:szCs w:val="24"/>
        </w:rPr>
        <w:t xml:space="preserve"> </w:t>
      </w:r>
      <w:r w:rsidR="00EB3A81">
        <w:rPr>
          <w:rFonts w:ascii="Arial" w:eastAsia="Times New Roman" w:hAnsi="Arial" w:cs="Arial"/>
          <w:sz w:val="24"/>
          <w:szCs w:val="24"/>
        </w:rPr>
        <w:t>t</w:t>
      </w:r>
      <w:r w:rsidR="008B0C74">
        <w:rPr>
          <w:rFonts w:ascii="Arial" w:eastAsia="Times New Roman" w:hAnsi="Arial" w:cs="Arial"/>
          <w:sz w:val="24"/>
          <w:szCs w:val="24"/>
        </w:rPr>
        <w:t xml:space="preserve">he index of agreement </w:t>
      </w:r>
      <w:r w:rsidR="00EB3A81">
        <w:rPr>
          <w:rFonts w:ascii="Arial" w:eastAsia="Times New Roman" w:hAnsi="Arial" w:cs="Arial"/>
          <w:sz w:val="24"/>
          <w:szCs w:val="24"/>
        </w:rPr>
        <w:t>of</w:t>
      </w:r>
      <w:r w:rsidR="008B0C74">
        <w:rPr>
          <w:rFonts w:ascii="Arial" w:eastAsia="Times New Roman" w:hAnsi="Arial" w:cs="Arial"/>
          <w:sz w:val="24"/>
          <w:szCs w:val="24"/>
        </w:rPr>
        <w:t xml:space="preserve"> 0.82 </w:t>
      </w:r>
      <w:r w:rsidR="00EB3A81">
        <w:rPr>
          <w:rFonts w:ascii="Arial" w:eastAsia="Times New Roman" w:hAnsi="Arial" w:cs="Arial"/>
          <w:sz w:val="24"/>
          <w:szCs w:val="24"/>
        </w:rPr>
        <w:t>for</w:t>
      </w:r>
      <w:r w:rsidR="008B0C74">
        <w:rPr>
          <w:rFonts w:ascii="Arial" w:eastAsia="Times New Roman" w:hAnsi="Arial" w:cs="Arial"/>
          <w:sz w:val="24"/>
          <w:szCs w:val="24"/>
        </w:rPr>
        <w:t xml:space="preserve"> soil depth of 0-100 cm</w:t>
      </w:r>
      <w:r w:rsidRPr="001D2361">
        <w:rPr>
          <w:rFonts w:ascii="Arial" w:hAnsi="Arial" w:cs="Arial"/>
          <w:sz w:val="24"/>
        </w:rPr>
        <w:t>.</w:t>
      </w:r>
      <w:r w:rsidR="008B4967">
        <w:rPr>
          <w:rFonts w:ascii="Arial" w:hAnsi="Arial" w:cs="Arial"/>
          <w:sz w:val="24"/>
        </w:rPr>
        <w:t xml:space="preserve"> </w:t>
      </w:r>
    </w:p>
    <w:p w:rsidR="008B4967" w:rsidRDefault="008B4967" w:rsidP="00261FE5">
      <w:pPr>
        <w:tabs>
          <w:tab w:val="left" w:pos="1140"/>
        </w:tabs>
        <w:spacing w:before="200" w:after="0" w:line="360" w:lineRule="auto"/>
        <w:ind w:left="851" w:hanging="851"/>
        <w:jc w:val="both"/>
        <w:rPr>
          <w:rFonts w:ascii="Arial" w:hAnsi="Arial" w:cs="Arial"/>
          <w:sz w:val="24"/>
          <w:szCs w:val="24"/>
        </w:rPr>
      </w:pPr>
      <w:r>
        <w:rPr>
          <w:rFonts w:ascii="Arial" w:hAnsi="Arial" w:cs="Arial"/>
          <w:sz w:val="24"/>
        </w:rPr>
        <w:t>6.7.</w:t>
      </w:r>
      <w:r w:rsidR="00101A70">
        <w:rPr>
          <w:rFonts w:ascii="Arial" w:hAnsi="Arial" w:cs="Arial"/>
          <w:sz w:val="24"/>
        </w:rPr>
        <w:t>9</w:t>
      </w:r>
      <w:r>
        <w:rPr>
          <w:rFonts w:ascii="Arial" w:hAnsi="Arial" w:cs="Arial"/>
          <w:sz w:val="24"/>
        </w:rPr>
        <w:tab/>
        <w:t>S</w:t>
      </w:r>
      <w:r w:rsidRPr="008B4967">
        <w:rPr>
          <w:rFonts w:ascii="Arial" w:eastAsia="Times New Roman" w:hAnsi="Arial" w:cs="Arial"/>
          <w:sz w:val="24"/>
          <w:szCs w:val="24"/>
        </w:rPr>
        <w:t xml:space="preserve">imulated values of GAI </w:t>
      </w:r>
      <w:r w:rsidR="00A400D0">
        <w:rPr>
          <w:rFonts w:ascii="Arial" w:eastAsia="Times New Roman" w:hAnsi="Arial" w:cs="Arial"/>
          <w:sz w:val="24"/>
          <w:szCs w:val="24"/>
        </w:rPr>
        <w:t>for</w:t>
      </w:r>
      <w:r w:rsidRPr="008B4967">
        <w:rPr>
          <w:rFonts w:ascii="Arial" w:eastAsia="Times New Roman" w:hAnsi="Arial" w:cs="Arial"/>
          <w:sz w:val="24"/>
          <w:szCs w:val="24"/>
        </w:rPr>
        <w:t xml:space="preserve"> wheat at different growth stages </w:t>
      </w:r>
      <w:r w:rsidR="00A400D0">
        <w:rPr>
          <w:rFonts w:ascii="Arial" w:eastAsia="Times New Roman" w:hAnsi="Arial" w:cs="Arial"/>
          <w:sz w:val="24"/>
          <w:szCs w:val="24"/>
        </w:rPr>
        <w:t>were</w:t>
      </w:r>
      <w:r w:rsidRPr="008B4967">
        <w:rPr>
          <w:rFonts w:ascii="Arial" w:eastAsia="Times New Roman" w:hAnsi="Arial" w:cs="Arial"/>
          <w:sz w:val="24"/>
          <w:szCs w:val="24"/>
        </w:rPr>
        <w:t xml:space="preserve"> in go</w:t>
      </w:r>
      <w:r w:rsidR="00A400D0">
        <w:rPr>
          <w:rFonts w:ascii="Arial" w:eastAsia="Times New Roman" w:hAnsi="Arial" w:cs="Arial"/>
          <w:sz w:val="24"/>
          <w:szCs w:val="24"/>
        </w:rPr>
        <w:t xml:space="preserve">od agreement with observed GAI </w:t>
      </w:r>
      <w:r w:rsidRPr="008B4967">
        <w:rPr>
          <w:rFonts w:ascii="Arial" w:eastAsia="Times New Roman" w:hAnsi="Arial" w:cs="Arial"/>
          <w:sz w:val="24"/>
          <w:szCs w:val="24"/>
        </w:rPr>
        <w:t>as indicated by low order RMSE of 0.198</w:t>
      </w:r>
      <w:r w:rsidR="00824CE1">
        <w:rPr>
          <w:rFonts w:ascii="Arial" w:eastAsia="Times New Roman" w:hAnsi="Arial" w:cs="Arial"/>
          <w:sz w:val="24"/>
          <w:szCs w:val="24"/>
        </w:rPr>
        <w:t>0</w:t>
      </w:r>
      <w:r w:rsidRPr="008B4967">
        <w:rPr>
          <w:rFonts w:ascii="Arial" w:eastAsia="Times New Roman" w:hAnsi="Arial" w:cs="Arial"/>
          <w:sz w:val="24"/>
          <w:szCs w:val="24"/>
        </w:rPr>
        <w:t>.</w:t>
      </w:r>
    </w:p>
    <w:p w:rsidR="004C383A" w:rsidRDefault="004C383A" w:rsidP="00B642E2">
      <w:pPr>
        <w:spacing w:before="200" w:after="0" w:line="360" w:lineRule="auto"/>
        <w:ind w:left="851" w:hanging="851"/>
        <w:jc w:val="both"/>
        <w:rPr>
          <w:rFonts w:ascii="Arial" w:hAnsi="Arial" w:cs="Arial"/>
          <w:sz w:val="24"/>
        </w:rPr>
      </w:pPr>
      <w:r w:rsidRPr="00B642E2">
        <w:rPr>
          <w:rFonts w:ascii="Arial" w:hAnsi="Arial" w:cs="Arial"/>
          <w:sz w:val="24"/>
          <w:szCs w:val="24"/>
        </w:rPr>
        <w:t>6.</w:t>
      </w:r>
      <w:r w:rsidR="008B4967">
        <w:rPr>
          <w:rFonts w:ascii="Arial" w:hAnsi="Arial" w:cs="Arial"/>
          <w:sz w:val="24"/>
          <w:szCs w:val="24"/>
        </w:rPr>
        <w:t>7</w:t>
      </w:r>
      <w:r w:rsidR="009306C9">
        <w:rPr>
          <w:rFonts w:ascii="Arial" w:hAnsi="Arial" w:cs="Arial"/>
          <w:sz w:val="24"/>
          <w:szCs w:val="24"/>
        </w:rPr>
        <w:t>.</w:t>
      </w:r>
      <w:r w:rsidR="00A400D0">
        <w:rPr>
          <w:rFonts w:ascii="Arial" w:hAnsi="Arial" w:cs="Arial"/>
          <w:sz w:val="24"/>
          <w:szCs w:val="24"/>
        </w:rPr>
        <w:t>1</w:t>
      </w:r>
      <w:r w:rsidR="00101A70">
        <w:rPr>
          <w:rFonts w:ascii="Arial" w:hAnsi="Arial" w:cs="Arial"/>
          <w:sz w:val="24"/>
          <w:szCs w:val="24"/>
        </w:rPr>
        <w:t>0</w:t>
      </w:r>
      <w:r w:rsidR="008B4967">
        <w:rPr>
          <w:rFonts w:ascii="Arial" w:hAnsi="Arial" w:cs="Arial"/>
          <w:sz w:val="24"/>
          <w:szCs w:val="24"/>
        </w:rPr>
        <w:tab/>
      </w:r>
      <w:r w:rsidR="008B4967">
        <w:rPr>
          <w:rFonts w:ascii="Arial" w:hAnsi="Arial" w:cs="Arial"/>
          <w:sz w:val="24"/>
        </w:rPr>
        <w:t>S</w:t>
      </w:r>
      <w:r w:rsidR="008B4967" w:rsidRPr="008B4967">
        <w:rPr>
          <w:rFonts w:ascii="Arial" w:eastAsia="Times New Roman" w:hAnsi="Arial" w:cs="Arial"/>
          <w:sz w:val="24"/>
          <w:szCs w:val="24"/>
        </w:rPr>
        <w:t xml:space="preserve">imulated </w:t>
      </w:r>
      <w:r w:rsidR="00D13EE7">
        <w:rPr>
          <w:rFonts w:ascii="Arial" w:hAnsi="Arial" w:cs="Arial"/>
          <w:sz w:val="24"/>
          <w:szCs w:val="24"/>
        </w:rPr>
        <w:t>seed</w:t>
      </w:r>
      <w:r w:rsidR="0078237D">
        <w:rPr>
          <w:rFonts w:ascii="Arial" w:hAnsi="Arial" w:cs="Arial"/>
          <w:sz w:val="24"/>
          <w:szCs w:val="24"/>
        </w:rPr>
        <w:t xml:space="preserve"> yield </w:t>
      </w:r>
      <w:r w:rsidR="0078237D" w:rsidRPr="0078237D">
        <w:rPr>
          <w:rFonts w:ascii="Arial" w:eastAsia="Times New Roman" w:hAnsi="Arial" w:cs="Arial"/>
          <w:sz w:val="24"/>
          <w:szCs w:val="24"/>
        </w:rPr>
        <w:t>(2047 kg ha</w:t>
      </w:r>
      <w:r w:rsidR="0078237D" w:rsidRPr="0078237D">
        <w:rPr>
          <w:rFonts w:ascii="Arial" w:eastAsia="Times New Roman" w:hAnsi="Arial" w:cs="Arial"/>
          <w:sz w:val="24"/>
          <w:szCs w:val="24"/>
          <w:vertAlign w:val="superscript"/>
        </w:rPr>
        <w:t>-1</w:t>
      </w:r>
      <w:r w:rsidR="0078237D" w:rsidRPr="0078237D">
        <w:rPr>
          <w:rFonts w:ascii="Arial" w:eastAsia="Times New Roman" w:hAnsi="Arial" w:cs="Arial"/>
          <w:sz w:val="24"/>
          <w:szCs w:val="24"/>
        </w:rPr>
        <w:t xml:space="preserve">) of wheat </w:t>
      </w:r>
      <w:r w:rsidR="00B5282B">
        <w:rPr>
          <w:rFonts w:ascii="Arial" w:eastAsia="Times New Roman" w:hAnsi="Arial" w:cs="Arial"/>
          <w:sz w:val="24"/>
          <w:szCs w:val="24"/>
        </w:rPr>
        <w:t>was</w:t>
      </w:r>
      <w:r w:rsidR="0078237D" w:rsidRPr="0078237D">
        <w:rPr>
          <w:rFonts w:ascii="Arial" w:eastAsia="Times New Roman" w:hAnsi="Arial" w:cs="Arial"/>
          <w:sz w:val="24"/>
          <w:szCs w:val="24"/>
        </w:rPr>
        <w:t xml:space="preserve"> </w:t>
      </w:r>
      <w:r w:rsidR="00A400D0">
        <w:rPr>
          <w:rFonts w:ascii="Arial" w:eastAsia="Times New Roman" w:hAnsi="Arial" w:cs="Arial"/>
          <w:sz w:val="24"/>
          <w:szCs w:val="24"/>
        </w:rPr>
        <w:t>slightly lower</w:t>
      </w:r>
      <w:r w:rsidR="0078237D" w:rsidRPr="0078237D">
        <w:rPr>
          <w:rFonts w:ascii="Arial" w:eastAsia="Times New Roman" w:hAnsi="Arial" w:cs="Arial"/>
          <w:sz w:val="24"/>
          <w:szCs w:val="24"/>
        </w:rPr>
        <w:t xml:space="preserve"> </w:t>
      </w:r>
      <w:del w:id="37" w:author="Nangia, Vinay (ICARDA)" w:date="2015-10-16T22:45:00Z">
        <w:r w:rsidR="0078237D" w:rsidRPr="0078237D" w:rsidDel="0062622E">
          <w:rPr>
            <w:rFonts w:ascii="Arial" w:eastAsia="Times New Roman" w:hAnsi="Arial" w:cs="Arial"/>
            <w:sz w:val="24"/>
            <w:szCs w:val="24"/>
          </w:rPr>
          <w:delText xml:space="preserve">to </w:delText>
        </w:r>
      </w:del>
      <w:ins w:id="38" w:author="Nangia, Vinay (ICARDA)" w:date="2015-10-16T22:45:00Z">
        <w:r w:rsidR="0062622E">
          <w:rPr>
            <w:rFonts w:ascii="Arial" w:eastAsia="Times New Roman" w:hAnsi="Arial" w:cs="Arial"/>
            <w:sz w:val="24"/>
            <w:szCs w:val="24"/>
          </w:rPr>
          <w:t>than</w:t>
        </w:r>
        <w:r w:rsidR="0062622E" w:rsidRPr="0078237D">
          <w:rPr>
            <w:rFonts w:ascii="Arial" w:eastAsia="Times New Roman" w:hAnsi="Arial" w:cs="Arial"/>
            <w:sz w:val="24"/>
            <w:szCs w:val="24"/>
          </w:rPr>
          <w:t xml:space="preserve"> </w:t>
        </w:r>
      </w:ins>
      <w:r w:rsidR="0078237D" w:rsidRPr="0078237D">
        <w:rPr>
          <w:rFonts w:ascii="Arial" w:eastAsia="Times New Roman" w:hAnsi="Arial" w:cs="Arial"/>
          <w:sz w:val="24"/>
          <w:szCs w:val="24"/>
        </w:rPr>
        <w:t>the observed yield of 2470 kg ha</w:t>
      </w:r>
      <w:r w:rsidR="0078237D" w:rsidRPr="0078237D">
        <w:rPr>
          <w:rFonts w:ascii="Arial" w:eastAsia="Times New Roman" w:hAnsi="Arial" w:cs="Arial"/>
          <w:sz w:val="24"/>
          <w:szCs w:val="24"/>
          <w:vertAlign w:val="superscript"/>
        </w:rPr>
        <w:t>-1</w:t>
      </w:r>
      <w:r w:rsidR="00A400D0">
        <w:rPr>
          <w:rFonts w:ascii="Arial" w:eastAsia="Times New Roman" w:hAnsi="Arial" w:cs="Arial"/>
          <w:sz w:val="24"/>
          <w:szCs w:val="24"/>
        </w:rPr>
        <w:t>, with</w:t>
      </w:r>
      <w:r w:rsidR="00824CE1">
        <w:rPr>
          <w:rFonts w:ascii="Arial" w:eastAsia="Times New Roman" w:hAnsi="Arial" w:cs="Arial"/>
          <w:sz w:val="24"/>
          <w:szCs w:val="24"/>
        </w:rPr>
        <w:t xml:space="preserve"> t</w:t>
      </w:r>
      <w:r w:rsidR="0078237D" w:rsidRPr="0078237D">
        <w:rPr>
          <w:rFonts w:ascii="Arial" w:eastAsia="Times New Roman" w:hAnsi="Arial" w:cs="Arial"/>
          <w:sz w:val="24"/>
          <w:szCs w:val="24"/>
        </w:rPr>
        <w:t>he absolute and</w:t>
      </w:r>
      <w:r w:rsidR="0078237D">
        <w:rPr>
          <w:rFonts w:ascii="Arial" w:eastAsia="Times New Roman" w:hAnsi="Arial" w:cs="Arial"/>
          <w:sz w:val="24"/>
          <w:szCs w:val="24"/>
        </w:rPr>
        <w:t xml:space="preserve"> relative error</w:t>
      </w:r>
      <w:r w:rsidR="007E29B5">
        <w:rPr>
          <w:rFonts w:ascii="Arial" w:eastAsia="Times New Roman" w:hAnsi="Arial" w:cs="Arial"/>
          <w:sz w:val="24"/>
          <w:szCs w:val="24"/>
        </w:rPr>
        <w:t>s</w:t>
      </w:r>
      <w:r w:rsidR="0078237D">
        <w:rPr>
          <w:rFonts w:ascii="Arial" w:eastAsia="Times New Roman" w:hAnsi="Arial" w:cs="Arial"/>
          <w:sz w:val="24"/>
          <w:szCs w:val="24"/>
        </w:rPr>
        <w:t xml:space="preserve"> </w:t>
      </w:r>
      <w:r w:rsidR="00824CE1">
        <w:rPr>
          <w:rFonts w:ascii="Arial" w:eastAsia="Times New Roman" w:hAnsi="Arial" w:cs="Arial"/>
          <w:sz w:val="24"/>
          <w:szCs w:val="24"/>
        </w:rPr>
        <w:t>of</w:t>
      </w:r>
      <w:r w:rsidR="0078237D">
        <w:rPr>
          <w:rFonts w:ascii="Arial" w:eastAsia="Times New Roman" w:hAnsi="Arial" w:cs="Arial"/>
          <w:sz w:val="24"/>
          <w:szCs w:val="24"/>
        </w:rPr>
        <w:t xml:space="preserve"> 423</w:t>
      </w:r>
      <w:r w:rsidR="00824CE1">
        <w:rPr>
          <w:rFonts w:ascii="Arial" w:eastAsia="Times New Roman" w:hAnsi="Arial" w:cs="Arial"/>
          <w:sz w:val="24"/>
          <w:szCs w:val="24"/>
        </w:rPr>
        <w:t>.0</w:t>
      </w:r>
      <w:r w:rsidR="0078237D">
        <w:rPr>
          <w:rFonts w:ascii="Arial" w:eastAsia="Times New Roman" w:hAnsi="Arial" w:cs="Arial"/>
          <w:sz w:val="24"/>
          <w:szCs w:val="24"/>
        </w:rPr>
        <w:t xml:space="preserve"> and 17.1</w:t>
      </w:r>
      <w:r w:rsidR="00A400D0">
        <w:rPr>
          <w:rFonts w:ascii="Arial" w:eastAsia="Times New Roman" w:hAnsi="Arial" w:cs="Arial"/>
          <w:sz w:val="24"/>
          <w:szCs w:val="24"/>
        </w:rPr>
        <w:t xml:space="preserve"> per</w:t>
      </w:r>
      <w:del w:id="39" w:author="Nangia, Vinay (ICARDA)" w:date="2015-10-16T22:45:00Z">
        <w:r w:rsidR="00A400D0" w:rsidDel="0062622E">
          <w:rPr>
            <w:rFonts w:ascii="Arial" w:eastAsia="Times New Roman" w:hAnsi="Arial" w:cs="Arial"/>
            <w:sz w:val="24"/>
            <w:szCs w:val="24"/>
          </w:rPr>
          <w:delText xml:space="preserve"> </w:delText>
        </w:r>
      </w:del>
      <w:r w:rsidR="00A400D0">
        <w:rPr>
          <w:rFonts w:ascii="Arial" w:eastAsia="Times New Roman" w:hAnsi="Arial" w:cs="Arial"/>
          <w:sz w:val="24"/>
          <w:szCs w:val="24"/>
        </w:rPr>
        <w:t>cent</w:t>
      </w:r>
      <w:r w:rsidR="008B5995">
        <w:rPr>
          <w:rFonts w:ascii="Arial" w:eastAsia="Times New Roman" w:hAnsi="Arial" w:cs="Arial"/>
          <w:sz w:val="24"/>
          <w:szCs w:val="24"/>
        </w:rPr>
        <w:t>, respectively</w:t>
      </w:r>
      <w:r w:rsidR="008B5995" w:rsidRPr="00F363E3">
        <w:rPr>
          <w:rFonts w:ascii="Arial" w:eastAsia="Times New Roman" w:hAnsi="Arial" w:cs="Arial"/>
          <w:sz w:val="24"/>
          <w:szCs w:val="24"/>
        </w:rPr>
        <w:t>.</w:t>
      </w:r>
      <w:r w:rsidR="00A400D0">
        <w:rPr>
          <w:rFonts w:ascii="Arial" w:eastAsia="Times New Roman" w:hAnsi="Arial" w:cs="Arial"/>
          <w:sz w:val="24"/>
          <w:szCs w:val="24"/>
        </w:rPr>
        <w:t xml:space="preserve"> Similarly, t</w:t>
      </w:r>
      <w:r w:rsidR="00A400D0" w:rsidRPr="00F363E3">
        <w:rPr>
          <w:rFonts w:ascii="Arial" w:eastAsia="Times New Roman" w:hAnsi="Arial" w:cs="Arial"/>
          <w:sz w:val="24"/>
          <w:szCs w:val="24"/>
        </w:rPr>
        <w:t xml:space="preserve">he observed </w:t>
      </w:r>
      <w:r w:rsidR="00824CE1">
        <w:rPr>
          <w:rFonts w:ascii="Arial" w:eastAsia="Times New Roman" w:hAnsi="Arial" w:cs="Arial"/>
          <w:sz w:val="24"/>
          <w:szCs w:val="24"/>
        </w:rPr>
        <w:t>AGB</w:t>
      </w:r>
      <w:r w:rsidR="00A400D0" w:rsidRPr="00F363E3">
        <w:rPr>
          <w:rFonts w:ascii="Arial" w:eastAsia="Times New Roman" w:hAnsi="Arial" w:cs="Arial"/>
          <w:sz w:val="24"/>
          <w:szCs w:val="24"/>
        </w:rPr>
        <w:t xml:space="preserve"> </w:t>
      </w:r>
      <w:r w:rsidR="00A400D0">
        <w:rPr>
          <w:rFonts w:ascii="Arial" w:eastAsia="Times New Roman" w:hAnsi="Arial" w:cs="Arial"/>
          <w:sz w:val="24"/>
          <w:szCs w:val="24"/>
        </w:rPr>
        <w:t xml:space="preserve">of wheat </w:t>
      </w:r>
      <w:r w:rsidR="00A400D0" w:rsidRPr="00413F68">
        <w:rPr>
          <w:rFonts w:ascii="Arial" w:eastAsia="Times New Roman" w:hAnsi="Arial" w:cs="Arial"/>
          <w:sz w:val="24"/>
          <w:szCs w:val="24"/>
        </w:rPr>
        <w:t>(5871 kg ha</w:t>
      </w:r>
      <w:r w:rsidR="00A400D0" w:rsidRPr="00413F68">
        <w:rPr>
          <w:rFonts w:ascii="Arial" w:eastAsia="Times New Roman" w:hAnsi="Arial" w:cs="Arial"/>
          <w:sz w:val="24"/>
          <w:szCs w:val="24"/>
          <w:vertAlign w:val="superscript"/>
        </w:rPr>
        <w:t>-1</w:t>
      </w:r>
      <w:r w:rsidR="00A400D0" w:rsidRPr="00413F68">
        <w:rPr>
          <w:rFonts w:ascii="Arial" w:eastAsia="Times New Roman" w:hAnsi="Arial" w:cs="Arial"/>
          <w:sz w:val="24"/>
          <w:szCs w:val="24"/>
        </w:rPr>
        <w:t xml:space="preserve">) was </w:t>
      </w:r>
      <w:r w:rsidR="00824CE1">
        <w:rPr>
          <w:rFonts w:ascii="Arial" w:eastAsia="Times New Roman" w:hAnsi="Arial" w:cs="Arial"/>
          <w:sz w:val="24"/>
          <w:szCs w:val="24"/>
        </w:rPr>
        <w:t xml:space="preserve">slightly </w:t>
      </w:r>
      <w:r w:rsidR="00A400D0" w:rsidRPr="00413F68">
        <w:rPr>
          <w:rFonts w:ascii="Arial" w:eastAsia="Times New Roman" w:hAnsi="Arial" w:cs="Arial"/>
          <w:sz w:val="24"/>
          <w:szCs w:val="24"/>
        </w:rPr>
        <w:t xml:space="preserve">higher </w:t>
      </w:r>
      <w:r w:rsidR="00A400D0" w:rsidRPr="00413F68">
        <w:rPr>
          <w:rFonts w:ascii="Arial" w:eastAsia="Times New Roman" w:hAnsi="Arial" w:cs="Arial"/>
          <w:sz w:val="24"/>
          <w:szCs w:val="24"/>
        </w:rPr>
        <w:lastRenderedPageBreak/>
        <w:t xml:space="preserve">than </w:t>
      </w:r>
      <w:r w:rsidR="00A400D0">
        <w:rPr>
          <w:rFonts w:ascii="Arial" w:hAnsi="Arial" w:cs="Arial"/>
          <w:sz w:val="24"/>
        </w:rPr>
        <w:t>s</w:t>
      </w:r>
      <w:r w:rsidR="00A400D0" w:rsidRPr="008B4967">
        <w:rPr>
          <w:rFonts w:ascii="Arial" w:eastAsia="Times New Roman" w:hAnsi="Arial" w:cs="Arial"/>
          <w:sz w:val="24"/>
          <w:szCs w:val="24"/>
        </w:rPr>
        <w:t xml:space="preserve">imulated </w:t>
      </w:r>
      <w:r w:rsidR="00824CE1">
        <w:rPr>
          <w:rFonts w:ascii="Arial" w:eastAsia="Times New Roman" w:hAnsi="Arial" w:cs="Arial"/>
          <w:sz w:val="24"/>
          <w:szCs w:val="24"/>
        </w:rPr>
        <w:t>AGB</w:t>
      </w:r>
      <w:r w:rsidR="00A400D0" w:rsidRPr="00413F68">
        <w:rPr>
          <w:rFonts w:ascii="Arial" w:eastAsia="Times New Roman" w:hAnsi="Arial" w:cs="Arial"/>
          <w:sz w:val="24"/>
          <w:szCs w:val="24"/>
        </w:rPr>
        <w:t xml:space="preserve"> (5111 kg ha</w:t>
      </w:r>
      <w:r w:rsidR="00A400D0" w:rsidRPr="00413F68">
        <w:rPr>
          <w:rFonts w:ascii="Arial" w:eastAsia="Times New Roman" w:hAnsi="Arial" w:cs="Arial"/>
          <w:sz w:val="24"/>
          <w:szCs w:val="24"/>
          <w:vertAlign w:val="superscript"/>
        </w:rPr>
        <w:t>-1</w:t>
      </w:r>
      <w:r w:rsidR="00A400D0" w:rsidRPr="00413F68">
        <w:rPr>
          <w:rFonts w:ascii="Arial" w:eastAsia="Times New Roman" w:hAnsi="Arial" w:cs="Arial"/>
          <w:sz w:val="24"/>
          <w:szCs w:val="24"/>
        </w:rPr>
        <w:t xml:space="preserve">) </w:t>
      </w:r>
      <w:r w:rsidR="00A400D0">
        <w:rPr>
          <w:rFonts w:ascii="Arial" w:eastAsia="Times New Roman" w:hAnsi="Arial" w:cs="Arial"/>
          <w:sz w:val="24"/>
          <w:szCs w:val="24"/>
        </w:rPr>
        <w:t>with</w:t>
      </w:r>
      <w:r w:rsidR="00A400D0" w:rsidRPr="00413F68">
        <w:rPr>
          <w:rFonts w:ascii="Arial" w:eastAsia="Times New Roman" w:hAnsi="Arial" w:cs="Arial"/>
          <w:sz w:val="24"/>
          <w:szCs w:val="24"/>
        </w:rPr>
        <w:t xml:space="preserve"> absolute and relative error</w:t>
      </w:r>
      <w:r w:rsidR="007E29B5">
        <w:rPr>
          <w:rFonts w:ascii="Arial" w:eastAsia="Times New Roman" w:hAnsi="Arial" w:cs="Arial"/>
          <w:sz w:val="24"/>
          <w:szCs w:val="24"/>
        </w:rPr>
        <w:t>s</w:t>
      </w:r>
      <w:r w:rsidR="00A400D0" w:rsidRPr="00413F68">
        <w:rPr>
          <w:rFonts w:ascii="Arial" w:eastAsia="Times New Roman" w:hAnsi="Arial" w:cs="Arial"/>
          <w:sz w:val="24"/>
          <w:szCs w:val="24"/>
        </w:rPr>
        <w:t xml:space="preserve"> </w:t>
      </w:r>
      <w:r w:rsidR="003D1CA8">
        <w:rPr>
          <w:rFonts w:ascii="Arial" w:eastAsia="Times New Roman" w:hAnsi="Arial" w:cs="Arial"/>
          <w:sz w:val="24"/>
          <w:szCs w:val="24"/>
        </w:rPr>
        <w:t>of</w:t>
      </w:r>
      <w:r w:rsidR="00A400D0" w:rsidRPr="00413F68">
        <w:rPr>
          <w:rFonts w:ascii="Arial" w:eastAsia="Times New Roman" w:hAnsi="Arial" w:cs="Arial"/>
          <w:sz w:val="24"/>
          <w:szCs w:val="24"/>
        </w:rPr>
        <w:t xml:space="preserve"> 760</w:t>
      </w:r>
      <w:r w:rsidR="00824CE1">
        <w:rPr>
          <w:rFonts w:ascii="Arial" w:eastAsia="Times New Roman" w:hAnsi="Arial" w:cs="Arial"/>
          <w:sz w:val="24"/>
          <w:szCs w:val="24"/>
        </w:rPr>
        <w:t>.0</w:t>
      </w:r>
      <w:r w:rsidR="00A400D0" w:rsidRPr="00413F68">
        <w:rPr>
          <w:rFonts w:ascii="Arial" w:eastAsia="Times New Roman" w:hAnsi="Arial" w:cs="Arial"/>
          <w:sz w:val="24"/>
          <w:szCs w:val="24"/>
        </w:rPr>
        <w:t xml:space="preserve"> and </w:t>
      </w:r>
      <w:r w:rsidR="00A400D0">
        <w:rPr>
          <w:rFonts w:ascii="Arial" w:eastAsia="Times New Roman" w:hAnsi="Arial" w:cs="Arial"/>
          <w:sz w:val="24"/>
          <w:szCs w:val="24"/>
        </w:rPr>
        <w:t>12.9 per</w:t>
      </w:r>
      <w:del w:id="40" w:author="Nangia, Vinay (ICARDA)" w:date="2015-10-16T22:45:00Z">
        <w:r w:rsidR="00A400D0" w:rsidDel="0062622E">
          <w:rPr>
            <w:rFonts w:ascii="Arial" w:eastAsia="Times New Roman" w:hAnsi="Arial" w:cs="Arial"/>
            <w:sz w:val="24"/>
            <w:szCs w:val="24"/>
          </w:rPr>
          <w:delText xml:space="preserve"> </w:delText>
        </w:r>
      </w:del>
      <w:r w:rsidR="00A400D0">
        <w:rPr>
          <w:rFonts w:ascii="Arial" w:eastAsia="Times New Roman" w:hAnsi="Arial" w:cs="Arial"/>
          <w:sz w:val="24"/>
          <w:szCs w:val="24"/>
        </w:rPr>
        <w:t>cent, respectively</w:t>
      </w:r>
      <w:r w:rsidR="00A400D0" w:rsidRPr="00F363E3">
        <w:rPr>
          <w:rFonts w:ascii="Arial" w:eastAsia="Times New Roman" w:hAnsi="Arial" w:cs="Arial"/>
          <w:sz w:val="24"/>
          <w:szCs w:val="24"/>
        </w:rPr>
        <w:t>.</w:t>
      </w:r>
    </w:p>
    <w:p w:rsidR="001C5AA7" w:rsidRDefault="001C5AA7" w:rsidP="00B642E2">
      <w:pPr>
        <w:spacing w:before="200" w:after="0" w:line="360" w:lineRule="auto"/>
        <w:ind w:left="851" w:hanging="851"/>
        <w:jc w:val="both"/>
        <w:rPr>
          <w:rFonts w:ascii="Arial" w:hAnsi="Arial" w:cs="Arial"/>
          <w:sz w:val="24"/>
          <w:szCs w:val="24"/>
        </w:rPr>
      </w:pPr>
      <w:r w:rsidRPr="001C5AA7">
        <w:rPr>
          <w:rFonts w:ascii="Arial" w:hAnsi="Arial" w:cs="Arial"/>
          <w:sz w:val="24"/>
          <w:szCs w:val="24"/>
        </w:rPr>
        <w:t>6.</w:t>
      </w:r>
      <w:r w:rsidR="008B4967">
        <w:rPr>
          <w:rFonts w:ascii="Arial" w:hAnsi="Arial" w:cs="Arial"/>
          <w:sz w:val="24"/>
          <w:szCs w:val="24"/>
        </w:rPr>
        <w:t>7</w:t>
      </w:r>
      <w:r w:rsidRPr="001C5AA7">
        <w:rPr>
          <w:rFonts w:ascii="Arial" w:hAnsi="Arial" w:cs="Arial"/>
          <w:sz w:val="24"/>
          <w:szCs w:val="24"/>
        </w:rPr>
        <w:t>.</w:t>
      </w:r>
      <w:r w:rsidR="00101A70">
        <w:rPr>
          <w:rFonts w:ascii="Arial" w:hAnsi="Arial" w:cs="Arial"/>
          <w:sz w:val="24"/>
          <w:szCs w:val="24"/>
        </w:rPr>
        <w:t>11</w:t>
      </w:r>
      <w:r w:rsidR="004116DE">
        <w:rPr>
          <w:rFonts w:ascii="Arial" w:hAnsi="Arial" w:cs="Arial"/>
          <w:sz w:val="24"/>
          <w:szCs w:val="24"/>
        </w:rPr>
        <w:tab/>
      </w:r>
      <w:r w:rsidR="008B4967">
        <w:rPr>
          <w:rFonts w:ascii="Arial" w:hAnsi="Arial" w:cs="Arial"/>
          <w:sz w:val="24"/>
        </w:rPr>
        <w:t>S</w:t>
      </w:r>
      <w:r w:rsidR="008B4967" w:rsidRPr="008B4967">
        <w:rPr>
          <w:rFonts w:ascii="Arial" w:eastAsia="Times New Roman" w:hAnsi="Arial" w:cs="Arial"/>
          <w:sz w:val="24"/>
          <w:szCs w:val="24"/>
        </w:rPr>
        <w:t xml:space="preserve">imulated </w:t>
      </w:r>
      <w:r w:rsidR="00504EFD" w:rsidRPr="00504EFD">
        <w:rPr>
          <w:rFonts w:ascii="Arial" w:eastAsia="Times New Roman" w:hAnsi="Arial" w:cs="Arial"/>
          <w:sz w:val="24"/>
          <w:szCs w:val="24"/>
        </w:rPr>
        <w:t>N-uptake (61.1 kg ha</w:t>
      </w:r>
      <w:r w:rsidR="00504EFD" w:rsidRPr="00504EFD">
        <w:rPr>
          <w:rFonts w:ascii="Arial" w:eastAsia="Times New Roman" w:hAnsi="Arial" w:cs="Arial"/>
          <w:sz w:val="24"/>
          <w:szCs w:val="24"/>
          <w:vertAlign w:val="superscript"/>
        </w:rPr>
        <w:t>-1</w:t>
      </w:r>
      <w:r w:rsidR="00504EFD" w:rsidRPr="00504EFD">
        <w:rPr>
          <w:rFonts w:ascii="Arial" w:eastAsia="Times New Roman" w:hAnsi="Arial" w:cs="Arial"/>
          <w:sz w:val="24"/>
          <w:szCs w:val="24"/>
        </w:rPr>
        <w:t xml:space="preserve">) was </w:t>
      </w:r>
      <w:r w:rsidR="00504EFD">
        <w:rPr>
          <w:rFonts w:ascii="Arial" w:eastAsia="Times New Roman" w:hAnsi="Arial" w:cs="Arial"/>
          <w:sz w:val="24"/>
          <w:szCs w:val="24"/>
        </w:rPr>
        <w:t>very close</w:t>
      </w:r>
      <w:r w:rsidR="00504EFD" w:rsidRPr="00504EFD">
        <w:rPr>
          <w:rFonts w:ascii="Arial" w:eastAsia="Times New Roman" w:hAnsi="Arial" w:cs="Arial"/>
          <w:sz w:val="24"/>
          <w:szCs w:val="24"/>
        </w:rPr>
        <w:t xml:space="preserve"> t</w:t>
      </w:r>
      <w:r w:rsidR="00504EFD">
        <w:rPr>
          <w:rFonts w:ascii="Arial" w:eastAsia="Times New Roman" w:hAnsi="Arial" w:cs="Arial"/>
          <w:sz w:val="24"/>
          <w:szCs w:val="24"/>
        </w:rPr>
        <w:t>o</w:t>
      </w:r>
      <w:r w:rsidR="00504EFD" w:rsidRPr="00504EFD">
        <w:rPr>
          <w:rFonts w:ascii="Arial" w:eastAsia="Times New Roman" w:hAnsi="Arial" w:cs="Arial"/>
          <w:sz w:val="24"/>
          <w:szCs w:val="24"/>
        </w:rPr>
        <w:t xml:space="preserve"> observed N-uptake (62.0 kg ha</w:t>
      </w:r>
      <w:r w:rsidR="00504EFD" w:rsidRPr="00504EFD">
        <w:rPr>
          <w:rFonts w:ascii="Arial" w:eastAsia="Times New Roman" w:hAnsi="Arial" w:cs="Arial"/>
          <w:sz w:val="24"/>
          <w:szCs w:val="24"/>
          <w:vertAlign w:val="superscript"/>
        </w:rPr>
        <w:t>-1</w:t>
      </w:r>
      <w:r w:rsidR="00504EFD">
        <w:rPr>
          <w:rFonts w:ascii="Arial" w:eastAsia="Times New Roman" w:hAnsi="Arial" w:cs="Arial"/>
          <w:sz w:val="24"/>
          <w:szCs w:val="24"/>
        </w:rPr>
        <w:t xml:space="preserve">) </w:t>
      </w:r>
      <w:r w:rsidR="008B5995">
        <w:rPr>
          <w:rFonts w:ascii="Arial" w:hAnsi="Arial" w:cs="Arial"/>
          <w:sz w:val="24"/>
          <w:szCs w:val="24"/>
        </w:rPr>
        <w:t>in</w:t>
      </w:r>
      <w:r w:rsidR="008B5995" w:rsidRPr="001C5AA7">
        <w:rPr>
          <w:rFonts w:ascii="Arial" w:hAnsi="Arial" w:cs="Arial"/>
          <w:sz w:val="24"/>
          <w:szCs w:val="24"/>
        </w:rPr>
        <w:t xml:space="preserve"> wheat</w:t>
      </w:r>
      <w:r w:rsidR="008B4967">
        <w:rPr>
          <w:rFonts w:ascii="Arial" w:hAnsi="Arial" w:cs="Arial"/>
          <w:sz w:val="24"/>
          <w:szCs w:val="24"/>
        </w:rPr>
        <w:t xml:space="preserve"> </w:t>
      </w:r>
      <w:r w:rsidR="00504EFD">
        <w:rPr>
          <w:rFonts w:ascii="Arial" w:eastAsia="Times New Roman" w:hAnsi="Arial" w:cs="Arial"/>
          <w:sz w:val="24"/>
          <w:szCs w:val="24"/>
        </w:rPr>
        <w:t>with</w:t>
      </w:r>
      <w:r w:rsidR="00504EFD" w:rsidRPr="00504EFD">
        <w:rPr>
          <w:rFonts w:ascii="Arial" w:eastAsia="Times New Roman" w:hAnsi="Arial" w:cs="Arial"/>
          <w:sz w:val="24"/>
          <w:szCs w:val="24"/>
        </w:rPr>
        <w:t xml:space="preserve"> absolute and relative error</w:t>
      </w:r>
      <w:r w:rsidR="007E29B5">
        <w:rPr>
          <w:rFonts w:ascii="Arial" w:eastAsia="Times New Roman" w:hAnsi="Arial" w:cs="Arial"/>
          <w:sz w:val="24"/>
          <w:szCs w:val="24"/>
        </w:rPr>
        <w:t>s</w:t>
      </w:r>
      <w:r w:rsidR="00504EFD" w:rsidRPr="00504EFD">
        <w:rPr>
          <w:rFonts w:ascii="Arial" w:eastAsia="Times New Roman" w:hAnsi="Arial" w:cs="Arial"/>
          <w:sz w:val="24"/>
          <w:szCs w:val="24"/>
        </w:rPr>
        <w:t xml:space="preserve"> </w:t>
      </w:r>
      <w:r w:rsidR="003D1CA8">
        <w:rPr>
          <w:rFonts w:ascii="Arial" w:eastAsia="Times New Roman" w:hAnsi="Arial" w:cs="Arial"/>
          <w:sz w:val="24"/>
          <w:szCs w:val="24"/>
        </w:rPr>
        <w:t>of</w:t>
      </w:r>
      <w:r w:rsidR="00504EFD" w:rsidRPr="00504EFD">
        <w:rPr>
          <w:rFonts w:ascii="Arial" w:eastAsia="Times New Roman" w:hAnsi="Arial" w:cs="Arial"/>
          <w:sz w:val="24"/>
          <w:szCs w:val="24"/>
        </w:rPr>
        <w:t xml:space="preserve"> 0.9 and 1.5</w:t>
      </w:r>
      <w:r w:rsidR="003D1CA8">
        <w:rPr>
          <w:rFonts w:ascii="Arial" w:eastAsia="Times New Roman" w:hAnsi="Arial" w:cs="Arial"/>
          <w:sz w:val="24"/>
          <w:szCs w:val="24"/>
        </w:rPr>
        <w:t xml:space="preserve"> per</w:t>
      </w:r>
      <w:del w:id="41" w:author="Nangia, Vinay (ICARDA)" w:date="2015-10-16T22:45:00Z">
        <w:r w:rsidR="003D1CA8" w:rsidDel="0062622E">
          <w:rPr>
            <w:rFonts w:ascii="Arial" w:eastAsia="Times New Roman" w:hAnsi="Arial" w:cs="Arial"/>
            <w:sz w:val="24"/>
            <w:szCs w:val="24"/>
          </w:rPr>
          <w:delText xml:space="preserve"> </w:delText>
        </w:r>
      </w:del>
      <w:r w:rsidR="003D1CA8">
        <w:rPr>
          <w:rFonts w:ascii="Arial" w:eastAsia="Times New Roman" w:hAnsi="Arial" w:cs="Arial"/>
          <w:sz w:val="24"/>
          <w:szCs w:val="24"/>
        </w:rPr>
        <w:t>cent</w:t>
      </w:r>
      <w:r w:rsidR="008B5995">
        <w:rPr>
          <w:rFonts w:ascii="Arial" w:eastAsia="Times New Roman" w:hAnsi="Arial" w:cs="Arial"/>
          <w:sz w:val="24"/>
          <w:szCs w:val="24"/>
        </w:rPr>
        <w:t>, respectively</w:t>
      </w:r>
      <w:r w:rsidR="008B5995" w:rsidRPr="00F363E3">
        <w:rPr>
          <w:rFonts w:ascii="Arial" w:eastAsia="Times New Roman" w:hAnsi="Arial" w:cs="Arial"/>
          <w:sz w:val="24"/>
          <w:szCs w:val="24"/>
        </w:rPr>
        <w:t>.</w:t>
      </w:r>
    </w:p>
    <w:p w:rsidR="003B1209" w:rsidRDefault="003B1209" w:rsidP="00B642E2">
      <w:pPr>
        <w:spacing w:before="200" w:after="0" w:line="360" w:lineRule="auto"/>
        <w:ind w:left="851" w:hanging="851"/>
        <w:jc w:val="both"/>
        <w:rPr>
          <w:rFonts w:ascii="Arial" w:hAnsi="Arial" w:cs="Arial"/>
          <w:sz w:val="24"/>
        </w:rPr>
      </w:pPr>
      <w:r w:rsidRPr="001C5AA7">
        <w:rPr>
          <w:rFonts w:ascii="Arial" w:hAnsi="Arial" w:cs="Arial"/>
          <w:sz w:val="24"/>
          <w:szCs w:val="24"/>
        </w:rPr>
        <w:t>6.</w:t>
      </w:r>
      <w:r w:rsidR="008B4967">
        <w:rPr>
          <w:rFonts w:ascii="Arial" w:hAnsi="Arial" w:cs="Arial"/>
          <w:sz w:val="24"/>
          <w:szCs w:val="24"/>
        </w:rPr>
        <w:t>7</w:t>
      </w:r>
      <w:r w:rsidRPr="001C5AA7">
        <w:rPr>
          <w:rFonts w:ascii="Arial" w:hAnsi="Arial" w:cs="Arial"/>
          <w:sz w:val="24"/>
          <w:szCs w:val="24"/>
        </w:rPr>
        <w:t>.</w:t>
      </w:r>
      <w:r w:rsidR="00E75D98">
        <w:rPr>
          <w:rFonts w:ascii="Arial" w:hAnsi="Arial" w:cs="Arial"/>
          <w:sz w:val="24"/>
          <w:szCs w:val="24"/>
        </w:rPr>
        <w:t>1</w:t>
      </w:r>
      <w:r w:rsidR="00101A70">
        <w:rPr>
          <w:rFonts w:ascii="Arial" w:hAnsi="Arial" w:cs="Arial"/>
          <w:sz w:val="24"/>
          <w:szCs w:val="24"/>
        </w:rPr>
        <w:t>2</w:t>
      </w:r>
      <w:r w:rsidR="008B4967">
        <w:rPr>
          <w:rFonts w:ascii="Arial" w:hAnsi="Arial" w:cs="Arial"/>
          <w:sz w:val="24"/>
          <w:szCs w:val="24"/>
        </w:rPr>
        <w:tab/>
      </w:r>
      <w:r w:rsidRPr="003B1209">
        <w:rPr>
          <w:rFonts w:ascii="Arial" w:hAnsi="Arial" w:cs="Arial"/>
          <w:sz w:val="24"/>
          <w:szCs w:val="24"/>
        </w:rPr>
        <w:t xml:space="preserve">The RMSE </w:t>
      </w:r>
      <w:r w:rsidR="00E75D98">
        <w:rPr>
          <w:rFonts w:ascii="Arial" w:hAnsi="Arial" w:cs="Arial"/>
          <w:sz w:val="24"/>
          <w:szCs w:val="24"/>
        </w:rPr>
        <w:t xml:space="preserve">values </w:t>
      </w:r>
      <w:r w:rsidRPr="003B1209">
        <w:rPr>
          <w:rFonts w:ascii="Arial" w:hAnsi="Arial" w:cs="Arial"/>
          <w:sz w:val="24"/>
          <w:szCs w:val="24"/>
        </w:rPr>
        <w:t xml:space="preserve">of </w:t>
      </w:r>
      <w:r w:rsidR="007C5AAC">
        <w:rPr>
          <w:rFonts w:ascii="Arial" w:hAnsi="Arial" w:cs="Arial"/>
          <w:sz w:val="24"/>
          <w:szCs w:val="24"/>
        </w:rPr>
        <w:t xml:space="preserve">soil </w:t>
      </w:r>
      <w:r w:rsidRPr="003B1209">
        <w:rPr>
          <w:rFonts w:ascii="Arial" w:hAnsi="Arial" w:cs="Arial"/>
          <w:sz w:val="24"/>
          <w:szCs w:val="24"/>
        </w:rPr>
        <w:t xml:space="preserve">moisture content </w:t>
      </w:r>
      <w:r w:rsidR="00E75D98">
        <w:rPr>
          <w:rFonts w:ascii="Arial" w:hAnsi="Arial" w:cs="Arial"/>
          <w:sz w:val="24"/>
          <w:szCs w:val="24"/>
        </w:rPr>
        <w:t>for</w:t>
      </w:r>
      <w:r w:rsidR="00273195">
        <w:rPr>
          <w:rFonts w:ascii="Arial" w:hAnsi="Arial" w:cs="Arial"/>
          <w:sz w:val="24"/>
          <w:szCs w:val="24"/>
        </w:rPr>
        <w:t xml:space="preserve"> wheat </w:t>
      </w:r>
      <w:r w:rsidRPr="003B1209">
        <w:rPr>
          <w:rFonts w:ascii="Arial" w:hAnsi="Arial" w:cs="Arial"/>
          <w:sz w:val="24"/>
          <w:szCs w:val="24"/>
        </w:rPr>
        <w:t>ranged from 0.0</w:t>
      </w:r>
      <w:r w:rsidR="00504EFD">
        <w:rPr>
          <w:rFonts w:ascii="Arial" w:hAnsi="Arial" w:cs="Arial"/>
          <w:sz w:val="24"/>
          <w:szCs w:val="24"/>
        </w:rPr>
        <w:t xml:space="preserve">301 </w:t>
      </w:r>
      <w:r w:rsidRPr="003B1209">
        <w:rPr>
          <w:rFonts w:ascii="Arial" w:hAnsi="Arial" w:cs="Arial"/>
          <w:sz w:val="24"/>
          <w:szCs w:val="24"/>
        </w:rPr>
        <w:t>to 0.04</w:t>
      </w:r>
      <w:r w:rsidR="00504EFD">
        <w:rPr>
          <w:rFonts w:ascii="Arial" w:hAnsi="Arial" w:cs="Arial"/>
          <w:sz w:val="24"/>
          <w:szCs w:val="24"/>
        </w:rPr>
        <w:t>36</w:t>
      </w:r>
      <w:r w:rsidRPr="003B1209">
        <w:rPr>
          <w:rFonts w:ascii="Arial" w:hAnsi="Arial" w:cs="Arial"/>
          <w:sz w:val="24"/>
          <w:szCs w:val="24"/>
        </w:rPr>
        <w:t>.</w:t>
      </w:r>
      <w:r w:rsidR="002C4530">
        <w:rPr>
          <w:rFonts w:ascii="Arial" w:hAnsi="Arial" w:cs="Arial"/>
          <w:sz w:val="24"/>
          <w:szCs w:val="24"/>
        </w:rPr>
        <w:t xml:space="preserve"> </w:t>
      </w:r>
      <w:r w:rsidR="002C4530">
        <w:rPr>
          <w:rFonts w:ascii="Arial" w:hAnsi="Arial" w:cs="Arial"/>
          <w:sz w:val="24"/>
        </w:rPr>
        <w:t>S</w:t>
      </w:r>
      <w:r w:rsidR="002C4530" w:rsidRPr="008B4967">
        <w:rPr>
          <w:rFonts w:ascii="Arial" w:eastAsia="Times New Roman" w:hAnsi="Arial" w:cs="Arial"/>
          <w:sz w:val="24"/>
          <w:szCs w:val="24"/>
        </w:rPr>
        <w:t xml:space="preserve">imulated </w:t>
      </w:r>
      <w:r w:rsidRPr="003B1209">
        <w:rPr>
          <w:rFonts w:ascii="Arial" w:hAnsi="Arial" w:cs="Arial"/>
          <w:sz w:val="24"/>
        </w:rPr>
        <w:t>value</w:t>
      </w:r>
      <w:r w:rsidR="00E75D98">
        <w:rPr>
          <w:rFonts w:ascii="Arial" w:hAnsi="Arial" w:cs="Arial"/>
          <w:sz w:val="24"/>
        </w:rPr>
        <w:t>s</w:t>
      </w:r>
      <w:r w:rsidRPr="003B1209">
        <w:rPr>
          <w:rFonts w:ascii="Arial" w:hAnsi="Arial" w:cs="Arial"/>
          <w:sz w:val="24"/>
        </w:rPr>
        <w:t xml:space="preserve"> of moisture content </w:t>
      </w:r>
      <w:r w:rsidR="00E75D98">
        <w:rPr>
          <w:rFonts w:ascii="Arial" w:hAnsi="Arial" w:cs="Arial"/>
          <w:sz w:val="24"/>
        </w:rPr>
        <w:t>matched</w:t>
      </w:r>
      <w:r w:rsidRPr="003B1209">
        <w:rPr>
          <w:rFonts w:ascii="Arial" w:hAnsi="Arial" w:cs="Arial"/>
          <w:sz w:val="24"/>
        </w:rPr>
        <w:t xml:space="preserve"> well with observed values in </w:t>
      </w:r>
      <w:r w:rsidR="002C4530">
        <w:rPr>
          <w:rFonts w:ascii="Arial" w:hAnsi="Arial" w:cs="Arial"/>
          <w:sz w:val="24"/>
        </w:rPr>
        <w:t>most of the</w:t>
      </w:r>
      <w:r w:rsidRPr="003B1209">
        <w:rPr>
          <w:rFonts w:ascii="Arial" w:hAnsi="Arial" w:cs="Arial"/>
          <w:sz w:val="24"/>
        </w:rPr>
        <w:t xml:space="preserve"> layers</w:t>
      </w:r>
      <w:r w:rsidR="002C4530">
        <w:rPr>
          <w:rFonts w:ascii="Arial" w:hAnsi="Arial" w:cs="Arial"/>
          <w:sz w:val="24"/>
        </w:rPr>
        <w:t xml:space="preserve"> up to 100 cm</w:t>
      </w:r>
      <w:r w:rsidR="00E75D98">
        <w:rPr>
          <w:rFonts w:ascii="Arial" w:hAnsi="Arial" w:cs="Arial"/>
          <w:sz w:val="24"/>
        </w:rPr>
        <w:t>, with</w:t>
      </w:r>
      <w:r w:rsidRPr="003B1209">
        <w:rPr>
          <w:rFonts w:ascii="Arial" w:hAnsi="Arial" w:cs="Arial"/>
          <w:sz w:val="24"/>
        </w:rPr>
        <w:t xml:space="preserve"> index of agreement </w:t>
      </w:r>
      <w:r w:rsidR="00E75D98">
        <w:rPr>
          <w:rFonts w:ascii="Arial" w:hAnsi="Arial" w:cs="Arial"/>
          <w:sz w:val="24"/>
        </w:rPr>
        <w:t>of</w:t>
      </w:r>
      <w:r w:rsidRPr="003B1209">
        <w:rPr>
          <w:rFonts w:ascii="Arial" w:hAnsi="Arial" w:cs="Arial"/>
          <w:sz w:val="24"/>
        </w:rPr>
        <w:t xml:space="preserve"> 0.</w:t>
      </w:r>
      <w:r w:rsidR="00504EFD">
        <w:rPr>
          <w:rFonts w:ascii="Arial" w:hAnsi="Arial" w:cs="Arial"/>
          <w:sz w:val="24"/>
        </w:rPr>
        <w:t>8</w:t>
      </w:r>
      <w:r w:rsidR="00CF5AF3">
        <w:rPr>
          <w:rFonts w:ascii="Arial" w:hAnsi="Arial" w:cs="Arial"/>
          <w:sz w:val="24"/>
        </w:rPr>
        <w:t>4</w:t>
      </w:r>
      <w:r w:rsidRPr="003B1209">
        <w:rPr>
          <w:rFonts w:ascii="Arial" w:hAnsi="Arial" w:cs="Arial"/>
          <w:sz w:val="24"/>
        </w:rPr>
        <w:t xml:space="preserve"> in soil </w:t>
      </w:r>
      <w:r w:rsidR="002C4530">
        <w:rPr>
          <w:rFonts w:ascii="Arial" w:hAnsi="Arial" w:cs="Arial"/>
          <w:sz w:val="24"/>
        </w:rPr>
        <w:t>depth</w:t>
      </w:r>
      <w:r w:rsidRPr="003B1209">
        <w:rPr>
          <w:rFonts w:ascii="Arial" w:hAnsi="Arial" w:cs="Arial"/>
          <w:sz w:val="24"/>
        </w:rPr>
        <w:t xml:space="preserve"> </w:t>
      </w:r>
      <w:r w:rsidR="00E75D98">
        <w:rPr>
          <w:rFonts w:ascii="Arial" w:hAnsi="Arial" w:cs="Arial"/>
          <w:sz w:val="24"/>
        </w:rPr>
        <w:t>for</w:t>
      </w:r>
      <w:r w:rsidRPr="003B1209">
        <w:rPr>
          <w:rFonts w:ascii="Arial" w:hAnsi="Arial" w:cs="Arial"/>
          <w:sz w:val="24"/>
        </w:rPr>
        <w:t xml:space="preserve"> </w:t>
      </w:r>
      <w:r w:rsidR="002C4530">
        <w:rPr>
          <w:rFonts w:ascii="Arial" w:hAnsi="Arial" w:cs="Arial"/>
          <w:sz w:val="24"/>
        </w:rPr>
        <w:t>0-100</w:t>
      </w:r>
      <w:r w:rsidRPr="003B1209">
        <w:rPr>
          <w:rFonts w:ascii="Arial" w:hAnsi="Arial" w:cs="Arial"/>
          <w:sz w:val="24"/>
        </w:rPr>
        <w:t xml:space="preserve"> cm</w:t>
      </w:r>
      <w:r w:rsidR="002C4530">
        <w:rPr>
          <w:rFonts w:ascii="Arial" w:hAnsi="Arial" w:cs="Arial"/>
          <w:sz w:val="24"/>
        </w:rPr>
        <w:t xml:space="preserve">. </w:t>
      </w:r>
    </w:p>
    <w:p w:rsidR="008B4967" w:rsidRPr="00B961B4" w:rsidRDefault="008B4967" w:rsidP="00B642E2">
      <w:pPr>
        <w:spacing w:before="200" w:after="0" w:line="360" w:lineRule="auto"/>
        <w:ind w:left="851" w:hanging="851"/>
        <w:jc w:val="both"/>
        <w:rPr>
          <w:rFonts w:ascii="Arial" w:hAnsi="Arial" w:cs="Arial"/>
          <w:sz w:val="24"/>
          <w:szCs w:val="24"/>
        </w:rPr>
      </w:pPr>
      <w:r>
        <w:rPr>
          <w:rFonts w:ascii="Arial" w:hAnsi="Arial" w:cs="Arial"/>
          <w:sz w:val="24"/>
        </w:rPr>
        <w:t>6.7.</w:t>
      </w:r>
      <w:r w:rsidR="006C677B">
        <w:rPr>
          <w:rFonts w:ascii="Arial" w:hAnsi="Arial" w:cs="Arial"/>
          <w:sz w:val="24"/>
        </w:rPr>
        <w:t>1</w:t>
      </w:r>
      <w:r w:rsidR="00101A70">
        <w:rPr>
          <w:rFonts w:ascii="Arial" w:hAnsi="Arial" w:cs="Arial"/>
          <w:sz w:val="24"/>
        </w:rPr>
        <w:t>3</w:t>
      </w:r>
      <w:r>
        <w:rPr>
          <w:rFonts w:ascii="Arial" w:hAnsi="Arial" w:cs="Arial"/>
          <w:sz w:val="24"/>
        </w:rPr>
        <w:tab/>
      </w:r>
      <w:r w:rsidR="00B961B4">
        <w:rPr>
          <w:rFonts w:ascii="Arial" w:hAnsi="Arial" w:cs="Arial"/>
          <w:sz w:val="24"/>
          <w:szCs w:val="24"/>
        </w:rPr>
        <w:t>S</w:t>
      </w:r>
      <w:r w:rsidR="00B961B4" w:rsidRPr="00B961B4">
        <w:rPr>
          <w:rFonts w:ascii="Arial" w:eastAsia="Times New Roman" w:hAnsi="Arial" w:cs="Arial"/>
          <w:sz w:val="24"/>
          <w:szCs w:val="24"/>
        </w:rPr>
        <w:t xml:space="preserve">imulated GAI at different growth stages </w:t>
      </w:r>
      <w:r w:rsidR="00B961B4">
        <w:rPr>
          <w:rFonts w:ascii="Arial" w:hAnsi="Arial" w:cs="Arial"/>
          <w:sz w:val="24"/>
          <w:szCs w:val="24"/>
        </w:rPr>
        <w:t xml:space="preserve">of mustard </w:t>
      </w:r>
      <w:r w:rsidR="00B961B4" w:rsidRPr="00B961B4">
        <w:rPr>
          <w:rFonts w:ascii="Arial" w:eastAsia="Times New Roman" w:hAnsi="Arial" w:cs="Arial"/>
          <w:sz w:val="24"/>
          <w:szCs w:val="24"/>
        </w:rPr>
        <w:t>matc</w:t>
      </w:r>
      <w:r w:rsidR="006C677B">
        <w:rPr>
          <w:rFonts w:ascii="Arial" w:eastAsia="Times New Roman" w:hAnsi="Arial" w:cs="Arial"/>
          <w:sz w:val="24"/>
          <w:szCs w:val="24"/>
        </w:rPr>
        <w:t>hed well with the observed GAI with RMSE of 0.235</w:t>
      </w:r>
      <w:r w:rsidR="00824CE1">
        <w:rPr>
          <w:rFonts w:ascii="Arial" w:eastAsia="Times New Roman" w:hAnsi="Arial" w:cs="Arial"/>
          <w:sz w:val="24"/>
          <w:szCs w:val="24"/>
        </w:rPr>
        <w:t>0</w:t>
      </w:r>
      <w:r w:rsidR="00B961B4" w:rsidRPr="00B961B4">
        <w:rPr>
          <w:rFonts w:ascii="Arial" w:eastAsia="Times New Roman" w:hAnsi="Arial" w:cs="Arial"/>
          <w:sz w:val="24"/>
          <w:szCs w:val="24"/>
        </w:rPr>
        <w:t>.</w:t>
      </w:r>
    </w:p>
    <w:p w:rsidR="00D34E08" w:rsidRDefault="00273195" w:rsidP="00D34E08">
      <w:pPr>
        <w:spacing w:before="200" w:after="0" w:line="360" w:lineRule="auto"/>
        <w:ind w:left="851" w:hanging="851"/>
        <w:jc w:val="both"/>
        <w:rPr>
          <w:rFonts w:ascii="Arial" w:hAnsi="Arial" w:cs="Arial"/>
          <w:sz w:val="24"/>
          <w:szCs w:val="24"/>
        </w:rPr>
      </w:pPr>
      <w:r w:rsidRPr="001C5AA7">
        <w:rPr>
          <w:rFonts w:ascii="Arial" w:hAnsi="Arial" w:cs="Arial"/>
          <w:sz w:val="24"/>
          <w:szCs w:val="24"/>
        </w:rPr>
        <w:t>6.</w:t>
      </w:r>
      <w:r w:rsidR="00B961B4">
        <w:rPr>
          <w:rFonts w:ascii="Arial" w:hAnsi="Arial" w:cs="Arial"/>
          <w:sz w:val="24"/>
          <w:szCs w:val="24"/>
        </w:rPr>
        <w:t>7</w:t>
      </w:r>
      <w:r w:rsidRPr="001C5AA7">
        <w:rPr>
          <w:rFonts w:ascii="Arial" w:hAnsi="Arial" w:cs="Arial"/>
          <w:sz w:val="24"/>
          <w:szCs w:val="24"/>
        </w:rPr>
        <w:t>.</w:t>
      </w:r>
      <w:r w:rsidR="0050747D">
        <w:rPr>
          <w:rFonts w:ascii="Arial" w:hAnsi="Arial" w:cs="Arial"/>
          <w:sz w:val="24"/>
          <w:szCs w:val="24"/>
        </w:rPr>
        <w:t>1</w:t>
      </w:r>
      <w:r w:rsidR="00101A70">
        <w:rPr>
          <w:rFonts w:ascii="Arial" w:hAnsi="Arial" w:cs="Arial"/>
          <w:sz w:val="24"/>
          <w:szCs w:val="24"/>
        </w:rPr>
        <w:t>4</w:t>
      </w:r>
      <w:r w:rsidR="004116DE">
        <w:rPr>
          <w:rFonts w:ascii="Arial" w:hAnsi="Arial" w:cs="Arial"/>
          <w:sz w:val="24"/>
          <w:szCs w:val="24"/>
        </w:rPr>
        <w:tab/>
      </w:r>
      <w:r w:rsidR="00D13EE7">
        <w:rPr>
          <w:rFonts w:ascii="Arial" w:hAnsi="Arial" w:cs="Arial"/>
          <w:sz w:val="24"/>
        </w:rPr>
        <w:t>S</w:t>
      </w:r>
      <w:r w:rsidR="00D13EE7" w:rsidRPr="008B4967">
        <w:rPr>
          <w:rFonts w:ascii="Arial" w:eastAsia="Times New Roman" w:hAnsi="Arial" w:cs="Arial"/>
          <w:sz w:val="24"/>
          <w:szCs w:val="24"/>
        </w:rPr>
        <w:t xml:space="preserve">imulated </w:t>
      </w:r>
      <w:r w:rsidR="00D13EE7">
        <w:rPr>
          <w:rFonts w:ascii="Arial" w:hAnsi="Arial" w:cs="Arial"/>
          <w:sz w:val="24"/>
          <w:szCs w:val="24"/>
        </w:rPr>
        <w:t>seed</w:t>
      </w:r>
      <w:r w:rsidR="00851356">
        <w:rPr>
          <w:rFonts w:ascii="Arial" w:hAnsi="Arial" w:cs="Arial"/>
          <w:sz w:val="24"/>
          <w:szCs w:val="24"/>
        </w:rPr>
        <w:t xml:space="preserve"> yield </w:t>
      </w:r>
      <w:r w:rsidR="00851356" w:rsidRPr="00851356">
        <w:rPr>
          <w:rFonts w:ascii="Arial" w:eastAsia="Times New Roman" w:hAnsi="Arial" w:cs="Arial"/>
          <w:sz w:val="24"/>
          <w:szCs w:val="24"/>
        </w:rPr>
        <w:t>(1385 kg ha</w:t>
      </w:r>
      <w:r w:rsidR="00851356" w:rsidRPr="00851356">
        <w:rPr>
          <w:rFonts w:ascii="Arial" w:eastAsia="Times New Roman" w:hAnsi="Arial" w:cs="Arial"/>
          <w:sz w:val="24"/>
          <w:szCs w:val="24"/>
          <w:vertAlign w:val="superscript"/>
        </w:rPr>
        <w:t>-1</w:t>
      </w:r>
      <w:r w:rsidR="00851356" w:rsidRPr="00851356">
        <w:rPr>
          <w:rFonts w:ascii="Arial" w:eastAsia="Times New Roman" w:hAnsi="Arial" w:cs="Arial"/>
          <w:sz w:val="24"/>
          <w:szCs w:val="24"/>
        </w:rPr>
        <w:t xml:space="preserve">) of mustard </w:t>
      </w:r>
      <w:r w:rsidR="00B5282B">
        <w:rPr>
          <w:rFonts w:ascii="Arial" w:eastAsia="Times New Roman" w:hAnsi="Arial" w:cs="Arial"/>
          <w:sz w:val="24"/>
          <w:szCs w:val="24"/>
        </w:rPr>
        <w:t>was</w:t>
      </w:r>
      <w:r w:rsidR="00851356" w:rsidRPr="00851356">
        <w:rPr>
          <w:rFonts w:ascii="Arial" w:eastAsia="Times New Roman" w:hAnsi="Arial" w:cs="Arial"/>
          <w:sz w:val="24"/>
          <w:szCs w:val="24"/>
        </w:rPr>
        <w:t xml:space="preserve"> </w:t>
      </w:r>
      <w:r w:rsidR="00A14B6C">
        <w:rPr>
          <w:rFonts w:ascii="Arial" w:eastAsia="Times New Roman" w:hAnsi="Arial" w:cs="Arial"/>
          <w:sz w:val="24"/>
          <w:szCs w:val="24"/>
        </w:rPr>
        <w:t>in good agreement</w:t>
      </w:r>
      <w:r w:rsidR="00851356" w:rsidRPr="00851356">
        <w:rPr>
          <w:rFonts w:ascii="Arial" w:eastAsia="Times New Roman" w:hAnsi="Arial" w:cs="Arial"/>
          <w:sz w:val="24"/>
          <w:szCs w:val="24"/>
        </w:rPr>
        <w:t xml:space="preserve"> to the observed yield of 1458 kg ha</w:t>
      </w:r>
      <w:r w:rsidR="00851356" w:rsidRPr="00851356">
        <w:rPr>
          <w:rFonts w:ascii="Arial" w:eastAsia="Times New Roman" w:hAnsi="Arial" w:cs="Arial"/>
          <w:sz w:val="24"/>
          <w:szCs w:val="24"/>
          <w:vertAlign w:val="superscript"/>
        </w:rPr>
        <w:t>-1</w:t>
      </w:r>
      <w:r w:rsidR="00851356" w:rsidRPr="00851356">
        <w:rPr>
          <w:rFonts w:ascii="Arial" w:eastAsia="Times New Roman" w:hAnsi="Arial" w:cs="Arial"/>
          <w:sz w:val="24"/>
          <w:szCs w:val="24"/>
        </w:rPr>
        <w:t xml:space="preserve"> </w:t>
      </w:r>
      <w:r w:rsidR="00A14B6C">
        <w:rPr>
          <w:rFonts w:ascii="Arial" w:eastAsia="Times New Roman" w:hAnsi="Arial" w:cs="Arial"/>
          <w:sz w:val="24"/>
          <w:szCs w:val="24"/>
        </w:rPr>
        <w:t>with</w:t>
      </w:r>
      <w:r w:rsidR="00851356" w:rsidRPr="00851356">
        <w:rPr>
          <w:rFonts w:ascii="Arial" w:eastAsia="Times New Roman" w:hAnsi="Arial" w:cs="Arial"/>
          <w:sz w:val="24"/>
          <w:szCs w:val="24"/>
        </w:rPr>
        <w:t xml:space="preserve"> absolute and relative error</w:t>
      </w:r>
      <w:r w:rsidR="00A77CFF">
        <w:rPr>
          <w:rFonts w:ascii="Arial" w:eastAsia="Times New Roman" w:hAnsi="Arial" w:cs="Arial"/>
          <w:sz w:val="24"/>
          <w:szCs w:val="24"/>
        </w:rPr>
        <w:t>s</w:t>
      </w:r>
      <w:r w:rsidR="00851356" w:rsidRPr="00851356">
        <w:rPr>
          <w:rFonts w:ascii="Arial" w:eastAsia="Times New Roman" w:hAnsi="Arial" w:cs="Arial"/>
          <w:sz w:val="24"/>
          <w:szCs w:val="24"/>
        </w:rPr>
        <w:t xml:space="preserve"> </w:t>
      </w:r>
      <w:r w:rsidR="00A14B6C">
        <w:rPr>
          <w:rFonts w:ascii="Arial" w:eastAsia="Times New Roman" w:hAnsi="Arial" w:cs="Arial"/>
          <w:sz w:val="24"/>
          <w:szCs w:val="24"/>
        </w:rPr>
        <w:t>of</w:t>
      </w:r>
      <w:r w:rsidR="00851356" w:rsidRPr="00851356">
        <w:rPr>
          <w:rFonts w:ascii="Arial" w:eastAsia="Times New Roman" w:hAnsi="Arial" w:cs="Arial"/>
          <w:sz w:val="24"/>
          <w:szCs w:val="24"/>
        </w:rPr>
        <w:t xml:space="preserve"> 73</w:t>
      </w:r>
      <w:r w:rsidR="00744B16">
        <w:rPr>
          <w:rFonts w:ascii="Arial" w:eastAsia="Times New Roman" w:hAnsi="Arial" w:cs="Arial"/>
          <w:sz w:val="24"/>
          <w:szCs w:val="24"/>
        </w:rPr>
        <w:t>.0</w:t>
      </w:r>
      <w:r w:rsidR="00851356" w:rsidRPr="00851356">
        <w:rPr>
          <w:rFonts w:ascii="Arial" w:eastAsia="Times New Roman" w:hAnsi="Arial" w:cs="Arial"/>
          <w:sz w:val="24"/>
          <w:szCs w:val="24"/>
        </w:rPr>
        <w:t xml:space="preserve"> and 5.0</w:t>
      </w:r>
      <w:r w:rsidR="008B5995">
        <w:rPr>
          <w:rFonts w:ascii="Arial" w:eastAsia="Times New Roman" w:hAnsi="Arial" w:cs="Arial"/>
          <w:sz w:val="24"/>
          <w:szCs w:val="24"/>
        </w:rPr>
        <w:t xml:space="preserve"> </w:t>
      </w:r>
      <w:r w:rsidR="00A14B6C">
        <w:rPr>
          <w:rFonts w:ascii="Arial" w:eastAsia="Times New Roman" w:hAnsi="Arial" w:cs="Arial"/>
          <w:sz w:val="24"/>
          <w:szCs w:val="24"/>
        </w:rPr>
        <w:t>per</w:t>
      </w:r>
      <w:del w:id="42" w:author="Nangia, Vinay (ICARDA)" w:date="2015-10-16T22:45:00Z">
        <w:r w:rsidR="00A14B6C" w:rsidDel="0062622E">
          <w:rPr>
            <w:rFonts w:ascii="Arial" w:eastAsia="Times New Roman" w:hAnsi="Arial" w:cs="Arial"/>
            <w:sz w:val="24"/>
            <w:szCs w:val="24"/>
          </w:rPr>
          <w:delText xml:space="preserve"> </w:delText>
        </w:r>
      </w:del>
      <w:r w:rsidR="00A14B6C">
        <w:rPr>
          <w:rFonts w:ascii="Arial" w:eastAsia="Times New Roman" w:hAnsi="Arial" w:cs="Arial"/>
          <w:sz w:val="24"/>
          <w:szCs w:val="24"/>
        </w:rPr>
        <w:t>cent</w:t>
      </w:r>
      <w:r w:rsidR="008B5995">
        <w:rPr>
          <w:rFonts w:ascii="Arial" w:eastAsia="Times New Roman" w:hAnsi="Arial" w:cs="Arial"/>
          <w:sz w:val="24"/>
          <w:szCs w:val="24"/>
        </w:rPr>
        <w:t>, respectively</w:t>
      </w:r>
      <w:r w:rsidR="008B5995" w:rsidRPr="00F363E3">
        <w:rPr>
          <w:rFonts w:ascii="Arial" w:eastAsia="Times New Roman" w:hAnsi="Arial" w:cs="Arial"/>
          <w:sz w:val="24"/>
          <w:szCs w:val="24"/>
        </w:rPr>
        <w:t>.</w:t>
      </w:r>
      <w:r w:rsidR="00D34E08">
        <w:rPr>
          <w:rFonts w:ascii="Arial" w:eastAsia="Times New Roman" w:hAnsi="Arial" w:cs="Arial"/>
          <w:sz w:val="24"/>
          <w:szCs w:val="24"/>
        </w:rPr>
        <w:t xml:space="preserve"> Similarly, the o</w:t>
      </w:r>
      <w:r w:rsidR="00D34E08" w:rsidRPr="00F363E3">
        <w:rPr>
          <w:rFonts w:ascii="Arial" w:eastAsia="Times New Roman" w:hAnsi="Arial" w:cs="Arial"/>
          <w:sz w:val="24"/>
          <w:szCs w:val="24"/>
        </w:rPr>
        <w:t xml:space="preserve">bserved </w:t>
      </w:r>
      <w:r w:rsidR="00744B16">
        <w:rPr>
          <w:rFonts w:ascii="Arial" w:eastAsia="Times New Roman" w:hAnsi="Arial" w:cs="Arial"/>
          <w:sz w:val="24"/>
          <w:szCs w:val="24"/>
        </w:rPr>
        <w:t>AGB</w:t>
      </w:r>
      <w:r w:rsidR="00D34E08" w:rsidRPr="00F363E3">
        <w:rPr>
          <w:rFonts w:ascii="Arial" w:eastAsia="Times New Roman" w:hAnsi="Arial" w:cs="Arial"/>
          <w:sz w:val="24"/>
          <w:szCs w:val="24"/>
        </w:rPr>
        <w:t xml:space="preserve"> </w:t>
      </w:r>
      <w:r w:rsidR="00D34E08">
        <w:rPr>
          <w:rFonts w:ascii="Arial" w:eastAsia="Times New Roman" w:hAnsi="Arial" w:cs="Arial"/>
          <w:sz w:val="24"/>
          <w:szCs w:val="24"/>
        </w:rPr>
        <w:t xml:space="preserve">of mustard </w:t>
      </w:r>
      <w:r w:rsidR="00D34E08" w:rsidRPr="00851356">
        <w:rPr>
          <w:rFonts w:ascii="Arial" w:eastAsia="Times New Roman" w:hAnsi="Arial" w:cs="Arial"/>
          <w:sz w:val="24"/>
          <w:szCs w:val="24"/>
        </w:rPr>
        <w:t>(4435 kg ha</w:t>
      </w:r>
      <w:r w:rsidR="00D34E08" w:rsidRPr="00851356">
        <w:rPr>
          <w:rFonts w:ascii="Arial" w:eastAsia="Times New Roman" w:hAnsi="Arial" w:cs="Arial"/>
          <w:sz w:val="24"/>
          <w:szCs w:val="24"/>
          <w:vertAlign w:val="superscript"/>
        </w:rPr>
        <w:t>-1</w:t>
      </w:r>
      <w:r w:rsidR="00D34E08" w:rsidRPr="00851356">
        <w:rPr>
          <w:rFonts w:ascii="Arial" w:eastAsia="Times New Roman" w:hAnsi="Arial" w:cs="Arial"/>
          <w:sz w:val="24"/>
          <w:szCs w:val="24"/>
        </w:rPr>
        <w:t xml:space="preserve">) was </w:t>
      </w:r>
      <w:r w:rsidR="00744B16">
        <w:rPr>
          <w:rFonts w:ascii="Arial" w:eastAsia="Times New Roman" w:hAnsi="Arial" w:cs="Arial"/>
          <w:sz w:val="24"/>
          <w:szCs w:val="24"/>
        </w:rPr>
        <w:t xml:space="preserve">slightly </w:t>
      </w:r>
      <w:r w:rsidR="00D34E08" w:rsidRPr="00851356">
        <w:rPr>
          <w:rFonts w:ascii="Arial" w:eastAsia="Times New Roman" w:hAnsi="Arial" w:cs="Arial"/>
          <w:sz w:val="24"/>
          <w:szCs w:val="24"/>
        </w:rPr>
        <w:t>higher tha</w:t>
      </w:r>
      <w:r w:rsidR="00D34E08">
        <w:rPr>
          <w:rFonts w:ascii="Arial" w:eastAsia="Times New Roman" w:hAnsi="Arial" w:cs="Arial"/>
          <w:sz w:val="24"/>
          <w:szCs w:val="24"/>
        </w:rPr>
        <w:t xml:space="preserve">n </w:t>
      </w:r>
      <w:r w:rsidR="00D34E08">
        <w:rPr>
          <w:rFonts w:ascii="Arial" w:hAnsi="Arial" w:cs="Arial"/>
          <w:sz w:val="24"/>
          <w:szCs w:val="24"/>
        </w:rPr>
        <w:t>s</w:t>
      </w:r>
      <w:r w:rsidR="00D34E08" w:rsidRPr="00B961B4">
        <w:rPr>
          <w:rFonts w:ascii="Arial" w:eastAsia="Times New Roman" w:hAnsi="Arial" w:cs="Arial"/>
          <w:sz w:val="24"/>
          <w:szCs w:val="24"/>
        </w:rPr>
        <w:t xml:space="preserve">imulated </w:t>
      </w:r>
      <w:r w:rsidR="00744B16">
        <w:rPr>
          <w:rFonts w:ascii="Arial" w:eastAsia="Times New Roman" w:hAnsi="Arial" w:cs="Arial"/>
          <w:sz w:val="24"/>
          <w:szCs w:val="24"/>
        </w:rPr>
        <w:t>AGB</w:t>
      </w:r>
      <w:r w:rsidR="00D34E08">
        <w:rPr>
          <w:rFonts w:ascii="Arial" w:eastAsia="Times New Roman" w:hAnsi="Arial" w:cs="Arial"/>
          <w:sz w:val="24"/>
          <w:szCs w:val="24"/>
        </w:rPr>
        <w:t xml:space="preserve"> </w:t>
      </w:r>
      <w:r w:rsidR="00D34E08" w:rsidRPr="00851356">
        <w:rPr>
          <w:rFonts w:ascii="Arial" w:eastAsia="Times New Roman" w:hAnsi="Arial" w:cs="Arial"/>
          <w:sz w:val="24"/>
          <w:szCs w:val="24"/>
        </w:rPr>
        <w:t>(4198 kg ha</w:t>
      </w:r>
      <w:r w:rsidR="00D34E08" w:rsidRPr="00851356">
        <w:rPr>
          <w:rFonts w:ascii="Arial" w:eastAsia="Times New Roman" w:hAnsi="Arial" w:cs="Arial"/>
          <w:sz w:val="24"/>
          <w:szCs w:val="24"/>
          <w:vertAlign w:val="superscript"/>
        </w:rPr>
        <w:t>-1</w:t>
      </w:r>
      <w:r w:rsidR="00D34E08" w:rsidRPr="00851356">
        <w:rPr>
          <w:rFonts w:ascii="Arial" w:eastAsia="Times New Roman" w:hAnsi="Arial" w:cs="Arial"/>
          <w:sz w:val="24"/>
          <w:szCs w:val="24"/>
        </w:rPr>
        <w:t xml:space="preserve">) </w:t>
      </w:r>
      <w:r w:rsidR="00D34E08">
        <w:rPr>
          <w:rFonts w:ascii="Arial" w:eastAsia="Times New Roman" w:hAnsi="Arial" w:cs="Arial"/>
          <w:sz w:val="24"/>
          <w:szCs w:val="24"/>
        </w:rPr>
        <w:t xml:space="preserve">with </w:t>
      </w:r>
      <w:r w:rsidR="00D34E08" w:rsidRPr="00851356">
        <w:rPr>
          <w:rFonts w:ascii="Arial" w:eastAsia="Times New Roman" w:hAnsi="Arial" w:cs="Arial"/>
          <w:sz w:val="24"/>
          <w:szCs w:val="24"/>
        </w:rPr>
        <w:t>absolute and relative error</w:t>
      </w:r>
      <w:r w:rsidR="00A77CFF">
        <w:rPr>
          <w:rFonts w:ascii="Arial" w:eastAsia="Times New Roman" w:hAnsi="Arial" w:cs="Arial"/>
          <w:sz w:val="24"/>
          <w:szCs w:val="24"/>
        </w:rPr>
        <w:t>s</w:t>
      </w:r>
      <w:r w:rsidR="00D34E08" w:rsidRPr="00851356">
        <w:rPr>
          <w:rFonts w:ascii="Arial" w:eastAsia="Times New Roman" w:hAnsi="Arial" w:cs="Arial"/>
          <w:sz w:val="24"/>
          <w:szCs w:val="24"/>
        </w:rPr>
        <w:t xml:space="preserve"> </w:t>
      </w:r>
      <w:r w:rsidR="00D34E08">
        <w:rPr>
          <w:rFonts w:ascii="Arial" w:eastAsia="Times New Roman" w:hAnsi="Arial" w:cs="Arial"/>
          <w:sz w:val="24"/>
          <w:szCs w:val="24"/>
        </w:rPr>
        <w:t>of</w:t>
      </w:r>
      <w:r w:rsidR="00D34E08" w:rsidRPr="00851356">
        <w:rPr>
          <w:rFonts w:ascii="Arial" w:eastAsia="Times New Roman" w:hAnsi="Arial" w:cs="Arial"/>
          <w:sz w:val="24"/>
          <w:szCs w:val="24"/>
        </w:rPr>
        <w:t xml:space="preserve"> 237</w:t>
      </w:r>
      <w:r w:rsidR="00744B16">
        <w:rPr>
          <w:rFonts w:ascii="Arial" w:eastAsia="Times New Roman" w:hAnsi="Arial" w:cs="Arial"/>
          <w:sz w:val="24"/>
          <w:szCs w:val="24"/>
        </w:rPr>
        <w:t>.0</w:t>
      </w:r>
      <w:r w:rsidR="00D34E08" w:rsidRPr="00851356">
        <w:rPr>
          <w:rFonts w:ascii="Arial" w:eastAsia="Times New Roman" w:hAnsi="Arial" w:cs="Arial"/>
          <w:sz w:val="24"/>
          <w:szCs w:val="24"/>
        </w:rPr>
        <w:t xml:space="preserve"> and 5.3</w:t>
      </w:r>
      <w:r w:rsidR="00D34E08">
        <w:rPr>
          <w:rFonts w:ascii="Arial" w:eastAsia="Times New Roman" w:hAnsi="Arial" w:cs="Arial"/>
          <w:sz w:val="24"/>
          <w:szCs w:val="24"/>
        </w:rPr>
        <w:t xml:space="preserve"> percent, respectively</w:t>
      </w:r>
      <w:r w:rsidR="00D34E08" w:rsidRPr="00F363E3">
        <w:rPr>
          <w:rFonts w:ascii="Arial" w:eastAsia="Times New Roman" w:hAnsi="Arial" w:cs="Arial"/>
          <w:sz w:val="24"/>
          <w:szCs w:val="24"/>
        </w:rPr>
        <w:t>.</w:t>
      </w:r>
    </w:p>
    <w:p w:rsidR="00273195" w:rsidRDefault="00D34E08" w:rsidP="00273195">
      <w:pPr>
        <w:spacing w:before="200" w:after="0" w:line="360" w:lineRule="auto"/>
        <w:ind w:left="851" w:hanging="851"/>
        <w:jc w:val="both"/>
        <w:rPr>
          <w:rFonts w:ascii="Arial" w:hAnsi="Arial" w:cs="Arial"/>
          <w:sz w:val="24"/>
          <w:szCs w:val="24"/>
        </w:rPr>
      </w:pPr>
      <w:r>
        <w:rPr>
          <w:rFonts w:ascii="Arial" w:hAnsi="Arial" w:cs="Arial"/>
          <w:sz w:val="24"/>
          <w:szCs w:val="24"/>
        </w:rPr>
        <w:t>6.7.1</w:t>
      </w:r>
      <w:r w:rsidR="00101A70">
        <w:rPr>
          <w:rFonts w:ascii="Arial" w:hAnsi="Arial" w:cs="Arial"/>
          <w:sz w:val="24"/>
          <w:szCs w:val="24"/>
        </w:rPr>
        <w:t>5</w:t>
      </w:r>
      <w:r w:rsidR="004116DE">
        <w:rPr>
          <w:rFonts w:ascii="Arial" w:hAnsi="Arial" w:cs="Arial"/>
          <w:sz w:val="24"/>
          <w:szCs w:val="24"/>
        </w:rPr>
        <w:tab/>
      </w:r>
      <w:r w:rsidR="00B961B4">
        <w:rPr>
          <w:rFonts w:ascii="Arial" w:hAnsi="Arial" w:cs="Arial"/>
          <w:sz w:val="24"/>
          <w:szCs w:val="24"/>
        </w:rPr>
        <w:t>S</w:t>
      </w:r>
      <w:r w:rsidR="00B961B4" w:rsidRPr="00B961B4">
        <w:rPr>
          <w:rFonts w:ascii="Arial" w:eastAsia="Times New Roman" w:hAnsi="Arial" w:cs="Arial"/>
          <w:sz w:val="24"/>
          <w:szCs w:val="24"/>
        </w:rPr>
        <w:t xml:space="preserve">imulated </w:t>
      </w:r>
      <w:r w:rsidR="00273195" w:rsidRPr="00273195">
        <w:rPr>
          <w:rFonts w:ascii="Arial" w:hAnsi="Arial" w:cs="Arial"/>
          <w:sz w:val="24"/>
          <w:szCs w:val="24"/>
        </w:rPr>
        <w:t xml:space="preserve">N-uptake </w:t>
      </w:r>
      <w:r w:rsidR="002627F2" w:rsidRPr="002627F2">
        <w:rPr>
          <w:rFonts w:ascii="Arial" w:eastAsia="Times New Roman" w:hAnsi="Arial" w:cs="Arial"/>
          <w:sz w:val="24"/>
          <w:szCs w:val="24"/>
        </w:rPr>
        <w:t>(48.2 kg ha</w:t>
      </w:r>
      <w:r w:rsidR="002627F2" w:rsidRPr="002627F2">
        <w:rPr>
          <w:rFonts w:ascii="Arial" w:eastAsia="Times New Roman" w:hAnsi="Arial" w:cs="Arial"/>
          <w:sz w:val="24"/>
          <w:szCs w:val="24"/>
          <w:vertAlign w:val="superscript"/>
        </w:rPr>
        <w:t>-1</w:t>
      </w:r>
      <w:r w:rsidR="002627F2" w:rsidRPr="002627F2">
        <w:rPr>
          <w:rFonts w:ascii="Arial" w:eastAsia="Times New Roman" w:hAnsi="Arial" w:cs="Arial"/>
          <w:sz w:val="24"/>
          <w:szCs w:val="24"/>
        </w:rPr>
        <w:t>)</w:t>
      </w:r>
      <w:r w:rsidR="002627F2">
        <w:rPr>
          <w:rFonts w:ascii="Arial" w:eastAsia="Times New Roman" w:hAnsi="Arial" w:cs="Arial"/>
          <w:sz w:val="24"/>
          <w:szCs w:val="24"/>
        </w:rPr>
        <w:t xml:space="preserve"> of mustard</w:t>
      </w:r>
      <w:r w:rsidR="002627F2" w:rsidRPr="002627F2">
        <w:rPr>
          <w:rFonts w:ascii="Arial" w:eastAsia="Times New Roman" w:hAnsi="Arial" w:cs="Arial"/>
          <w:sz w:val="24"/>
          <w:szCs w:val="24"/>
        </w:rPr>
        <w:t xml:space="preserve"> was lower than observed N-uptake (57.2 kg ha</w:t>
      </w:r>
      <w:r w:rsidR="002627F2" w:rsidRPr="002627F2">
        <w:rPr>
          <w:rFonts w:ascii="Arial" w:eastAsia="Times New Roman" w:hAnsi="Arial" w:cs="Arial"/>
          <w:sz w:val="24"/>
          <w:szCs w:val="24"/>
          <w:vertAlign w:val="superscript"/>
        </w:rPr>
        <w:t>-1</w:t>
      </w:r>
      <w:r w:rsidR="002B1D36">
        <w:rPr>
          <w:rFonts w:ascii="Arial" w:eastAsia="Times New Roman" w:hAnsi="Arial" w:cs="Arial"/>
          <w:sz w:val="24"/>
          <w:szCs w:val="24"/>
        </w:rPr>
        <w:t>) with</w:t>
      </w:r>
      <w:r w:rsidR="002627F2" w:rsidRPr="002627F2">
        <w:rPr>
          <w:rFonts w:ascii="Arial" w:eastAsia="Times New Roman" w:hAnsi="Arial" w:cs="Arial"/>
          <w:sz w:val="24"/>
          <w:szCs w:val="24"/>
        </w:rPr>
        <w:t xml:space="preserve"> absolute and relative error</w:t>
      </w:r>
      <w:r w:rsidR="00A77CFF">
        <w:rPr>
          <w:rFonts w:ascii="Arial" w:eastAsia="Times New Roman" w:hAnsi="Arial" w:cs="Arial"/>
          <w:sz w:val="24"/>
          <w:szCs w:val="24"/>
        </w:rPr>
        <w:t>s</w:t>
      </w:r>
      <w:r w:rsidR="002627F2" w:rsidRPr="002627F2">
        <w:rPr>
          <w:rFonts w:ascii="Arial" w:eastAsia="Times New Roman" w:hAnsi="Arial" w:cs="Arial"/>
          <w:sz w:val="24"/>
          <w:szCs w:val="24"/>
        </w:rPr>
        <w:t xml:space="preserve"> </w:t>
      </w:r>
      <w:r w:rsidR="002B1D36">
        <w:rPr>
          <w:rFonts w:ascii="Arial" w:eastAsia="Times New Roman" w:hAnsi="Arial" w:cs="Arial"/>
          <w:sz w:val="24"/>
          <w:szCs w:val="24"/>
        </w:rPr>
        <w:t>of</w:t>
      </w:r>
      <w:r w:rsidR="002627F2" w:rsidRPr="002627F2">
        <w:rPr>
          <w:rFonts w:ascii="Arial" w:eastAsia="Times New Roman" w:hAnsi="Arial" w:cs="Arial"/>
          <w:sz w:val="24"/>
          <w:szCs w:val="24"/>
        </w:rPr>
        <w:t xml:space="preserve"> 9</w:t>
      </w:r>
      <w:r w:rsidR="00744B16">
        <w:rPr>
          <w:rFonts w:ascii="Arial" w:eastAsia="Times New Roman" w:hAnsi="Arial" w:cs="Arial"/>
          <w:sz w:val="24"/>
          <w:szCs w:val="24"/>
        </w:rPr>
        <w:t>.0</w:t>
      </w:r>
      <w:r w:rsidR="002627F2" w:rsidRPr="002627F2">
        <w:rPr>
          <w:rFonts w:ascii="Arial" w:eastAsia="Times New Roman" w:hAnsi="Arial" w:cs="Arial"/>
          <w:sz w:val="24"/>
          <w:szCs w:val="24"/>
        </w:rPr>
        <w:t xml:space="preserve"> and 15.7</w:t>
      </w:r>
      <w:r w:rsidR="002B1D36">
        <w:rPr>
          <w:rFonts w:ascii="Arial" w:eastAsia="Times New Roman" w:hAnsi="Arial" w:cs="Arial"/>
          <w:sz w:val="24"/>
          <w:szCs w:val="24"/>
        </w:rPr>
        <w:t xml:space="preserve"> per</w:t>
      </w:r>
      <w:del w:id="43" w:author="Nangia, Vinay (ICARDA)" w:date="2015-10-16T22:46:00Z">
        <w:r w:rsidR="002B1D36" w:rsidDel="0062622E">
          <w:rPr>
            <w:rFonts w:ascii="Arial" w:eastAsia="Times New Roman" w:hAnsi="Arial" w:cs="Arial"/>
            <w:sz w:val="24"/>
            <w:szCs w:val="24"/>
          </w:rPr>
          <w:delText xml:space="preserve"> </w:delText>
        </w:r>
      </w:del>
      <w:r w:rsidR="002B1D36">
        <w:rPr>
          <w:rFonts w:ascii="Arial" w:eastAsia="Times New Roman" w:hAnsi="Arial" w:cs="Arial"/>
          <w:sz w:val="24"/>
          <w:szCs w:val="24"/>
        </w:rPr>
        <w:t>cent</w:t>
      </w:r>
      <w:r w:rsidR="008B5995">
        <w:rPr>
          <w:rFonts w:ascii="Arial" w:eastAsia="Times New Roman" w:hAnsi="Arial" w:cs="Arial"/>
          <w:sz w:val="24"/>
          <w:szCs w:val="24"/>
        </w:rPr>
        <w:t>, respectively</w:t>
      </w:r>
      <w:r w:rsidR="008B5995" w:rsidRPr="00F363E3">
        <w:rPr>
          <w:rFonts w:ascii="Arial" w:eastAsia="Times New Roman" w:hAnsi="Arial" w:cs="Arial"/>
          <w:sz w:val="24"/>
          <w:szCs w:val="24"/>
        </w:rPr>
        <w:t>.</w:t>
      </w:r>
    </w:p>
    <w:p w:rsidR="00273195" w:rsidRDefault="00273195" w:rsidP="00273195">
      <w:pPr>
        <w:spacing w:before="200" w:after="0" w:line="360" w:lineRule="auto"/>
        <w:ind w:left="851" w:hanging="851"/>
        <w:jc w:val="both"/>
        <w:rPr>
          <w:rFonts w:ascii="Arial" w:hAnsi="Arial" w:cs="Arial"/>
          <w:sz w:val="24"/>
          <w:szCs w:val="24"/>
        </w:rPr>
      </w:pPr>
      <w:r w:rsidRPr="00273195">
        <w:rPr>
          <w:rFonts w:ascii="Arial" w:hAnsi="Arial" w:cs="Arial"/>
          <w:sz w:val="24"/>
          <w:szCs w:val="24"/>
        </w:rPr>
        <w:t>6.</w:t>
      </w:r>
      <w:r w:rsidR="00B961B4">
        <w:rPr>
          <w:rFonts w:ascii="Arial" w:hAnsi="Arial" w:cs="Arial"/>
          <w:sz w:val="24"/>
          <w:szCs w:val="24"/>
        </w:rPr>
        <w:t>7</w:t>
      </w:r>
      <w:r w:rsidRPr="00273195">
        <w:rPr>
          <w:rFonts w:ascii="Arial" w:hAnsi="Arial" w:cs="Arial"/>
          <w:sz w:val="24"/>
          <w:szCs w:val="24"/>
        </w:rPr>
        <w:t>.</w:t>
      </w:r>
      <w:r w:rsidR="002B1D36">
        <w:rPr>
          <w:rFonts w:ascii="Arial" w:hAnsi="Arial" w:cs="Arial"/>
          <w:sz w:val="24"/>
          <w:szCs w:val="24"/>
        </w:rPr>
        <w:t>1</w:t>
      </w:r>
      <w:r w:rsidR="00101A70">
        <w:rPr>
          <w:rFonts w:ascii="Arial" w:hAnsi="Arial" w:cs="Arial"/>
          <w:sz w:val="24"/>
          <w:szCs w:val="24"/>
        </w:rPr>
        <w:t>6</w:t>
      </w:r>
      <w:r w:rsidR="004116DE">
        <w:rPr>
          <w:rFonts w:ascii="Arial" w:hAnsi="Arial" w:cs="Arial"/>
          <w:sz w:val="24"/>
          <w:szCs w:val="24"/>
        </w:rPr>
        <w:tab/>
      </w:r>
      <w:r w:rsidRPr="00273195">
        <w:rPr>
          <w:rFonts w:ascii="Arial" w:hAnsi="Arial" w:cs="Arial"/>
          <w:sz w:val="24"/>
          <w:szCs w:val="24"/>
        </w:rPr>
        <w:t xml:space="preserve">The RMSE </w:t>
      </w:r>
      <w:r w:rsidR="002B1D36">
        <w:rPr>
          <w:rFonts w:ascii="Arial" w:hAnsi="Arial" w:cs="Arial"/>
          <w:sz w:val="24"/>
          <w:szCs w:val="24"/>
        </w:rPr>
        <w:t xml:space="preserve">values </w:t>
      </w:r>
      <w:r w:rsidRPr="00273195">
        <w:rPr>
          <w:rFonts w:ascii="Arial" w:hAnsi="Arial" w:cs="Arial"/>
          <w:sz w:val="24"/>
          <w:szCs w:val="24"/>
        </w:rPr>
        <w:t xml:space="preserve">of moisture content </w:t>
      </w:r>
      <w:r w:rsidR="002B1D36">
        <w:rPr>
          <w:rFonts w:ascii="Arial" w:hAnsi="Arial" w:cs="Arial"/>
          <w:sz w:val="24"/>
          <w:szCs w:val="24"/>
        </w:rPr>
        <w:t xml:space="preserve">for mustard </w:t>
      </w:r>
      <w:r w:rsidRPr="00273195">
        <w:rPr>
          <w:rFonts w:ascii="Arial" w:hAnsi="Arial" w:cs="Arial"/>
          <w:sz w:val="24"/>
          <w:szCs w:val="24"/>
        </w:rPr>
        <w:t>ranged from 0.0</w:t>
      </w:r>
      <w:r w:rsidR="002627F2">
        <w:rPr>
          <w:rFonts w:ascii="Arial" w:hAnsi="Arial" w:cs="Arial"/>
          <w:sz w:val="24"/>
          <w:szCs w:val="24"/>
        </w:rPr>
        <w:t>384</w:t>
      </w:r>
      <w:r w:rsidRPr="00273195">
        <w:rPr>
          <w:rFonts w:ascii="Arial" w:hAnsi="Arial" w:cs="Arial"/>
          <w:sz w:val="24"/>
          <w:szCs w:val="24"/>
        </w:rPr>
        <w:t xml:space="preserve"> to 0.0</w:t>
      </w:r>
      <w:r w:rsidR="002627F2">
        <w:rPr>
          <w:rFonts w:ascii="Arial" w:hAnsi="Arial" w:cs="Arial"/>
          <w:sz w:val="24"/>
          <w:szCs w:val="24"/>
        </w:rPr>
        <w:t>501</w:t>
      </w:r>
      <w:r w:rsidRPr="00273195">
        <w:rPr>
          <w:rFonts w:ascii="Arial" w:hAnsi="Arial" w:cs="Arial"/>
          <w:sz w:val="24"/>
          <w:szCs w:val="24"/>
        </w:rPr>
        <w:t xml:space="preserve">. </w:t>
      </w:r>
      <w:r w:rsidR="00B961B4">
        <w:rPr>
          <w:rFonts w:ascii="Arial" w:hAnsi="Arial" w:cs="Arial"/>
          <w:sz w:val="24"/>
          <w:szCs w:val="24"/>
        </w:rPr>
        <w:t>S</w:t>
      </w:r>
      <w:r w:rsidR="00B961B4" w:rsidRPr="00B961B4">
        <w:rPr>
          <w:rFonts w:ascii="Arial" w:eastAsia="Times New Roman" w:hAnsi="Arial" w:cs="Arial"/>
          <w:sz w:val="24"/>
          <w:szCs w:val="24"/>
        </w:rPr>
        <w:t xml:space="preserve">imulated </w:t>
      </w:r>
      <w:r w:rsidRPr="00273195">
        <w:rPr>
          <w:rFonts w:ascii="Arial" w:hAnsi="Arial" w:cs="Arial"/>
          <w:sz w:val="24"/>
          <w:szCs w:val="24"/>
        </w:rPr>
        <w:t>value</w:t>
      </w:r>
      <w:r w:rsidR="002B1D36">
        <w:rPr>
          <w:rFonts w:ascii="Arial" w:hAnsi="Arial" w:cs="Arial"/>
          <w:sz w:val="24"/>
          <w:szCs w:val="24"/>
        </w:rPr>
        <w:t>s</w:t>
      </w:r>
      <w:r w:rsidRPr="00273195">
        <w:rPr>
          <w:rFonts w:ascii="Arial" w:hAnsi="Arial" w:cs="Arial"/>
          <w:sz w:val="24"/>
          <w:szCs w:val="24"/>
        </w:rPr>
        <w:t xml:space="preserve"> of moisture content </w:t>
      </w:r>
      <w:r w:rsidR="00B961B4">
        <w:rPr>
          <w:rFonts w:ascii="Arial" w:hAnsi="Arial" w:cs="Arial"/>
          <w:sz w:val="24"/>
          <w:szCs w:val="24"/>
        </w:rPr>
        <w:t>matched</w:t>
      </w:r>
      <w:r w:rsidRPr="00273195">
        <w:rPr>
          <w:rFonts w:ascii="Arial" w:hAnsi="Arial" w:cs="Arial"/>
          <w:sz w:val="24"/>
          <w:szCs w:val="24"/>
        </w:rPr>
        <w:t xml:space="preserve"> well with observed values</w:t>
      </w:r>
      <w:r w:rsidR="005B0E86">
        <w:rPr>
          <w:rFonts w:ascii="Arial" w:hAnsi="Arial" w:cs="Arial"/>
          <w:sz w:val="24"/>
          <w:szCs w:val="24"/>
        </w:rPr>
        <w:t xml:space="preserve"> in </w:t>
      </w:r>
      <w:r w:rsidR="00DA2F36">
        <w:rPr>
          <w:rFonts w:ascii="Arial" w:hAnsi="Arial" w:cs="Arial"/>
          <w:sz w:val="24"/>
          <w:szCs w:val="24"/>
        </w:rPr>
        <w:t xml:space="preserve">the </w:t>
      </w:r>
      <w:r w:rsidR="00B961B4">
        <w:rPr>
          <w:rFonts w:ascii="Arial" w:hAnsi="Arial" w:cs="Arial"/>
          <w:sz w:val="24"/>
          <w:szCs w:val="24"/>
        </w:rPr>
        <w:t xml:space="preserve">soil layers up to </w:t>
      </w:r>
      <w:r w:rsidR="005B0E86">
        <w:rPr>
          <w:rFonts w:ascii="Arial" w:hAnsi="Arial" w:cs="Arial"/>
          <w:sz w:val="24"/>
          <w:szCs w:val="24"/>
        </w:rPr>
        <w:t>100 cm</w:t>
      </w:r>
      <w:r w:rsidR="002B1D36">
        <w:rPr>
          <w:rFonts w:ascii="Arial" w:hAnsi="Arial" w:cs="Arial"/>
          <w:sz w:val="24"/>
          <w:szCs w:val="24"/>
        </w:rPr>
        <w:t>,</w:t>
      </w:r>
      <w:r w:rsidR="005B0E86">
        <w:rPr>
          <w:rFonts w:ascii="Arial" w:hAnsi="Arial" w:cs="Arial"/>
          <w:sz w:val="24"/>
          <w:szCs w:val="24"/>
        </w:rPr>
        <w:t xml:space="preserve"> </w:t>
      </w:r>
      <w:r w:rsidR="002B1D36">
        <w:rPr>
          <w:rFonts w:ascii="Arial" w:hAnsi="Arial" w:cs="Arial"/>
          <w:sz w:val="24"/>
          <w:szCs w:val="24"/>
        </w:rPr>
        <w:t>with</w:t>
      </w:r>
      <w:r w:rsidR="00B961B4">
        <w:rPr>
          <w:rFonts w:ascii="Arial" w:hAnsi="Arial" w:cs="Arial"/>
          <w:sz w:val="24"/>
          <w:szCs w:val="24"/>
        </w:rPr>
        <w:t xml:space="preserve"> </w:t>
      </w:r>
      <w:r w:rsidR="002627F2" w:rsidRPr="002627F2">
        <w:rPr>
          <w:rFonts w:ascii="Arial" w:eastAsia="Times New Roman" w:hAnsi="Arial" w:cs="Arial"/>
          <w:sz w:val="24"/>
          <w:szCs w:val="24"/>
        </w:rPr>
        <w:t>index of agreement</w:t>
      </w:r>
      <w:r w:rsidR="00B961B4">
        <w:rPr>
          <w:rFonts w:ascii="Arial" w:eastAsia="Times New Roman" w:hAnsi="Arial" w:cs="Arial"/>
          <w:sz w:val="24"/>
          <w:szCs w:val="24"/>
        </w:rPr>
        <w:t xml:space="preserve"> </w:t>
      </w:r>
      <w:r w:rsidR="002B1D36">
        <w:rPr>
          <w:rFonts w:ascii="Arial" w:eastAsia="Times New Roman" w:hAnsi="Arial" w:cs="Arial"/>
          <w:sz w:val="24"/>
          <w:szCs w:val="24"/>
        </w:rPr>
        <w:t>of</w:t>
      </w:r>
      <w:r w:rsidR="00B961B4">
        <w:rPr>
          <w:rFonts w:ascii="Arial" w:eastAsia="Times New Roman" w:hAnsi="Arial" w:cs="Arial"/>
          <w:sz w:val="24"/>
          <w:szCs w:val="24"/>
        </w:rPr>
        <w:t xml:space="preserve"> 0.81 in soil depth </w:t>
      </w:r>
      <w:r w:rsidR="002B1D36">
        <w:rPr>
          <w:rFonts w:ascii="Arial" w:eastAsia="Times New Roman" w:hAnsi="Arial" w:cs="Arial"/>
          <w:sz w:val="24"/>
          <w:szCs w:val="24"/>
        </w:rPr>
        <w:t>for</w:t>
      </w:r>
      <w:r w:rsidR="00B961B4">
        <w:rPr>
          <w:rFonts w:ascii="Arial" w:eastAsia="Times New Roman" w:hAnsi="Arial" w:cs="Arial"/>
          <w:sz w:val="24"/>
          <w:szCs w:val="24"/>
        </w:rPr>
        <w:t xml:space="preserve"> 0-100 cm</w:t>
      </w:r>
      <w:r w:rsidR="00A945BE">
        <w:rPr>
          <w:rFonts w:ascii="Arial" w:hAnsi="Arial" w:cs="Arial"/>
          <w:sz w:val="24"/>
          <w:szCs w:val="24"/>
        </w:rPr>
        <w:t>.</w:t>
      </w:r>
    </w:p>
    <w:p w:rsidR="00B961B4" w:rsidRDefault="00B961B4" w:rsidP="00273195">
      <w:pPr>
        <w:spacing w:before="200" w:after="0" w:line="360" w:lineRule="auto"/>
        <w:ind w:left="851" w:hanging="851"/>
        <w:jc w:val="both"/>
        <w:rPr>
          <w:rFonts w:ascii="Arial" w:hAnsi="Arial" w:cs="Arial"/>
          <w:sz w:val="24"/>
          <w:szCs w:val="24"/>
        </w:rPr>
      </w:pPr>
      <w:r>
        <w:rPr>
          <w:rFonts w:ascii="Arial" w:hAnsi="Arial" w:cs="Arial"/>
          <w:sz w:val="24"/>
          <w:szCs w:val="24"/>
        </w:rPr>
        <w:t>6.7.</w:t>
      </w:r>
      <w:r w:rsidR="002B1D36">
        <w:rPr>
          <w:rFonts w:ascii="Arial" w:hAnsi="Arial" w:cs="Arial"/>
          <w:sz w:val="24"/>
          <w:szCs w:val="24"/>
        </w:rPr>
        <w:t>1</w:t>
      </w:r>
      <w:r w:rsidR="00101A70">
        <w:rPr>
          <w:rFonts w:ascii="Arial" w:hAnsi="Arial" w:cs="Arial"/>
          <w:sz w:val="24"/>
          <w:szCs w:val="24"/>
        </w:rPr>
        <w:t>7</w:t>
      </w:r>
      <w:r>
        <w:rPr>
          <w:rFonts w:ascii="Arial" w:hAnsi="Arial" w:cs="Arial"/>
          <w:sz w:val="24"/>
          <w:szCs w:val="24"/>
        </w:rPr>
        <w:tab/>
      </w:r>
      <w:r w:rsidR="00E46C26">
        <w:rPr>
          <w:rFonts w:ascii="Arial" w:hAnsi="Arial" w:cs="Arial"/>
          <w:sz w:val="24"/>
          <w:szCs w:val="24"/>
        </w:rPr>
        <w:t>S</w:t>
      </w:r>
      <w:r w:rsidR="000F2008" w:rsidRPr="00E46C26">
        <w:rPr>
          <w:rFonts w:ascii="Arial" w:eastAsia="Times New Roman" w:hAnsi="Arial" w:cs="Arial"/>
          <w:sz w:val="24"/>
          <w:szCs w:val="24"/>
        </w:rPr>
        <w:t xml:space="preserve">imulated values for GAI </w:t>
      </w:r>
      <w:r w:rsidR="00AA6057">
        <w:rPr>
          <w:rFonts w:ascii="Arial" w:eastAsia="Times New Roman" w:hAnsi="Arial" w:cs="Arial"/>
          <w:sz w:val="24"/>
          <w:szCs w:val="24"/>
        </w:rPr>
        <w:t>for</w:t>
      </w:r>
      <w:r w:rsidR="000F2008" w:rsidRPr="00E46C26">
        <w:rPr>
          <w:rFonts w:ascii="Arial" w:eastAsia="Times New Roman" w:hAnsi="Arial" w:cs="Arial"/>
          <w:sz w:val="24"/>
          <w:szCs w:val="24"/>
        </w:rPr>
        <w:t xml:space="preserve"> chickpea at different growth stages </w:t>
      </w:r>
      <w:r w:rsidR="00AA6057">
        <w:rPr>
          <w:rFonts w:ascii="Arial" w:eastAsia="Times New Roman" w:hAnsi="Arial" w:cs="Arial"/>
          <w:sz w:val="24"/>
          <w:szCs w:val="24"/>
        </w:rPr>
        <w:t>were</w:t>
      </w:r>
      <w:r w:rsidR="000F2008" w:rsidRPr="00E46C26">
        <w:rPr>
          <w:rFonts w:ascii="Arial" w:eastAsia="Times New Roman" w:hAnsi="Arial" w:cs="Arial"/>
          <w:sz w:val="24"/>
          <w:szCs w:val="24"/>
        </w:rPr>
        <w:t xml:space="preserve"> in good agreement with observed GAI with RMSE of 0.281</w:t>
      </w:r>
      <w:r w:rsidR="00124070">
        <w:rPr>
          <w:rFonts w:ascii="Arial" w:eastAsia="Times New Roman" w:hAnsi="Arial" w:cs="Arial"/>
          <w:sz w:val="24"/>
          <w:szCs w:val="24"/>
        </w:rPr>
        <w:t>0</w:t>
      </w:r>
      <w:r w:rsidR="000F2008" w:rsidRPr="00E46C26">
        <w:rPr>
          <w:rFonts w:ascii="Arial" w:eastAsia="Times New Roman" w:hAnsi="Arial" w:cs="Arial"/>
          <w:sz w:val="24"/>
          <w:szCs w:val="24"/>
        </w:rPr>
        <w:t>.</w:t>
      </w:r>
    </w:p>
    <w:p w:rsidR="00D13DE7" w:rsidRDefault="00D13DE7" w:rsidP="00A945BE">
      <w:pPr>
        <w:spacing w:before="200" w:after="0" w:line="360" w:lineRule="auto"/>
        <w:ind w:left="851" w:hanging="851"/>
        <w:jc w:val="both"/>
        <w:rPr>
          <w:rFonts w:ascii="Arial" w:hAnsi="Arial" w:cs="Arial"/>
          <w:sz w:val="24"/>
          <w:szCs w:val="24"/>
        </w:rPr>
      </w:pPr>
      <w:r w:rsidRPr="00273195">
        <w:rPr>
          <w:rFonts w:ascii="Arial" w:hAnsi="Arial" w:cs="Arial"/>
          <w:sz w:val="24"/>
          <w:szCs w:val="24"/>
        </w:rPr>
        <w:lastRenderedPageBreak/>
        <w:t>6.</w:t>
      </w:r>
      <w:r w:rsidR="00B961B4">
        <w:rPr>
          <w:rFonts w:ascii="Arial" w:hAnsi="Arial" w:cs="Arial"/>
          <w:sz w:val="24"/>
          <w:szCs w:val="24"/>
        </w:rPr>
        <w:t>7</w:t>
      </w:r>
      <w:r w:rsidRPr="00273195">
        <w:rPr>
          <w:rFonts w:ascii="Arial" w:hAnsi="Arial" w:cs="Arial"/>
          <w:sz w:val="24"/>
          <w:szCs w:val="24"/>
        </w:rPr>
        <w:t>.</w:t>
      </w:r>
      <w:r w:rsidR="00AA6057">
        <w:rPr>
          <w:rFonts w:ascii="Arial" w:hAnsi="Arial" w:cs="Arial"/>
          <w:sz w:val="24"/>
          <w:szCs w:val="24"/>
        </w:rPr>
        <w:t>1</w:t>
      </w:r>
      <w:r w:rsidR="00101A70">
        <w:rPr>
          <w:rFonts w:ascii="Arial" w:hAnsi="Arial" w:cs="Arial"/>
          <w:sz w:val="24"/>
          <w:szCs w:val="24"/>
        </w:rPr>
        <w:t>8</w:t>
      </w:r>
      <w:r w:rsidR="004116DE">
        <w:rPr>
          <w:rFonts w:ascii="Arial" w:hAnsi="Arial" w:cs="Arial"/>
          <w:sz w:val="24"/>
          <w:szCs w:val="24"/>
        </w:rPr>
        <w:tab/>
      </w:r>
      <w:r w:rsidR="00E46C26">
        <w:rPr>
          <w:rFonts w:ascii="Arial" w:hAnsi="Arial" w:cs="Arial"/>
          <w:sz w:val="24"/>
          <w:szCs w:val="24"/>
        </w:rPr>
        <w:t>S</w:t>
      </w:r>
      <w:r w:rsidR="00E46C26" w:rsidRPr="00E46C26">
        <w:rPr>
          <w:rFonts w:ascii="Arial" w:eastAsia="Times New Roman" w:hAnsi="Arial" w:cs="Arial"/>
          <w:sz w:val="24"/>
          <w:szCs w:val="24"/>
        </w:rPr>
        <w:t xml:space="preserve">imulated </w:t>
      </w:r>
      <w:r w:rsidR="00E46C26">
        <w:rPr>
          <w:rFonts w:ascii="Arial" w:hAnsi="Arial" w:cs="Arial"/>
          <w:sz w:val="24"/>
          <w:szCs w:val="24"/>
        </w:rPr>
        <w:t>seed</w:t>
      </w:r>
      <w:r w:rsidR="00465781">
        <w:rPr>
          <w:rFonts w:ascii="Arial" w:hAnsi="Arial" w:cs="Arial"/>
          <w:sz w:val="24"/>
          <w:szCs w:val="24"/>
        </w:rPr>
        <w:t xml:space="preserve"> </w:t>
      </w:r>
      <w:r w:rsidR="00AF4949">
        <w:rPr>
          <w:rFonts w:ascii="Arial" w:hAnsi="Arial" w:cs="Arial"/>
          <w:sz w:val="24"/>
          <w:szCs w:val="24"/>
        </w:rPr>
        <w:t xml:space="preserve">yield </w:t>
      </w:r>
      <w:ins w:id="44" w:author="Nangia, Vinay (ICARDA)" w:date="2015-10-16T22:46:00Z">
        <w:r w:rsidR="0062622E">
          <w:rPr>
            <w:rFonts w:ascii="Arial" w:eastAsia="Times New Roman" w:hAnsi="Arial" w:cs="Arial"/>
            <w:sz w:val="24"/>
            <w:szCs w:val="24"/>
          </w:rPr>
          <w:t xml:space="preserve">of </w:t>
        </w:r>
      </w:ins>
      <w:del w:id="45" w:author="Nangia, Vinay (ICARDA)" w:date="2015-10-16T22:46:00Z">
        <w:r w:rsidR="00AF4949" w:rsidRPr="00AF4949" w:rsidDel="0062622E">
          <w:rPr>
            <w:rFonts w:ascii="Arial" w:eastAsia="Times New Roman" w:hAnsi="Arial" w:cs="Arial"/>
            <w:sz w:val="24"/>
            <w:szCs w:val="24"/>
          </w:rPr>
          <w:delText>(</w:delText>
        </w:r>
      </w:del>
      <w:r w:rsidR="00AF4949" w:rsidRPr="00AF4949">
        <w:rPr>
          <w:rFonts w:ascii="Arial" w:eastAsia="Times New Roman" w:hAnsi="Arial" w:cs="Arial"/>
          <w:sz w:val="24"/>
          <w:szCs w:val="24"/>
        </w:rPr>
        <w:t>1473 kg ha</w:t>
      </w:r>
      <w:r w:rsidR="00AF4949" w:rsidRPr="00AF4949">
        <w:rPr>
          <w:rFonts w:ascii="Arial" w:eastAsia="Times New Roman" w:hAnsi="Arial" w:cs="Arial"/>
          <w:sz w:val="24"/>
          <w:szCs w:val="24"/>
          <w:vertAlign w:val="superscript"/>
        </w:rPr>
        <w:t>-1</w:t>
      </w:r>
      <w:del w:id="46" w:author="Nangia, Vinay (ICARDA)" w:date="2015-10-16T22:46:00Z">
        <w:r w:rsidR="00AF4949" w:rsidRPr="00AF4949" w:rsidDel="0062622E">
          <w:rPr>
            <w:rFonts w:ascii="Arial" w:eastAsia="Times New Roman" w:hAnsi="Arial" w:cs="Arial"/>
            <w:sz w:val="24"/>
            <w:szCs w:val="24"/>
          </w:rPr>
          <w:delText>)</w:delText>
        </w:r>
      </w:del>
      <w:r w:rsidR="00AF4949" w:rsidRPr="00AF4949">
        <w:rPr>
          <w:rFonts w:ascii="Arial" w:eastAsia="Times New Roman" w:hAnsi="Arial" w:cs="Arial"/>
          <w:sz w:val="24"/>
          <w:szCs w:val="24"/>
        </w:rPr>
        <w:t xml:space="preserve"> of chickpea </w:t>
      </w:r>
      <w:r w:rsidR="00AA6057">
        <w:rPr>
          <w:rFonts w:ascii="Arial" w:eastAsia="Times New Roman" w:hAnsi="Arial" w:cs="Arial"/>
          <w:sz w:val="24"/>
          <w:szCs w:val="24"/>
        </w:rPr>
        <w:t>w</w:t>
      </w:r>
      <w:ins w:id="47" w:author="Nangia, Vinay (ICARDA)" w:date="2015-10-16T22:47:00Z">
        <w:r w:rsidR="0062622E">
          <w:rPr>
            <w:rFonts w:ascii="Arial" w:eastAsia="Times New Roman" w:hAnsi="Arial" w:cs="Arial"/>
            <w:sz w:val="24"/>
            <w:szCs w:val="24"/>
          </w:rPr>
          <w:t>as</w:t>
        </w:r>
      </w:ins>
      <w:del w:id="48" w:author="Nangia, Vinay (ICARDA)" w:date="2015-10-16T22:46:00Z">
        <w:r w:rsidR="00AA6057" w:rsidDel="0062622E">
          <w:rPr>
            <w:rFonts w:ascii="Arial" w:eastAsia="Times New Roman" w:hAnsi="Arial" w:cs="Arial"/>
            <w:sz w:val="24"/>
            <w:szCs w:val="24"/>
          </w:rPr>
          <w:delText>ere</w:delText>
        </w:r>
      </w:del>
      <w:r w:rsidR="00AA6057">
        <w:rPr>
          <w:rFonts w:ascii="Arial" w:eastAsia="Times New Roman" w:hAnsi="Arial" w:cs="Arial"/>
          <w:sz w:val="24"/>
          <w:szCs w:val="24"/>
        </w:rPr>
        <w:t xml:space="preserve"> in good</w:t>
      </w:r>
      <w:r w:rsidR="00AF4949" w:rsidRPr="00AF4949">
        <w:rPr>
          <w:rFonts w:ascii="Arial" w:eastAsia="Times New Roman" w:hAnsi="Arial" w:cs="Arial"/>
          <w:sz w:val="24"/>
          <w:szCs w:val="24"/>
        </w:rPr>
        <w:t xml:space="preserve"> agree</w:t>
      </w:r>
      <w:r w:rsidR="00AA6057">
        <w:rPr>
          <w:rFonts w:ascii="Arial" w:eastAsia="Times New Roman" w:hAnsi="Arial" w:cs="Arial"/>
          <w:sz w:val="24"/>
          <w:szCs w:val="24"/>
        </w:rPr>
        <w:t>ment</w:t>
      </w:r>
      <w:r w:rsidR="00AF4949" w:rsidRPr="00AF4949">
        <w:rPr>
          <w:rFonts w:ascii="Arial" w:eastAsia="Times New Roman" w:hAnsi="Arial" w:cs="Arial"/>
          <w:sz w:val="24"/>
          <w:szCs w:val="24"/>
        </w:rPr>
        <w:t xml:space="preserve"> to the observed yield of 1515 kg ha</w:t>
      </w:r>
      <w:r w:rsidR="00AF4949" w:rsidRPr="00AF4949">
        <w:rPr>
          <w:rFonts w:ascii="Arial" w:eastAsia="Times New Roman" w:hAnsi="Arial" w:cs="Arial"/>
          <w:sz w:val="24"/>
          <w:szCs w:val="24"/>
          <w:vertAlign w:val="superscript"/>
        </w:rPr>
        <w:t>-1</w:t>
      </w:r>
      <w:r w:rsidR="00AF4949" w:rsidRPr="00AF4949">
        <w:rPr>
          <w:rFonts w:ascii="Arial" w:eastAsia="Times New Roman" w:hAnsi="Arial" w:cs="Arial"/>
          <w:sz w:val="24"/>
          <w:szCs w:val="24"/>
        </w:rPr>
        <w:t xml:space="preserve"> with absolute and relative error</w:t>
      </w:r>
      <w:r w:rsidR="00A77CFF">
        <w:rPr>
          <w:rFonts w:ascii="Arial" w:eastAsia="Times New Roman" w:hAnsi="Arial" w:cs="Arial"/>
          <w:sz w:val="24"/>
          <w:szCs w:val="24"/>
        </w:rPr>
        <w:t>s</w:t>
      </w:r>
      <w:r w:rsidR="00AF4949" w:rsidRPr="00AF4949">
        <w:rPr>
          <w:rFonts w:ascii="Arial" w:eastAsia="Times New Roman" w:hAnsi="Arial" w:cs="Arial"/>
          <w:sz w:val="24"/>
          <w:szCs w:val="24"/>
        </w:rPr>
        <w:t xml:space="preserve"> of 42</w:t>
      </w:r>
      <w:r w:rsidR="00124070">
        <w:rPr>
          <w:rFonts w:ascii="Arial" w:eastAsia="Times New Roman" w:hAnsi="Arial" w:cs="Arial"/>
          <w:sz w:val="24"/>
          <w:szCs w:val="24"/>
        </w:rPr>
        <w:t>.0</w:t>
      </w:r>
      <w:r w:rsidR="00AF4949" w:rsidRPr="00AF4949">
        <w:rPr>
          <w:rFonts w:ascii="Arial" w:eastAsia="Times New Roman" w:hAnsi="Arial" w:cs="Arial"/>
          <w:sz w:val="24"/>
          <w:szCs w:val="24"/>
        </w:rPr>
        <w:t xml:space="preserve"> and 2.8</w:t>
      </w:r>
      <w:r w:rsidR="00AA6057">
        <w:rPr>
          <w:rFonts w:ascii="Arial" w:eastAsia="Times New Roman" w:hAnsi="Arial" w:cs="Arial"/>
          <w:sz w:val="24"/>
          <w:szCs w:val="24"/>
        </w:rPr>
        <w:t xml:space="preserve"> per</w:t>
      </w:r>
      <w:del w:id="49" w:author="Nangia, Vinay (ICARDA)" w:date="2015-10-16T22:47:00Z">
        <w:r w:rsidR="00AA6057" w:rsidDel="0062622E">
          <w:rPr>
            <w:rFonts w:ascii="Arial" w:eastAsia="Times New Roman" w:hAnsi="Arial" w:cs="Arial"/>
            <w:sz w:val="24"/>
            <w:szCs w:val="24"/>
          </w:rPr>
          <w:delText xml:space="preserve"> </w:delText>
        </w:r>
      </w:del>
      <w:r w:rsidR="00AA6057">
        <w:rPr>
          <w:rFonts w:ascii="Arial" w:eastAsia="Times New Roman" w:hAnsi="Arial" w:cs="Arial"/>
          <w:sz w:val="24"/>
          <w:szCs w:val="24"/>
        </w:rPr>
        <w:t>cent, respectively</w:t>
      </w:r>
      <w:r w:rsidR="00AF4949" w:rsidRPr="00AF4949">
        <w:rPr>
          <w:rFonts w:ascii="Arial" w:eastAsia="Times New Roman" w:hAnsi="Arial" w:cs="Arial"/>
          <w:sz w:val="24"/>
          <w:szCs w:val="24"/>
        </w:rPr>
        <w:t>.</w:t>
      </w:r>
      <w:r w:rsidR="00AA6057">
        <w:rPr>
          <w:rFonts w:ascii="Arial" w:eastAsia="Times New Roman" w:hAnsi="Arial" w:cs="Arial"/>
          <w:sz w:val="24"/>
          <w:szCs w:val="24"/>
        </w:rPr>
        <w:t xml:space="preserve"> Similarly, the o</w:t>
      </w:r>
      <w:r w:rsidR="00AA6057" w:rsidRPr="00D13DE7">
        <w:rPr>
          <w:rFonts w:ascii="Arial" w:hAnsi="Arial" w:cs="Arial"/>
          <w:sz w:val="24"/>
          <w:szCs w:val="24"/>
        </w:rPr>
        <w:t xml:space="preserve">bserved </w:t>
      </w:r>
      <w:r w:rsidR="00124070">
        <w:rPr>
          <w:rFonts w:ascii="Arial" w:hAnsi="Arial" w:cs="Arial"/>
          <w:sz w:val="24"/>
          <w:szCs w:val="24"/>
        </w:rPr>
        <w:t>AGB</w:t>
      </w:r>
      <w:r w:rsidR="00AA6057" w:rsidRPr="00D13DE7">
        <w:rPr>
          <w:rFonts w:ascii="Arial" w:hAnsi="Arial" w:cs="Arial"/>
          <w:sz w:val="24"/>
          <w:szCs w:val="24"/>
        </w:rPr>
        <w:t xml:space="preserve"> </w:t>
      </w:r>
      <w:r w:rsidR="00AA6057" w:rsidRPr="00AF4949">
        <w:rPr>
          <w:rFonts w:ascii="Arial" w:eastAsia="Times New Roman" w:hAnsi="Arial" w:cs="Arial"/>
          <w:sz w:val="24"/>
          <w:szCs w:val="24"/>
        </w:rPr>
        <w:t>(3604 kg ha</w:t>
      </w:r>
      <w:r w:rsidR="00AA6057" w:rsidRPr="00AF4949">
        <w:rPr>
          <w:rFonts w:ascii="Arial" w:eastAsia="Times New Roman" w:hAnsi="Arial" w:cs="Arial"/>
          <w:sz w:val="24"/>
          <w:szCs w:val="24"/>
          <w:vertAlign w:val="superscript"/>
        </w:rPr>
        <w:t>-1</w:t>
      </w:r>
      <w:r w:rsidR="00AA6057" w:rsidRPr="00AF4949">
        <w:rPr>
          <w:rFonts w:ascii="Arial" w:eastAsia="Times New Roman" w:hAnsi="Arial" w:cs="Arial"/>
          <w:sz w:val="24"/>
          <w:szCs w:val="24"/>
        </w:rPr>
        <w:t xml:space="preserve">) </w:t>
      </w:r>
      <w:r w:rsidR="00AA6057">
        <w:rPr>
          <w:rFonts w:ascii="Arial" w:eastAsia="Times New Roman" w:hAnsi="Arial" w:cs="Arial"/>
          <w:sz w:val="24"/>
          <w:szCs w:val="24"/>
        </w:rPr>
        <w:t xml:space="preserve">of chickpea </w:t>
      </w:r>
      <w:r w:rsidR="00AA6057" w:rsidRPr="00AF4949">
        <w:rPr>
          <w:rFonts w:ascii="Arial" w:eastAsia="Times New Roman" w:hAnsi="Arial" w:cs="Arial"/>
          <w:sz w:val="24"/>
          <w:szCs w:val="24"/>
        </w:rPr>
        <w:t xml:space="preserve">was slightly lower than </w:t>
      </w:r>
      <w:r w:rsidR="00AA6057">
        <w:rPr>
          <w:rFonts w:ascii="Arial" w:eastAsia="Times New Roman" w:hAnsi="Arial" w:cs="Arial"/>
          <w:sz w:val="24"/>
          <w:szCs w:val="24"/>
        </w:rPr>
        <w:t>s</w:t>
      </w:r>
      <w:r w:rsidR="00AA6057" w:rsidRPr="00E46C26">
        <w:rPr>
          <w:rFonts w:ascii="Arial" w:eastAsia="Times New Roman" w:hAnsi="Arial" w:cs="Arial"/>
          <w:sz w:val="24"/>
          <w:szCs w:val="24"/>
        </w:rPr>
        <w:t xml:space="preserve">imulated </w:t>
      </w:r>
      <w:r w:rsidR="00124070">
        <w:rPr>
          <w:rFonts w:ascii="Arial" w:eastAsia="Times New Roman" w:hAnsi="Arial" w:cs="Arial"/>
          <w:sz w:val="24"/>
          <w:szCs w:val="24"/>
        </w:rPr>
        <w:t>AGB</w:t>
      </w:r>
      <w:r w:rsidR="00AA6057" w:rsidRPr="00AF4949">
        <w:rPr>
          <w:rFonts w:ascii="Arial" w:eastAsia="Times New Roman" w:hAnsi="Arial" w:cs="Arial"/>
          <w:sz w:val="24"/>
          <w:szCs w:val="24"/>
        </w:rPr>
        <w:t xml:space="preserve"> (3690 kg ha</w:t>
      </w:r>
      <w:r w:rsidR="00AA6057" w:rsidRPr="00AF4949">
        <w:rPr>
          <w:rFonts w:ascii="Arial" w:eastAsia="Times New Roman" w:hAnsi="Arial" w:cs="Arial"/>
          <w:sz w:val="24"/>
          <w:szCs w:val="24"/>
          <w:vertAlign w:val="superscript"/>
        </w:rPr>
        <w:t>-1</w:t>
      </w:r>
      <w:r w:rsidR="00AA6057" w:rsidRPr="00AF4949">
        <w:rPr>
          <w:rFonts w:ascii="Arial" w:eastAsia="Times New Roman" w:hAnsi="Arial" w:cs="Arial"/>
          <w:sz w:val="24"/>
          <w:szCs w:val="24"/>
        </w:rPr>
        <w:t xml:space="preserve">) </w:t>
      </w:r>
      <w:r w:rsidR="00AA6057">
        <w:rPr>
          <w:rFonts w:ascii="Arial" w:eastAsia="Times New Roman" w:hAnsi="Arial" w:cs="Arial"/>
          <w:sz w:val="24"/>
          <w:szCs w:val="24"/>
        </w:rPr>
        <w:t>with</w:t>
      </w:r>
      <w:r w:rsidR="00AA6057" w:rsidRPr="00AF4949">
        <w:rPr>
          <w:rFonts w:ascii="Arial" w:eastAsia="Times New Roman" w:hAnsi="Arial" w:cs="Arial"/>
          <w:sz w:val="24"/>
          <w:szCs w:val="24"/>
        </w:rPr>
        <w:t xml:space="preserve"> absolute and relative error</w:t>
      </w:r>
      <w:r w:rsidR="00124070">
        <w:rPr>
          <w:rFonts w:ascii="Arial" w:eastAsia="Times New Roman" w:hAnsi="Arial" w:cs="Arial"/>
          <w:sz w:val="24"/>
          <w:szCs w:val="24"/>
        </w:rPr>
        <w:t>s</w:t>
      </w:r>
      <w:r w:rsidR="00AA6057">
        <w:rPr>
          <w:rFonts w:ascii="Arial" w:eastAsia="Times New Roman" w:hAnsi="Arial" w:cs="Arial"/>
          <w:sz w:val="24"/>
          <w:szCs w:val="24"/>
        </w:rPr>
        <w:t xml:space="preserve"> </w:t>
      </w:r>
      <w:r w:rsidR="00086D14">
        <w:rPr>
          <w:rFonts w:ascii="Arial" w:eastAsia="Times New Roman" w:hAnsi="Arial" w:cs="Arial"/>
          <w:sz w:val="24"/>
          <w:szCs w:val="24"/>
        </w:rPr>
        <w:t>of</w:t>
      </w:r>
      <w:r w:rsidR="00AA6057">
        <w:rPr>
          <w:rFonts w:ascii="Arial" w:eastAsia="Times New Roman" w:hAnsi="Arial" w:cs="Arial"/>
          <w:sz w:val="24"/>
          <w:szCs w:val="24"/>
        </w:rPr>
        <w:t xml:space="preserve"> 86 and 2.4</w:t>
      </w:r>
      <w:r w:rsidR="00086D14">
        <w:rPr>
          <w:rFonts w:ascii="Arial" w:eastAsia="Times New Roman" w:hAnsi="Arial" w:cs="Arial"/>
          <w:sz w:val="24"/>
          <w:szCs w:val="24"/>
        </w:rPr>
        <w:t xml:space="preserve"> per</w:t>
      </w:r>
      <w:del w:id="50" w:author="Nangia, Vinay (ICARDA)" w:date="2015-10-16T22:47:00Z">
        <w:r w:rsidR="00086D14" w:rsidDel="0062622E">
          <w:rPr>
            <w:rFonts w:ascii="Arial" w:eastAsia="Times New Roman" w:hAnsi="Arial" w:cs="Arial"/>
            <w:sz w:val="24"/>
            <w:szCs w:val="24"/>
          </w:rPr>
          <w:delText xml:space="preserve"> </w:delText>
        </w:r>
      </w:del>
      <w:r w:rsidR="00086D14">
        <w:rPr>
          <w:rFonts w:ascii="Arial" w:eastAsia="Times New Roman" w:hAnsi="Arial" w:cs="Arial"/>
          <w:sz w:val="24"/>
          <w:szCs w:val="24"/>
        </w:rPr>
        <w:t>cent</w:t>
      </w:r>
      <w:r w:rsidR="00AA6057">
        <w:rPr>
          <w:rFonts w:ascii="Arial" w:eastAsia="Times New Roman" w:hAnsi="Arial" w:cs="Arial"/>
          <w:sz w:val="24"/>
          <w:szCs w:val="24"/>
        </w:rPr>
        <w:t>, respectively</w:t>
      </w:r>
      <w:r w:rsidR="00AA6057" w:rsidRPr="00F363E3">
        <w:rPr>
          <w:rFonts w:ascii="Arial" w:eastAsia="Times New Roman" w:hAnsi="Arial" w:cs="Arial"/>
          <w:sz w:val="24"/>
          <w:szCs w:val="24"/>
        </w:rPr>
        <w:t>.</w:t>
      </w:r>
    </w:p>
    <w:p w:rsidR="00D13DE7" w:rsidRDefault="00D13DE7" w:rsidP="00D13DE7">
      <w:pPr>
        <w:spacing w:before="200" w:after="0" w:line="360" w:lineRule="auto"/>
        <w:ind w:left="851" w:hanging="851"/>
        <w:jc w:val="both"/>
        <w:rPr>
          <w:rFonts w:ascii="Arial" w:hAnsi="Arial" w:cs="Arial"/>
          <w:sz w:val="24"/>
          <w:szCs w:val="24"/>
        </w:rPr>
      </w:pPr>
      <w:r w:rsidRPr="00273195">
        <w:rPr>
          <w:rFonts w:ascii="Arial" w:hAnsi="Arial" w:cs="Arial"/>
          <w:sz w:val="24"/>
          <w:szCs w:val="24"/>
        </w:rPr>
        <w:t>6.</w:t>
      </w:r>
      <w:r w:rsidR="00E46C26">
        <w:rPr>
          <w:rFonts w:ascii="Arial" w:hAnsi="Arial" w:cs="Arial"/>
          <w:sz w:val="24"/>
          <w:szCs w:val="24"/>
        </w:rPr>
        <w:t>7</w:t>
      </w:r>
      <w:r w:rsidRPr="00273195">
        <w:rPr>
          <w:rFonts w:ascii="Arial" w:hAnsi="Arial" w:cs="Arial"/>
          <w:sz w:val="24"/>
          <w:szCs w:val="24"/>
        </w:rPr>
        <w:t>.</w:t>
      </w:r>
      <w:r w:rsidR="00101A70">
        <w:rPr>
          <w:rFonts w:ascii="Arial" w:hAnsi="Arial" w:cs="Arial"/>
          <w:sz w:val="24"/>
          <w:szCs w:val="24"/>
        </w:rPr>
        <w:t>19</w:t>
      </w:r>
      <w:r w:rsidR="004116DE">
        <w:rPr>
          <w:rFonts w:ascii="Arial" w:hAnsi="Arial" w:cs="Arial"/>
          <w:sz w:val="24"/>
          <w:szCs w:val="24"/>
        </w:rPr>
        <w:tab/>
      </w:r>
      <w:r w:rsidR="00E46C26">
        <w:rPr>
          <w:rFonts w:ascii="Arial" w:hAnsi="Arial" w:cs="Arial"/>
          <w:sz w:val="24"/>
          <w:szCs w:val="24"/>
        </w:rPr>
        <w:t>S</w:t>
      </w:r>
      <w:r w:rsidR="00E46C26" w:rsidRPr="00E46C26">
        <w:rPr>
          <w:rFonts w:ascii="Arial" w:eastAsia="Times New Roman" w:hAnsi="Arial" w:cs="Arial"/>
          <w:sz w:val="24"/>
          <w:szCs w:val="24"/>
        </w:rPr>
        <w:t xml:space="preserve">imulated </w:t>
      </w:r>
      <w:r w:rsidRPr="00D13DE7">
        <w:rPr>
          <w:rFonts w:ascii="Arial" w:hAnsi="Arial" w:cs="Arial"/>
          <w:sz w:val="24"/>
          <w:szCs w:val="24"/>
        </w:rPr>
        <w:t xml:space="preserve">N-uptake </w:t>
      </w:r>
      <w:r w:rsidR="004A5B18" w:rsidRPr="004A5B18">
        <w:rPr>
          <w:rFonts w:ascii="Arial" w:eastAsia="Times New Roman" w:hAnsi="Arial" w:cs="Arial"/>
          <w:sz w:val="24"/>
          <w:szCs w:val="24"/>
        </w:rPr>
        <w:t>(62.0 kg ha</w:t>
      </w:r>
      <w:r w:rsidR="004A5B18" w:rsidRPr="004A5B18">
        <w:rPr>
          <w:rFonts w:ascii="Arial" w:eastAsia="Times New Roman" w:hAnsi="Arial" w:cs="Arial"/>
          <w:sz w:val="24"/>
          <w:szCs w:val="24"/>
          <w:vertAlign w:val="superscript"/>
        </w:rPr>
        <w:t>-1</w:t>
      </w:r>
      <w:r w:rsidR="004A5B18" w:rsidRPr="004A5B18">
        <w:rPr>
          <w:rFonts w:ascii="Arial" w:eastAsia="Times New Roman" w:hAnsi="Arial" w:cs="Arial"/>
          <w:sz w:val="24"/>
          <w:szCs w:val="24"/>
        </w:rPr>
        <w:t xml:space="preserve">) </w:t>
      </w:r>
      <w:r w:rsidR="00086D14">
        <w:rPr>
          <w:rFonts w:ascii="Arial" w:eastAsia="Times New Roman" w:hAnsi="Arial" w:cs="Arial"/>
          <w:sz w:val="24"/>
          <w:szCs w:val="24"/>
        </w:rPr>
        <w:t xml:space="preserve">of chickpea </w:t>
      </w:r>
      <w:r w:rsidR="004A5B18" w:rsidRPr="004A5B18">
        <w:rPr>
          <w:rFonts w:ascii="Arial" w:eastAsia="Times New Roman" w:hAnsi="Arial" w:cs="Arial"/>
          <w:sz w:val="24"/>
          <w:szCs w:val="24"/>
        </w:rPr>
        <w:t xml:space="preserve">was </w:t>
      </w:r>
      <w:r w:rsidR="00124070">
        <w:rPr>
          <w:rFonts w:ascii="Arial" w:eastAsia="Times New Roman" w:hAnsi="Arial" w:cs="Arial"/>
          <w:sz w:val="24"/>
          <w:szCs w:val="24"/>
        </w:rPr>
        <w:t xml:space="preserve">slightly </w:t>
      </w:r>
      <w:r w:rsidR="004A5B18" w:rsidRPr="004A5B18">
        <w:rPr>
          <w:rFonts w:ascii="Arial" w:eastAsia="Times New Roman" w:hAnsi="Arial" w:cs="Arial"/>
          <w:sz w:val="24"/>
          <w:szCs w:val="24"/>
        </w:rPr>
        <w:t>lower than observed N-uptake (66.8 kg ha</w:t>
      </w:r>
      <w:r w:rsidR="004A5B18" w:rsidRPr="004A5B18">
        <w:rPr>
          <w:rFonts w:ascii="Arial" w:eastAsia="Times New Roman" w:hAnsi="Arial" w:cs="Arial"/>
          <w:sz w:val="24"/>
          <w:szCs w:val="24"/>
          <w:vertAlign w:val="superscript"/>
        </w:rPr>
        <w:t>-1</w:t>
      </w:r>
      <w:r w:rsidR="00086D14">
        <w:rPr>
          <w:rFonts w:ascii="Arial" w:eastAsia="Times New Roman" w:hAnsi="Arial" w:cs="Arial"/>
          <w:sz w:val="24"/>
          <w:szCs w:val="24"/>
        </w:rPr>
        <w:t>)</w:t>
      </w:r>
      <w:r w:rsidR="004A5B18" w:rsidRPr="004A5B18">
        <w:rPr>
          <w:rFonts w:ascii="Arial" w:eastAsia="Times New Roman" w:hAnsi="Arial" w:cs="Arial"/>
          <w:sz w:val="24"/>
          <w:szCs w:val="24"/>
        </w:rPr>
        <w:t xml:space="preserve"> </w:t>
      </w:r>
      <w:r w:rsidR="00086D14">
        <w:rPr>
          <w:rFonts w:ascii="Arial" w:eastAsia="Times New Roman" w:hAnsi="Arial" w:cs="Arial"/>
          <w:sz w:val="24"/>
          <w:szCs w:val="24"/>
        </w:rPr>
        <w:t>with</w:t>
      </w:r>
      <w:r w:rsidR="004A5B18" w:rsidRPr="004A5B18">
        <w:rPr>
          <w:rFonts w:ascii="Arial" w:eastAsia="Times New Roman" w:hAnsi="Arial" w:cs="Arial"/>
          <w:sz w:val="24"/>
          <w:szCs w:val="24"/>
        </w:rPr>
        <w:t xml:space="preserve"> absolute and relative erro</w:t>
      </w:r>
      <w:r w:rsidR="004A5B18">
        <w:rPr>
          <w:rFonts w:ascii="Arial" w:eastAsia="Times New Roman" w:hAnsi="Arial" w:cs="Arial"/>
          <w:sz w:val="24"/>
          <w:szCs w:val="24"/>
        </w:rPr>
        <w:t>r</w:t>
      </w:r>
      <w:r w:rsidR="00124070">
        <w:rPr>
          <w:rFonts w:ascii="Arial" w:eastAsia="Times New Roman" w:hAnsi="Arial" w:cs="Arial"/>
          <w:sz w:val="24"/>
          <w:szCs w:val="24"/>
        </w:rPr>
        <w:t>s</w:t>
      </w:r>
      <w:r w:rsidR="004A5B18">
        <w:rPr>
          <w:rFonts w:ascii="Arial" w:eastAsia="Times New Roman" w:hAnsi="Arial" w:cs="Arial"/>
          <w:sz w:val="24"/>
          <w:szCs w:val="24"/>
        </w:rPr>
        <w:t xml:space="preserve"> </w:t>
      </w:r>
      <w:r w:rsidR="00086D14">
        <w:rPr>
          <w:rFonts w:ascii="Arial" w:eastAsia="Times New Roman" w:hAnsi="Arial" w:cs="Arial"/>
          <w:sz w:val="24"/>
          <w:szCs w:val="24"/>
        </w:rPr>
        <w:t>of</w:t>
      </w:r>
      <w:r w:rsidR="004A5B18">
        <w:rPr>
          <w:rFonts w:ascii="Arial" w:eastAsia="Times New Roman" w:hAnsi="Arial" w:cs="Arial"/>
          <w:sz w:val="24"/>
          <w:szCs w:val="24"/>
        </w:rPr>
        <w:t xml:space="preserve"> 4.8 and 7.2</w:t>
      </w:r>
      <w:r w:rsidR="008B5995">
        <w:rPr>
          <w:rFonts w:ascii="Arial" w:eastAsia="Times New Roman" w:hAnsi="Arial" w:cs="Arial"/>
          <w:sz w:val="24"/>
          <w:szCs w:val="24"/>
        </w:rPr>
        <w:t xml:space="preserve"> </w:t>
      </w:r>
      <w:r w:rsidR="00086D14">
        <w:rPr>
          <w:rFonts w:ascii="Arial" w:eastAsia="Times New Roman" w:hAnsi="Arial" w:cs="Arial"/>
          <w:sz w:val="24"/>
          <w:szCs w:val="24"/>
        </w:rPr>
        <w:t>per</w:t>
      </w:r>
      <w:del w:id="51" w:author="Nangia, Vinay (ICARDA)" w:date="2015-10-16T22:47:00Z">
        <w:r w:rsidR="00086D14" w:rsidDel="0062622E">
          <w:rPr>
            <w:rFonts w:ascii="Arial" w:eastAsia="Times New Roman" w:hAnsi="Arial" w:cs="Arial"/>
            <w:sz w:val="24"/>
            <w:szCs w:val="24"/>
          </w:rPr>
          <w:delText xml:space="preserve"> </w:delText>
        </w:r>
      </w:del>
      <w:r w:rsidR="00086D14">
        <w:rPr>
          <w:rFonts w:ascii="Arial" w:eastAsia="Times New Roman" w:hAnsi="Arial" w:cs="Arial"/>
          <w:sz w:val="24"/>
          <w:szCs w:val="24"/>
        </w:rPr>
        <w:t>cent</w:t>
      </w:r>
      <w:r w:rsidR="008B5995">
        <w:rPr>
          <w:rFonts w:ascii="Arial" w:eastAsia="Times New Roman" w:hAnsi="Arial" w:cs="Arial"/>
          <w:sz w:val="24"/>
          <w:szCs w:val="24"/>
        </w:rPr>
        <w:t>, respectively</w:t>
      </w:r>
      <w:r w:rsidR="008B5995" w:rsidRPr="00F363E3">
        <w:rPr>
          <w:rFonts w:ascii="Arial" w:eastAsia="Times New Roman" w:hAnsi="Arial" w:cs="Arial"/>
          <w:sz w:val="24"/>
          <w:szCs w:val="24"/>
        </w:rPr>
        <w:t>.</w:t>
      </w:r>
    </w:p>
    <w:p w:rsidR="00D13DE7" w:rsidRDefault="00D13DE7" w:rsidP="00D13DE7">
      <w:pPr>
        <w:spacing w:before="200" w:after="0" w:line="360" w:lineRule="auto"/>
        <w:ind w:left="851" w:hanging="851"/>
        <w:jc w:val="both"/>
        <w:rPr>
          <w:rFonts w:ascii="Arial" w:eastAsia="Times New Roman" w:hAnsi="Arial" w:cs="Arial"/>
          <w:sz w:val="24"/>
          <w:szCs w:val="24"/>
        </w:rPr>
      </w:pPr>
      <w:r w:rsidRPr="00D13DE7">
        <w:rPr>
          <w:rFonts w:ascii="Arial" w:hAnsi="Arial" w:cs="Arial"/>
          <w:sz w:val="24"/>
          <w:szCs w:val="24"/>
        </w:rPr>
        <w:t>6.</w:t>
      </w:r>
      <w:r w:rsidR="00E46C26">
        <w:rPr>
          <w:rFonts w:ascii="Arial" w:hAnsi="Arial" w:cs="Arial"/>
          <w:sz w:val="24"/>
          <w:szCs w:val="24"/>
        </w:rPr>
        <w:t>7</w:t>
      </w:r>
      <w:r w:rsidRPr="00D13DE7">
        <w:rPr>
          <w:rFonts w:ascii="Arial" w:hAnsi="Arial" w:cs="Arial"/>
          <w:sz w:val="24"/>
          <w:szCs w:val="24"/>
        </w:rPr>
        <w:t>.</w:t>
      </w:r>
      <w:r w:rsidR="00AA6057">
        <w:rPr>
          <w:rFonts w:ascii="Arial" w:hAnsi="Arial" w:cs="Arial"/>
          <w:sz w:val="24"/>
          <w:szCs w:val="24"/>
        </w:rPr>
        <w:t>2</w:t>
      </w:r>
      <w:r w:rsidR="00101A70">
        <w:rPr>
          <w:rFonts w:ascii="Arial" w:hAnsi="Arial" w:cs="Arial"/>
          <w:sz w:val="24"/>
          <w:szCs w:val="24"/>
        </w:rPr>
        <w:t>0</w:t>
      </w:r>
      <w:r w:rsidR="004116DE">
        <w:rPr>
          <w:rFonts w:ascii="Arial" w:hAnsi="Arial" w:cs="Arial"/>
          <w:sz w:val="24"/>
          <w:szCs w:val="24"/>
        </w:rPr>
        <w:tab/>
      </w:r>
      <w:r w:rsidRPr="00D13DE7">
        <w:rPr>
          <w:rFonts w:ascii="Arial" w:hAnsi="Arial" w:cs="Arial"/>
          <w:sz w:val="24"/>
          <w:szCs w:val="24"/>
        </w:rPr>
        <w:t xml:space="preserve">The RMSE </w:t>
      </w:r>
      <w:r w:rsidR="00086D14">
        <w:rPr>
          <w:rFonts w:ascii="Arial" w:hAnsi="Arial" w:cs="Arial"/>
          <w:sz w:val="24"/>
          <w:szCs w:val="24"/>
        </w:rPr>
        <w:t xml:space="preserve">values </w:t>
      </w:r>
      <w:r w:rsidRPr="00D13DE7">
        <w:rPr>
          <w:rFonts w:ascii="Arial" w:hAnsi="Arial" w:cs="Arial"/>
          <w:sz w:val="24"/>
          <w:szCs w:val="24"/>
        </w:rPr>
        <w:t xml:space="preserve">of </w:t>
      </w:r>
      <w:r w:rsidR="00086D14">
        <w:rPr>
          <w:rFonts w:ascii="Arial" w:hAnsi="Arial" w:cs="Arial"/>
          <w:sz w:val="24"/>
          <w:szCs w:val="24"/>
        </w:rPr>
        <w:t xml:space="preserve">soil </w:t>
      </w:r>
      <w:r w:rsidRPr="00D13DE7">
        <w:rPr>
          <w:rFonts w:ascii="Arial" w:hAnsi="Arial" w:cs="Arial"/>
          <w:sz w:val="24"/>
          <w:szCs w:val="24"/>
        </w:rPr>
        <w:t xml:space="preserve">moisture content </w:t>
      </w:r>
      <w:r w:rsidR="00086D14">
        <w:rPr>
          <w:rFonts w:ascii="Arial" w:hAnsi="Arial" w:cs="Arial"/>
          <w:sz w:val="24"/>
          <w:szCs w:val="24"/>
        </w:rPr>
        <w:t xml:space="preserve">for chickpea </w:t>
      </w:r>
      <w:r w:rsidRPr="00D13DE7">
        <w:rPr>
          <w:rFonts w:ascii="Arial" w:hAnsi="Arial" w:cs="Arial"/>
          <w:sz w:val="24"/>
          <w:szCs w:val="24"/>
        </w:rPr>
        <w:t>ranged from 0.0</w:t>
      </w:r>
      <w:r w:rsidR="004A5B18">
        <w:rPr>
          <w:rFonts w:ascii="Arial" w:hAnsi="Arial" w:cs="Arial"/>
          <w:sz w:val="24"/>
          <w:szCs w:val="24"/>
        </w:rPr>
        <w:t>117</w:t>
      </w:r>
      <w:r w:rsidRPr="00D13DE7">
        <w:rPr>
          <w:rFonts w:ascii="Arial" w:hAnsi="Arial" w:cs="Arial"/>
          <w:sz w:val="24"/>
          <w:szCs w:val="24"/>
        </w:rPr>
        <w:t xml:space="preserve"> to 0.0</w:t>
      </w:r>
      <w:r w:rsidR="004A5B18">
        <w:rPr>
          <w:rFonts w:ascii="Arial" w:hAnsi="Arial" w:cs="Arial"/>
          <w:sz w:val="24"/>
          <w:szCs w:val="24"/>
        </w:rPr>
        <w:t>216</w:t>
      </w:r>
      <w:r w:rsidRPr="00D13DE7">
        <w:rPr>
          <w:rFonts w:ascii="Arial" w:hAnsi="Arial" w:cs="Arial"/>
          <w:sz w:val="24"/>
          <w:szCs w:val="24"/>
        </w:rPr>
        <w:t xml:space="preserve">. </w:t>
      </w:r>
      <w:r w:rsidR="00E46C26">
        <w:rPr>
          <w:rFonts w:ascii="Arial" w:hAnsi="Arial" w:cs="Arial"/>
          <w:sz w:val="24"/>
          <w:szCs w:val="24"/>
        </w:rPr>
        <w:t>S</w:t>
      </w:r>
      <w:r w:rsidR="00E46C26" w:rsidRPr="00E46C26">
        <w:rPr>
          <w:rFonts w:ascii="Arial" w:eastAsia="Times New Roman" w:hAnsi="Arial" w:cs="Arial"/>
          <w:sz w:val="24"/>
          <w:szCs w:val="24"/>
        </w:rPr>
        <w:t xml:space="preserve">imulated </w:t>
      </w:r>
      <w:r w:rsidR="004A5B18" w:rsidRPr="004A5B18">
        <w:rPr>
          <w:rFonts w:ascii="Arial" w:eastAsia="Times New Roman" w:hAnsi="Arial" w:cs="Arial"/>
          <w:sz w:val="24"/>
          <w:szCs w:val="24"/>
        </w:rPr>
        <w:t>value</w:t>
      </w:r>
      <w:r w:rsidR="00086D14">
        <w:rPr>
          <w:rFonts w:ascii="Arial" w:eastAsia="Times New Roman" w:hAnsi="Arial" w:cs="Arial"/>
          <w:sz w:val="24"/>
          <w:szCs w:val="24"/>
        </w:rPr>
        <w:t>s</w:t>
      </w:r>
      <w:r w:rsidR="004A5B18" w:rsidRPr="004A5B18">
        <w:rPr>
          <w:rFonts w:ascii="Arial" w:eastAsia="Times New Roman" w:hAnsi="Arial" w:cs="Arial"/>
          <w:sz w:val="24"/>
          <w:szCs w:val="24"/>
        </w:rPr>
        <w:t xml:space="preserve"> of moisture content </w:t>
      </w:r>
      <w:r w:rsidR="00E46C26">
        <w:rPr>
          <w:rFonts w:ascii="Arial" w:eastAsia="Times New Roman" w:hAnsi="Arial" w:cs="Arial"/>
          <w:sz w:val="24"/>
          <w:szCs w:val="24"/>
        </w:rPr>
        <w:t>matched</w:t>
      </w:r>
      <w:r w:rsidR="004A5B18" w:rsidRPr="004A5B18">
        <w:rPr>
          <w:rFonts w:ascii="Arial" w:eastAsia="Times New Roman" w:hAnsi="Arial" w:cs="Arial"/>
          <w:sz w:val="24"/>
          <w:szCs w:val="24"/>
        </w:rPr>
        <w:t xml:space="preserve"> well with observed values in </w:t>
      </w:r>
      <w:r w:rsidR="00E46C26">
        <w:rPr>
          <w:rFonts w:ascii="Arial" w:eastAsia="Times New Roman" w:hAnsi="Arial" w:cs="Arial"/>
          <w:sz w:val="24"/>
          <w:szCs w:val="24"/>
        </w:rPr>
        <w:t xml:space="preserve">most of the layers up to </w:t>
      </w:r>
      <w:r w:rsidR="004A5B18" w:rsidRPr="004A5B18">
        <w:rPr>
          <w:rFonts w:ascii="Arial" w:eastAsia="Times New Roman" w:hAnsi="Arial" w:cs="Arial"/>
          <w:sz w:val="24"/>
          <w:szCs w:val="24"/>
        </w:rPr>
        <w:t>100 cm</w:t>
      </w:r>
      <w:r w:rsidR="00E46C26">
        <w:rPr>
          <w:rFonts w:ascii="Arial" w:eastAsia="Times New Roman" w:hAnsi="Arial" w:cs="Arial"/>
          <w:sz w:val="24"/>
          <w:szCs w:val="24"/>
        </w:rPr>
        <w:t xml:space="preserve"> </w:t>
      </w:r>
      <w:r w:rsidR="00086D14">
        <w:rPr>
          <w:rFonts w:ascii="Arial" w:eastAsia="Times New Roman" w:hAnsi="Arial" w:cs="Arial"/>
          <w:sz w:val="24"/>
          <w:szCs w:val="24"/>
        </w:rPr>
        <w:t>with</w:t>
      </w:r>
      <w:r w:rsidR="004A5B18" w:rsidRPr="004A5B18">
        <w:rPr>
          <w:rFonts w:ascii="Arial" w:eastAsia="Times New Roman" w:hAnsi="Arial" w:cs="Arial"/>
          <w:sz w:val="24"/>
          <w:szCs w:val="24"/>
        </w:rPr>
        <w:t xml:space="preserve"> index of agreement</w:t>
      </w:r>
      <w:r w:rsidR="00E46C26">
        <w:rPr>
          <w:rFonts w:ascii="Arial" w:eastAsia="Times New Roman" w:hAnsi="Arial" w:cs="Arial"/>
          <w:sz w:val="24"/>
          <w:szCs w:val="24"/>
        </w:rPr>
        <w:t xml:space="preserve"> </w:t>
      </w:r>
      <w:r w:rsidR="00086D14">
        <w:rPr>
          <w:rFonts w:ascii="Arial" w:eastAsia="Times New Roman" w:hAnsi="Arial" w:cs="Arial"/>
          <w:sz w:val="24"/>
          <w:szCs w:val="24"/>
        </w:rPr>
        <w:t>of</w:t>
      </w:r>
      <w:r w:rsidR="00E46C26">
        <w:rPr>
          <w:rFonts w:ascii="Arial" w:eastAsia="Times New Roman" w:hAnsi="Arial" w:cs="Arial"/>
          <w:sz w:val="24"/>
          <w:szCs w:val="24"/>
        </w:rPr>
        <w:t xml:space="preserve"> 0.95 </w:t>
      </w:r>
      <w:r w:rsidR="00086D14">
        <w:rPr>
          <w:rFonts w:ascii="Arial" w:eastAsia="Times New Roman" w:hAnsi="Arial" w:cs="Arial"/>
          <w:sz w:val="24"/>
          <w:szCs w:val="24"/>
        </w:rPr>
        <w:t>for</w:t>
      </w:r>
      <w:r w:rsidR="00E46C26">
        <w:rPr>
          <w:rFonts w:ascii="Arial" w:eastAsia="Times New Roman" w:hAnsi="Arial" w:cs="Arial"/>
          <w:sz w:val="24"/>
          <w:szCs w:val="24"/>
        </w:rPr>
        <w:t xml:space="preserve"> soil depth of 0 to 100 cm</w:t>
      </w:r>
      <w:r w:rsidR="00086D14">
        <w:rPr>
          <w:rFonts w:ascii="Arial" w:eastAsia="Times New Roman" w:hAnsi="Arial" w:cs="Arial"/>
          <w:sz w:val="24"/>
          <w:szCs w:val="24"/>
        </w:rPr>
        <w:t>.</w:t>
      </w:r>
    </w:p>
    <w:p w:rsidR="000F2008" w:rsidRDefault="000F2008" w:rsidP="00D13DE7">
      <w:pPr>
        <w:spacing w:before="200" w:after="0" w:line="360" w:lineRule="auto"/>
        <w:ind w:left="851" w:hanging="851"/>
        <w:jc w:val="both"/>
        <w:rPr>
          <w:rFonts w:ascii="Arial" w:hAnsi="Arial" w:cs="Arial"/>
          <w:sz w:val="24"/>
          <w:szCs w:val="24"/>
        </w:rPr>
      </w:pPr>
      <w:r>
        <w:rPr>
          <w:rFonts w:ascii="Arial" w:eastAsia="Times New Roman" w:hAnsi="Arial" w:cs="Arial"/>
          <w:sz w:val="24"/>
          <w:szCs w:val="24"/>
        </w:rPr>
        <w:t>6.7.</w:t>
      </w:r>
      <w:r w:rsidR="00850BE6">
        <w:rPr>
          <w:rFonts w:ascii="Arial" w:eastAsia="Times New Roman" w:hAnsi="Arial" w:cs="Arial"/>
          <w:sz w:val="24"/>
          <w:szCs w:val="24"/>
        </w:rPr>
        <w:t>2</w:t>
      </w:r>
      <w:r w:rsidR="00101A70">
        <w:rPr>
          <w:rFonts w:ascii="Arial" w:eastAsia="Times New Roman" w:hAnsi="Arial" w:cs="Arial"/>
          <w:sz w:val="24"/>
          <w:szCs w:val="24"/>
        </w:rPr>
        <w:t>1</w:t>
      </w:r>
      <w:r>
        <w:rPr>
          <w:rFonts w:ascii="Arial" w:eastAsia="Times New Roman" w:hAnsi="Arial" w:cs="Arial"/>
          <w:sz w:val="24"/>
          <w:szCs w:val="24"/>
        </w:rPr>
        <w:tab/>
      </w:r>
      <w:r w:rsidR="00845883">
        <w:rPr>
          <w:rFonts w:ascii="Arial" w:hAnsi="Arial" w:cs="Arial"/>
          <w:sz w:val="24"/>
          <w:szCs w:val="24"/>
        </w:rPr>
        <w:t>S</w:t>
      </w:r>
      <w:r w:rsidR="00845883" w:rsidRPr="00845883">
        <w:rPr>
          <w:rFonts w:ascii="Arial" w:eastAsia="Times New Roman" w:hAnsi="Arial" w:cs="Arial"/>
          <w:sz w:val="24"/>
          <w:szCs w:val="24"/>
        </w:rPr>
        <w:t xml:space="preserve">imulated GAI </w:t>
      </w:r>
      <w:r w:rsidR="0050747D">
        <w:rPr>
          <w:rFonts w:ascii="Arial" w:hAnsi="Arial" w:cs="Arial"/>
          <w:sz w:val="24"/>
          <w:szCs w:val="24"/>
        </w:rPr>
        <w:t xml:space="preserve">of cumin </w:t>
      </w:r>
      <w:r w:rsidR="00C52EAC">
        <w:rPr>
          <w:rFonts w:ascii="Arial" w:eastAsia="Times New Roman" w:hAnsi="Arial" w:cs="Arial"/>
          <w:sz w:val="24"/>
          <w:szCs w:val="24"/>
        </w:rPr>
        <w:t>for</w:t>
      </w:r>
      <w:r w:rsidR="00845883" w:rsidRPr="00845883">
        <w:rPr>
          <w:rFonts w:ascii="Arial" w:eastAsia="Times New Roman" w:hAnsi="Arial" w:cs="Arial"/>
          <w:sz w:val="24"/>
          <w:szCs w:val="24"/>
        </w:rPr>
        <w:t xml:space="preserve"> different growth stages </w:t>
      </w:r>
      <w:r w:rsidR="00C52EAC">
        <w:rPr>
          <w:rFonts w:ascii="Arial" w:eastAsia="Times New Roman" w:hAnsi="Arial" w:cs="Arial"/>
          <w:sz w:val="24"/>
          <w:szCs w:val="24"/>
        </w:rPr>
        <w:t>were</w:t>
      </w:r>
      <w:r w:rsidR="00845883" w:rsidRPr="00845883">
        <w:rPr>
          <w:rFonts w:ascii="Arial" w:eastAsia="Times New Roman" w:hAnsi="Arial" w:cs="Arial"/>
          <w:sz w:val="24"/>
          <w:szCs w:val="24"/>
        </w:rPr>
        <w:t xml:space="preserve"> in good agreement with </w:t>
      </w:r>
      <w:r w:rsidR="00C52EAC">
        <w:rPr>
          <w:rFonts w:ascii="Arial" w:eastAsia="Times New Roman" w:hAnsi="Arial" w:cs="Arial"/>
          <w:sz w:val="24"/>
          <w:szCs w:val="24"/>
        </w:rPr>
        <w:t xml:space="preserve">the </w:t>
      </w:r>
      <w:r w:rsidR="00845883" w:rsidRPr="00845883">
        <w:rPr>
          <w:rFonts w:ascii="Arial" w:eastAsia="Times New Roman" w:hAnsi="Arial" w:cs="Arial"/>
          <w:sz w:val="24"/>
          <w:szCs w:val="24"/>
        </w:rPr>
        <w:t>observed GAI with RMSE</w:t>
      </w:r>
      <w:r w:rsidR="00C52EAC">
        <w:rPr>
          <w:rFonts w:ascii="Arial" w:eastAsia="Times New Roman" w:hAnsi="Arial" w:cs="Arial"/>
          <w:sz w:val="24"/>
          <w:szCs w:val="24"/>
        </w:rPr>
        <w:t xml:space="preserve"> of</w:t>
      </w:r>
      <w:r w:rsidR="00845883" w:rsidRPr="00845883">
        <w:rPr>
          <w:rFonts w:ascii="Arial" w:eastAsia="Times New Roman" w:hAnsi="Arial" w:cs="Arial"/>
          <w:sz w:val="24"/>
          <w:szCs w:val="24"/>
        </w:rPr>
        <w:t xml:space="preserve"> 0.091</w:t>
      </w:r>
      <w:r w:rsidR="0049002A">
        <w:rPr>
          <w:rFonts w:ascii="Arial" w:eastAsia="Times New Roman" w:hAnsi="Arial" w:cs="Arial"/>
          <w:sz w:val="24"/>
          <w:szCs w:val="24"/>
        </w:rPr>
        <w:t>0</w:t>
      </w:r>
      <w:r w:rsidR="00845883" w:rsidRPr="00845883">
        <w:rPr>
          <w:rFonts w:ascii="Arial" w:eastAsia="Times New Roman" w:hAnsi="Arial" w:cs="Arial"/>
          <w:sz w:val="24"/>
          <w:szCs w:val="24"/>
        </w:rPr>
        <w:t>.</w:t>
      </w:r>
    </w:p>
    <w:p w:rsidR="004A5B18" w:rsidRDefault="00D13DE7" w:rsidP="00D13DE7">
      <w:pPr>
        <w:spacing w:before="200" w:after="0" w:line="360" w:lineRule="auto"/>
        <w:ind w:left="851" w:hanging="851"/>
        <w:jc w:val="both"/>
        <w:rPr>
          <w:rFonts w:ascii="Arial" w:hAnsi="Arial" w:cs="Arial"/>
          <w:sz w:val="24"/>
          <w:szCs w:val="24"/>
        </w:rPr>
      </w:pPr>
      <w:r w:rsidRPr="00D13DE7">
        <w:rPr>
          <w:rFonts w:ascii="Arial" w:hAnsi="Arial" w:cs="Arial"/>
          <w:sz w:val="24"/>
          <w:szCs w:val="24"/>
        </w:rPr>
        <w:t>6.</w:t>
      </w:r>
      <w:r w:rsidR="0050747D">
        <w:rPr>
          <w:rFonts w:ascii="Arial" w:hAnsi="Arial" w:cs="Arial"/>
          <w:sz w:val="24"/>
          <w:szCs w:val="24"/>
        </w:rPr>
        <w:t>7</w:t>
      </w:r>
      <w:r w:rsidRPr="00D13DE7">
        <w:rPr>
          <w:rFonts w:ascii="Arial" w:hAnsi="Arial" w:cs="Arial"/>
          <w:sz w:val="24"/>
          <w:szCs w:val="24"/>
        </w:rPr>
        <w:t>.</w:t>
      </w:r>
      <w:r w:rsidR="00850BE6">
        <w:rPr>
          <w:rFonts w:ascii="Arial" w:hAnsi="Arial" w:cs="Arial"/>
          <w:sz w:val="24"/>
          <w:szCs w:val="24"/>
        </w:rPr>
        <w:t>2</w:t>
      </w:r>
      <w:r w:rsidR="00101A70">
        <w:rPr>
          <w:rFonts w:ascii="Arial" w:hAnsi="Arial" w:cs="Arial"/>
          <w:sz w:val="24"/>
          <w:szCs w:val="24"/>
        </w:rPr>
        <w:t>2</w:t>
      </w:r>
      <w:r w:rsidR="004116DE">
        <w:rPr>
          <w:rFonts w:ascii="Arial" w:hAnsi="Arial" w:cs="Arial"/>
          <w:sz w:val="24"/>
          <w:szCs w:val="24"/>
        </w:rPr>
        <w:tab/>
      </w:r>
      <w:r w:rsidR="00845883">
        <w:rPr>
          <w:rFonts w:ascii="Arial" w:hAnsi="Arial" w:cs="Arial"/>
          <w:sz w:val="24"/>
          <w:szCs w:val="24"/>
        </w:rPr>
        <w:t>S</w:t>
      </w:r>
      <w:r w:rsidR="00845883" w:rsidRPr="00845883">
        <w:rPr>
          <w:rFonts w:ascii="Arial" w:eastAsia="Times New Roman" w:hAnsi="Arial" w:cs="Arial"/>
          <w:sz w:val="24"/>
          <w:szCs w:val="24"/>
        </w:rPr>
        <w:t xml:space="preserve">imulated </w:t>
      </w:r>
      <w:r w:rsidR="00845883">
        <w:rPr>
          <w:rFonts w:ascii="Arial" w:hAnsi="Arial" w:cs="Arial"/>
          <w:sz w:val="24"/>
          <w:szCs w:val="24"/>
        </w:rPr>
        <w:t>seed</w:t>
      </w:r>
      <w:r w:rsidR="004A5B18">
        <w:rPr>
          <w:rFonts w:ascii="Arial" w:hAnsi="Arial" w:cs="Arial"/>
          <w:sz w:val="24"/>
          <w:szCs w:val="24"/>
        </w:rPr>
        <w:t xml:space="preserve"> </w:t>
      </w:r>
      <w:r w:rsidR="00750565" w:rsidRPr="00750565">
        <w:rPr>
          <w:rFonts w:ascii="Arial" w:hAnsi="Arial" w:cs="Arial"/>
          <w:sz w:val="24"/>
          <w:szCs w:val="24"/>
        </w:rPr>
        <w:t xml:space="preserve">yield </w:t>
      </w:r>
      <w:r w:rsidR="004A5B18" w:rsidRPr="004A5B18">
        <w:rPr>
          <w:rFonts w:ascii="Arial" w:eastAsia="Times New Roman" w:hAnsi="Arial" w:cs="Arial"/>
          <w:sz w:val="24"/>
          <w:szCs w:val="24"/>
        </w:rPr>
        <w:t>(426 kg ha</w:t>
      </w:r>
      <w:r w:rsidR="004A5B18" w:rsidRPr="004A5B18">
        <w:rPr>
          <w:rFonts w:ascii="Arial" w:eastAsia="Times New Roman" w:hAnsi="Arial" w:cs="Arial"/>
          <w:sz w:val="24"/>
          <w:szCs w:val="24"/>
          <w:vertAlign w:val="superscript"/>
        </w:rPr>
        <w:t>-1</w:t>
      </w:r>
      <w:r w:rsidR="004A5B18" w:rsidRPr="004A5B18">
        <w:rPr>
          <w:rFonts w:ascii="Arial" w:eastAsia="Times New Roman" w:hAnsi="Arial" w:cs="Arial"/>
          <w:sz w:val="24"/>
          <w:szCs w:val="24"/>
        </w:rPr>
        <w:t xml:space="preserve">) of cumin </w:t>
      </w:r>
      <w:del w:id="52" w:author="Nangia, Vinay (ICARDA)" w:date="2015-10-16T22:48:00Z">
        <w:r w:rsidR="004F0D10" w:rsidDel="0062622E">
          <w:rPr>
            <w:rFonts w:ascii="Arial" w:eastAsia="Times New Roman" w:hAnsi="Arial" w:cs="Arial"/>
            <w:sz w:val="24"/>
            <w:szCs w:val="24"/>
          </w:rPr>
          <w:delText>was</w:delText>
        </w:r>
        <w:r w:rsidR="004A5B18" w:rsidRPr="004A5B18" w:rsidDel="0062622E">
          <w:rPr>
            <w:rFonts w:ascii="Arial" w:eastAsia="Times New Roman" w:hAnsi="Arial" w:cs="Arial"/>
            <w:sz w:val="24"/>
            <w:szCs w:val="24"/>
          </w:rPr>
          <w:delText xml:space="preserve"> </w:delText>
        </w:r>
      </w:del>
      <w:r w:rsidR="004A5B18" w:rsidRPr="004A5B18">
        <w:rPr>
          <w:rFonts w:ascii="Arial" w:eastAsia="Times New Roman" w:hAnsi="Arial" w:cs="Arial"/>
          <w:sz w:val="24"/>
          <w:szCs w:val="24"/>
        </w:rPr>
        <w:t>well</w:t>
      </w:r>
      <w:ins w:id="53" w:author="Nangia, Vinay (ICARDA)" w:date="2015-10-16T22:48:00Z">
        <w:r w:rsidR="0062622E">
          <w:rPr>
            <w:rFonts w:ascii="Arial" w:eastAsia="Times New Roman" w:hAnsi="Arial" w:cs="Arial"/>
            <w:sz w:val="24"/>
            <w:szCs w:val="24"/>
          </w:rPr>
          <w:t>-</w:t>
        </w:r>
      </w:ins>
      <w:del w:id="54" w:author="Nangia, Vinay (ICARDA)" w:date="2015-10-16T22:48:00Z">
        <w:r w:rsidR="004A5B18" w:rsidRPr="004A5B18" w:rsidDel="0062622E">
          <w:rPr>
            <w:rFonts w:ascii="Arial" w:eastAsia="Times New Roman" w:hAnsi="Arial" w:cs="Arial"/>
            <w:sz w:val="24"/>
            <w:szCs w:val="24"/>
          </w:rPr>
          <w:delText xml:space="preserve"> </w:delText>
        </w:r>
      </w:del>
      <w:r w:rsidR="004A5B18" w:rsidRPr="004A5B18">
        <w:rPr>
          <w:rFonts w:ascii="Arial" w:eastAsia="Times New Roman" w:hAnsi="Arial" w:cs="Arial"/>
          <w:sz w:val="24"/>
          <w:szCs w:val="24"/>
        </w:rPr>
        <w:t>matched to the observed yield of 438 kg ha</w:t>
      </w:r>
      <w:r w:rsidR="004A5B18" w:rsidRPr="004A5B18">
        <w:rPr>
          <w:rFonts w:ascii="Arial" w:eastAsia="Times New Roman" w:hAnsi="Arial" w:cs="Arial"/>
          <w:sz w:val="24"/>
          <w:szCs w:val="24"/>
          <w:vertAlign w:val="superscript"/>
        </w:rPr>
        <w:t>-1</w:t>
      </w:r>
      <w:r w:rsidR="00582004">
        <w:rPr>
          <w:rFonts w:ascii="Arial" w:eastAsia="Times New Roman" w:hAnsi="Arial" w:cs="Arial"/>
          <w:sz w:val="24"/>
          <w:szCs w:val="24"/>
        </w:rPr>
        <w:t xml:space="preserve"> with</w:t>
      </w:r>
      <w:r w:rsidR="004A5B18" w:rsidRPr="004A5B18">
        <w:rPr>
          <w:rFonts w:ascii="Arial" w:eastAsia="Times New Roman" w:hAnsi="Arial" w:cs="Arial"/>
          <w:sz w:val="24"/>
          <w:szCs w:val="24"/>
        </w:rPr>
        <w:t xml:space="preserve"> absolute and relative error</w:t>
      </w:r>
      <w:r w:rsidR="0049002A">
        <w:rPr>
          <w:rFonts w:ascii="Arial" w:eastAsia="Times New Roman" w:hAnsi="Arial" w:cs="Arial"/>
          <w:sz w:val="24"/>
          <w:szCs w:val="24"/>
        </w:rPr>
        <w:t>s</w:t>
      </w:r>
      <w:r w:rsidR="004A5B18" w:rsidRPr="004A5B18">
        <w:rPr>
          <w:rFonts w:ascii="Arial" w:eastAsia="Times New Roman" w:hAnsi="Arial" w:cs="Arial"/>
          <w:sz w:val="24"/>
          <w:szCs w:val="24"/>
        </w:rPr>
        <w:t xml:space="preserve"> </w:t>
      </w:r>
      <w:r w:rsidR="00850BE6">
        <w:rPr>
          <w:rFonts w:ascii="Arial" w:eastAsia="Times New Roman" w:hAnsi="Arial" w:cs="Arial"/>
          <w:sz w:val="24"/>
          <w:szCs w:val="24"/>
        </w:rPr>
        <w:t>of</w:t>
      </w:r>
      <w:r w:rsidR="004A5B18" w:rsidRPr="004A5B18">
        <w:rPr>
          <w:rFonts w:ascii="Arial" w:eastAsia="Times New Roman" w:hAnsi="Arial" w:cs="Arial"/>
          <w:sz w:val="24"/>
          <w:szCs w:val="24"/>
        </w:rPr>
        <w:t xml:space="preserve"> 12</w:t>
      </w:r>
      <w:r w:rsidR="0049002A">
        <w:rPr>
          <w:rFonts w:ascii="Arial" w:eastAsia="Times New Roman" w:hAnsi="Arial" w:cs="Arial"/>
          <w:sz w:val="24"/>
          <w:szCs w:val="24"/>
        </w:rPr>
        <w:t>.0</w:t>
      </w:r>
      <w:r w:rsidR="004A5B18" w:rsidRPr="004A5B18">
        <w:rPr>
          <w:rFonts w:ascii="Arial" w:eastAsia="Times New Roman" w:hAnsi="Arial" w:cs="Arial"/>
          <w:sz w:val="24"/>
          <w:szCs w:val="24"/>
        </w:rPr>
        <w:t xml:space="preserve"> and 2.7</w:t>
      </w:r>
      <w:r w:rsidR="00850BE6">
        <w:rPr>
          <w:rFonts w:ascii="Arial" w:eastAsia="Times New Roman" w:hAnsi="Arial" w:cs="Arial"/>
          <w:sz w:val="24"/>
          <w:szCs w:val="24"/>
        </w:rPr>
        <w:t xml:space="preserve"> per</w:t>
      </w:r>
      <w:del w:id="55" w:author="Nangia, Vinay (ICARDA)" w:date="2015-10-16T22:48:00Z">
        <w:r w:rsidR="00850BE6" w:rsidDel="0062622E">
          <w:rPr>
            <w:rFonts w:ascii="Arial" w:eastAsia="Times New Roman" w:hAnsi="Arial" w:cs="Arial"/>
            <w:sz w:val="24"/>
            <w:szCs w:val="24"/>
          </w:rPr>
          <w:delText xml:space="preserve"> </w:delText>
        </w:r>
      </w:del>
      <w:r w:rsidR="00850BE6">
        <w:rPr>
          <w:rFonts w:ascii="Arial" w:eastAsia="Times New Roman" w:hAnsi="Arial" w:cs="Arial"/>
          <w:sz w:val="24"/>
          <w:szCs w:val="24"/>
        </w:rPr>
        <w:t>cent</w:t>
      </w:r>
      <w:r w:rsidR="008B5995">
        <w:rPr>
          <w:rFonts w:ascii="Arial" w:eastAsia="Times New Roman" w:hAnsi="Arial" w:cs="Arial"/>
          <w:sz w:val="24"/>
          <w:szCs w:val="24"/>
        </w:rPr>
        <w:t>, respectively</w:t>
      </w:r>
      <w:r w:rsidR="008B5995" w:rsidRPr="00F363E3">
        <w:rPr>
          <w:rFonts w:ascii="Arial" w:eastAsia="Times New Roman" w:hAnsi="Arial" w:cs="Arial"/>
          <w:sz w:val="24"/>
          <w:szCs w:val="24"/>
        </w:rPr>
        <w:t>.</w:t>
      </w:r>
      <w:r w:rsidR="00850BE6">
        <w:rPr>
          <w:rFonts w:ascii="Arial" w:eastAsia="Times New Roman" w:hAnsi="Arial" w:cs="Arial"/>
          <w:sz w:val="24"/>
          <w:szCs w:val="24"/>
        </w:rPr>
        <w:t xml:space="preserve"> Similarly, the o</w:t>
      </w:r>
      <w:r w:rsidR="00850BE6" w:rsidRPr="00750565">
        <w:rPr>
          <w:rFonts w:ascii="Arial" w:hAnsi="Arial" w:cs="Arial"/>
          <w:sz w:val="24"/>
          <w:szCs w:val="24"/>
        </w:rPr>
        <w:t xml:space="preserve">bserved </w:t>
      </w:r>
      <w:r w:rsidR="0049002A">
        <w:rPr>
          <w:rFonts w:ascii="Arial" w:hAnsi="Arial" w:cs="Arial"/>
          <w:sz w:val="24"/>
          <w:szCs w:val="24"/>
        </w:rPr>
        <w:t>AGB</w:t>
      </w:r>
      <w:r w:rsidR="00850BE6" w:rsidRPr="00750565">
        <w:rPr>
          <w:rFonts w:ascii="Arial" w:hAnsi="Arial" w:cs="Arial"/>
          <w:sz w:val="24"/>
          <w:szCs w:val="24"/>
        </w:rPr>
        <w:t xml:space="preserve"> </w:t>
      </w:r>
      <w:r w:rsidR="00850BE6" w:rsidRPr="004A5B18">
        <w:rPr>
          <w:rFonts w:ascii="Arial" w:eastAsia="Times New Roman" w:hAnsi="Arial" w:cs="Arial"/>
          <w:sz w:val="24"/>
          <w:szCs w:val="24"/>
        </w:rPr>
        <w:t>(1123 kg ha</w:t>
      </w:r>
      <w:r w:rsidR="00850BE6" w:rsidRPr="004A5B18">
        <w:rPr>
          <w:rFonts w:ascii="Arial" w:eastAsia="Times New Roman" w:hAnsi="Arial" w:cs="Arial"/>
          <w:sz w:val="24"/>
          <w:szCs w:val="24"/>
          <w:vertAlign w:val="superscript"/>
        </w:rPr>
        <w:t>-1</w:t>
      </w:r>
      <w:r w:rsidR="00850BE6" w:rsidRPr="004A5B18">
        <w:rPr>
          <w:rFonts w:ascii="Arial" w:eastAsia="Times New Roman" w:hAnsi="Arial" w:cs="Arial"/>
          <w:sz w:val="24"/>
          <w:szCs w:val="24"/>
        </w:rPr>
        <w:t xml:space="preserve">) </w:t>
      </w:r>
      <w:r w:rsidR="00850BE6">
        <w:rPr>
          <w:rFonts w:ascii="Arial" w:eastAsia="Times New Roman" w:hAnsi="Arial" w:cs="Arial"/>
          <w:sz w:val="24"/>
          <w:szCs w:val="24"/>
        </w:rPr>
        <w:t>of cumin was slightly lower than s</w:t>
      </w:r>
      <w:r w:rsidR="00850BE6" w:rsidRPr="00845883">
        <w:rPr>
          <w:rFonts w:ascii="Arial" w:eastAsia="Times New Roman" w:hAnsi="Arial" w:cs="Arial"/>
          <w:sz w:val="24"/>
          <w:szCs w:val="24"/>
        </w:rPr>
        <w:t xml:space="preserve">imulated </w:t>
      </w:r>
      <w:r w:rsidR="0049002A">
        <w:rPr>
          <w:rFonts w:ascii="Arial" w:eastAsia="Times New Roman" w:hAnsi="Arial" w:cs="Arial"/>
          <w:sz w:val="24"/>
          <w:szCs w:val="24"/>
        </w:rPr>
        <w:t>AGB</w:t>
      </w:r>
      <w:r w:rsidR="00850BE6" w:rsidRPr="004A5B18">
        <w:rPr>
          <w:rFonts w:ascii="Arial" w:eastAsia="Times New Roman" w:hAnsi="Arial" w:cs="Arial"/>
          <w:sz w:val="24"/>
          <w:szCs w:val="24"/>
        </w:rPr>
        <w:t xml:space="preserve"> (1237 kg ha</w:t>
      </w:r>
      <w:r w:rsidR="00850BE6" w:rsidRPr="004A5B18">
        <w:rPr>
          <w:rFonts w:ascii="Arial" w:eastAsia="Times New Roman" w:hAnsi="Arial" w:cs="Arial"/>
          <w:sz w:val="24"/>
          <w:szCs w:val="24"/>
          <w:vertAlign w:val="superscript"/>
        </w:rPr>
        <w:t>-1</w:t>
      </w:r>
      <w:r w:rsidR="00850BE6" w:rsidRPr="004A5B18">
        <w:rPr>
          <w:rFonts w:ascii="Arial" w:eastAsia="Times New Roman" w:hAnsi="Arial" w:cs="Arial"/>
          <w:sz w:val="24"/>
          <w:szCs w:val="24"/>
        </w:rPr>
        <w:t xml:space="preserve">) </w:t>
      </w:r>
      <w:r w:rsidR="00850BE6">
        <w:rPr>
          <w:rFonts w:ascii="Arial" w:eastAsia="Times New Roman" w:hAnsi="Arial" w:cs="Arial"/>
          <w:sz w:val="24"/>
          <w:szCs w:val="24"/>
        </w:rPr>
        <w:t>with</w:t>
      </w:r>
      <w:r w:rsidR="00850BE6" w:rsidRPr="004A5B18">
        <w:rPr>
          <w:rFonts w:ascii="Arial" w:eastAsia="Times New Roman" w:hAnsi="Arial" w:cs="Arial"/>
          <w:sz w:val="24"/>
          <w:szCs w:val="24"/>
        </w:rPr>
        <w:t xml:space="preserve"> absolute and relative error</w:t>
      </w:r>
      <w:r w:rsidR="0049002A">
        <w:rPr>
          <w:rFonts w:ascii="Arial" w:eastAsia="Times New Roman" w:hAnsi="Arial" w:cs="Arial"/>
          <w:sz w:val="24"/>
          <w:szCs w:val="24"/>
        </w:rPr>
        <w:t>s</w:t>
      </w:r>
      <w:r w:rsidR="00850BE6" w:rsidRPr="004A5B18">
        <w:rPr>
          <w:rFonts w:ascii="Arial" w:eastAsia="Times New Roman" w:hAnsi="Arial" w:cs="Arial"/>
          <w:sz w:val="24"/>
          <w:szCs w:val="24"/>
        </w:rPr>
        <w:t xml:space="preserve"> </w:t>
      </w:r>
      <w:r w:rsidR="00850BE6">
        <w:rPr>
          <w:rFonts w:ascii="Arial" w:eastAsia="Times New Roman" w:hAnsi="Arial" w:cs="Arial"/>
          <w:sz w:val="24"/>
          <w:szCs w:val="24"/>
        </w:rPr>
        <w:t>of</w:t>
      </w:r>
      <w:r w:rsidR="00850BE6" w:rsidRPr="004A5B18">
        <w:rPr>
          <w:rFonts w:ascii="Arial" w:eastAsia="Times New Roman" w:hAnsi="Arial" w:cs="Arial"/>
          <w:sz w:val="24"/>
          <w:szCs w:val="24"/>
        </w:rPr>
        <w:t xml:space="preserve"> 114</w:t>
      </w:r>
      <w:r w:rsidR="0049002A">
        <w:rPr>
          <w:rFonts w:ascii="Arial" w:eastAsia="Times New Roman" w:hAnsi="Arial" w:cs="Arial"/>
          <w:sz w:val="24"/>
          <w:szCs w:val="24"/>
        </w:rPr>
        <w:t>.0</w:t>
      </w:r>
      <w:r w:rsidR="00850BE6" w:rsidRPr="004A5B18">
        <w:rPr>
          <w:rFonts w:ascii="Arial" w:eastAsia="Times New Roman" w:hAnsi="Arial" w:cs="Arial"/>
          <w:sz w:val="24"/>
          <w:szCs w:val="24"/>
        </w:rPr>
        <w:t xml:space="preserve"> and 10.2</w:t>
      </w:r>
      <w:r w:rsidR="00850BE6">
        <w:rPr>
          <w:rFonts w:ascii="Arial" w:eastAsia="Times New Roman" w:hAnsi="Arial" w:cs="Arial"/>
          <w:sz w:val="24"/>
          <w:szCs w:val="24"/>
        </w:rPr>
        <w:t xml:space="preserve"> per</w:t>
      </w:r>
      <w:del w:id="56" w:author="Nangia, Vinay (ICARDA)" w:date="2015-10-16T22:48:00Z">
        <w:r w:rsidR="00850BE6" w:rsidDel="0062622E">
          <w:rPr>
            <w:rFonts w:ascii="Arial" w:eastAsia="Times New Roman" w:hAnsi="Arial" w:cs="Arial"/>
            <w:sz w:val="24"/>
            <w:szCs w:val="24"/>
          </w:rPr>
          <w:delText xml:space="preserve"> </w:delText>
        </w:r>
      </w:del>
      <w:r w:rsidR="00850BE6">
        <w:rPr>
          <w:rFonts w:ascii="Arial" w:eastAsia="Times New Roman" w:hAnsi="Arial" w:cs="Arial"/>
          <w:sz w:val="24"/>
          <w:szCs w:val="24"/>
        </w:rPr>
        <w:t>cent, respectively</w:t>
      </w:r>
      <w:r w:rsidR="00850BE6" w:rsidRPr="00F363E3">
        <w:rPr>
          <w:rFonts w:ascii="Arial" w:eastAsia="Times New Roman" w:hAnsi="Arial" w:cs="Arial"/>
          <w:sz w:val="24"/>
          <w:szCs w:val="24"/>
        </w:rPr>
        <w:t>.</w:t>
      </w:r>
      <w:r w:rsidR="00850BE6">
        <w:rPr>
          <w:rFonts w:ascii="Arial" w:eastAsia="Times New Roman" w:hAnsi="Arial" w:cs="Arial"/>
          <w:sz w:val="24"/>
          <w:szCs w:val="24"/>
        </w:rPr>
        <w:t xml:space="preserve"> </w:t>
      </w:r>
    </w:p>
    <w:p w:rsidR="00750565" w:rsidRDefault="00750565" w:rsidP="00750565">
      <w:pPr>
        <w:spacing w:before="200" w:after="0" w:line="360" w:lineRule="auto"/>
        <w:ind w:left="851" w:hanging="851"/>
        <w:jc w:val="both"/>
        <w:rPr>
          <w:rFonts w:ascii="Arial" w:hAnsi="Arial" w:cs="Arial"/>
          <w:sz w:val="24"/>
          <w:szCs w:val="24"/>
        </w:rPr>
      </w:pPr>
      <w:r>
        <w:rPr>
          <w:rFonts w:ascii="Arial" w:hAnsi="Arial" w:cs="Arial"/>
          <w:sz w:val="24"/>
          <w:szCs w:val="24"/>
        </w:rPr>
        <w:t>6.</w:t>
      </w:r>
      <w:r w:rsidR="00BA56D1">
        <w:rPr>
          <w:rFonts w:ascii="Arial" w:hAnsi="Arial" w:cs="Arial"/>
          <w:sz w:val="24"/>
          <w:szCs w:val="24"/>
        </w:rPr>
        <w:t>7</w:t>
      </w:r>
      <w:r>
        <w:rPr>
          <w:rFonts w:ascii="Arial" w:hAnsi="Arial" w:cs="Arial"/>
          <w:sz w:val="24"/>
          <w:szCs w:val="24"/>
        </w:rPr>
        <w:t>.</w:t>
      </w:r>
      <w:r w:rsidR="00850BE6">
        <w:rPr>
          <w:rFonts w:ascii="Arial" w:hAnsi="Arial" w:cs="Arial"/>
          <w:sz w:val="24"/>
          <w:szCs w:val="24"/>
        </w:rPr>
        <w:t>2</w:t>
      </w:r>
      <w:r w:rsidR="00101A70">
        <w:rPr>
          <w:rFonts w:ascii="Arial" w:hAnsi="Arial" w:cs="Arial"/>
          <w:sz w:val="24"/>
          <w:szCs w:val="24"/>
        </w:rPr>
        <w:t>3</w:t>
      </w:r>
      <w:r w:rsidR="004116DE">
        <w:rPr>
          <w:rFonts w:ascii="Arial" w:hAnsi="Arial" w:cs="Arial"/>
          <w:sz w:val="24"/>
          <w:szCs w:val="24"/>
        </w:rPr>
        <w:tab/>
      </w:r>
      <w:r w:rsidR="00845883">
        <w:rPr>
          <w:rFonts w:ascii="Arial" w:hAnsi="Arial" w:cs="Arial"/>
          <w:sz w:val="24"/>
          <w:szCs w:val="24"/>
        </w:rPr>
        <w:t>S</w:t>
      </w:r>
      <w:r w:rsidR="00845883" w:rsidRPr="00845883">
        <w:rPr>
          <w:rFonts w:ascii="Arial" w:eastAsia="Times New Roman" w:hAnsi="Arial" w:cs="Arial"/>
          <w:sz w:val="24"/>
          <w:szCs w:val="24"/>
        </w:rPr>
        <w:t xml:space="preserve">imulated </w:t>
      </w:r>
      <w:r w:rsidRPr="00750565">
        <w:rPr>
          <w:rFonts w:ascii="Arial" w:hAnsi="Arial" w:cs="Arial"/>
          <w:sz w:val="24"/>
          <w:szCs w:val="24"/>
        </w:rPr>
        <w:t xml:space="preserve">N-uptake </w:t>
      </w:r>
      <w:r w:rsidR="00FF1B55" w:rsidRPr="00FF1B55">
        <w:rPr>
          <w:rFonts w:ascii="Arial" w:eastAsia="Times New Roman" w:hAnsi="Arial" w:cs="Arial"/>
          <w:sz w:val="24"/>
          <w:szCs w:val="24"/>
        </w:rPr>
        <w:t>(27.4 kg ha</w:t>
      </w:r>
      <w:r w:rsidR="00FF1B55" w:rsidRPr="00FF1B55">
        <w:rPr>
          <w:rFonts w:ascii="Arial" w:eastAsia="Times New Roman" w:hAnsi="Arial" w:cs="Arial"/>
          <w:sz w:val="24"/>
          <w:szCs w:val="24"/>
          <w:vertAlign w:val="superscript"/>
        </w:rPr>
        <w:t>-1</w:t>
      </w:r>
      <w:r w:rsidR="00FF1B55" w:rsidRPr="00FF1B55">
        <w:rPr>
          <w:rFonts w:ascii="Arial" w:eastAsia="Times New Roman" w:hAnsi="Arial" w:cs="Arial"/>
          <w:sz w:val="24"/>
          <w:szCs w:val="24"/>
        </w:rPr>
        <w:t xml:space="preserve">) </w:t>
      </w:r>
      <w:r w:rsidR="009037DD">
        <w:rPr>
          <w:rFonts w:ascii="Arial" w:eastAsia="Times New Roman" w:hAnsi="Arial" w:cs="Arial"/>
          <w:sz w:val="24"/>
          <w:szCs w:val="24"/>
        </w:rPr>
        <w:t xml:space="preserve">of cumin </w:t>
      </w:r>
      <w:r w:rsidR="00FF1B55" w:rsidRPr="00FF1B55">
        <w:rPr>
          <w:rFonts w:ascii="Arial" w:eastAsia="Times New Roman" w:hAnsi="Arial" w:cs="Arial"/>
          <w:sz w:val="24"/>
          <w:szCs w:val="24"/>
        </w:rPr>
        <w:t>was higher than observed N-uptake (17.3 kg ha</w:t>
      </w:r>
      <w:r w:rsidR="00FF1B55" w:rsidRPr="00FF1B55">
        <w:rPr>
          <w:rFonts w:ascii="Arial" w:eastAsia="Times New Roman" w:hAnsi="Arial" w:cs="Arial"/>
          <w:sz w:val="24"/>
          <w:szCs w:val="24"/>
          <w:vertAlign w:val="superscript"/>
        </w:rPr>
        <w:t>-1</w:t>
      </w:r>
      <w:r w:rsidR="00FF1B55" w:rsidRPr="00FF1B55">
        <w:rPr>
          <w:rFonts w:ascii="Arial" w:eastAsia="Times New Roman" w:hAnsi="Arial" w:cs="Arial"/>
          <w:sz w:val="24"/>
          <w:szCs w:val="24"/>
        </w:rPr>
        <w:t xml:space="preserve">) </w:t>
      </w:r>
      <w:r w:rsidR="009037DD">
        <w:rPr>
          <w:rFonts w:ascii="Arial" w:eastAsia="Times New Roman" w:hAnsi="Arial" w:cs="Arial"/>
          <w:sz w:val="24"/>
          <w:szCs w:val="24"/>
        </w:rPr>
        <w:t>with</w:t>
      </w:r>
      <w:r w:rsidR="00FF1B55" w:rsidRPr="00FF1B55">
        <w:rPr>
          <w:rFonts w:ascii="Arial" w:eastAsia="Times New Roman" w:hAnsi="Arial" w:cs="Arial"/>
          <w:sz w:val="24"/>
          <w:szCs w:val="24"/>
        </w:rPr>
        <w:t xml:space="preserve"> absolute and relative error</w:t>
      </w:r>
      <w:r w:rsidR="001C7597">
        <w:rPr>
          <w:rFonts w:ascii="Arial" w:eastAsia="Times New Roman" w:hAnsi="Arial" w:cs="Arial"/>
          <w:sz w:val="24"/>
          <w:szCs w:val="24"/>
        </w:rPr>
        <w:t>s</w:t>
      </w:r>
      <w:r w:rsidR="00FF1B55" w:rsidRPr="00FF1B55">
        <w:rPr>
          <w:rFonts w:ascii="Arial" w:eastAsia="Times New Roman" w:hAnsi="Arial" w:cs="Arial"/>
          <w:sz w:val="24"/>
          <w:szCs w:val="24"/>
        </w:rPr>
        <w:t xml:space="preserve"> </w:t>
      </w:r>
      <w:r w:rsidR="00850BE6">
        <w:rPr>
          <w:rFonts w:ascii="Arial" w:eastAsia="Times New Roman" w:hAnsi="Arial" w:cs="Arial"/>
          <w:sz w:val="24"/>
          <w:szCs w:val="24"/>
        </w:rPr>
        <w:t>of</w:t>
      </w:r>
      <w:r w:rsidR="00FF1B55" w:rsidRPr="00FF1B55">
        <w:rPr>
          <w:rFonts w:ascii="Arial" w:eastAsia="Times New Roman" w:hAnsi="Arial" w:cs="Arial"/>
          <w:sz w:val="24"/>
          <w:szCs w:val="24"/>
        </w:rPr>
        <w:t xml:space="preserve"> 10.1 and 58.4</w:t>
      </w:r>
      <w:r w:rsidR="009037DD">
        <w:rPr>
          <w:rFonts w:ascii="Arial" w:eastAsia="Times New Roman" w:hAnsi="Arial" w:cs="Arial"/>
          <w:sz w:val="24"/>
          <w:szCs w:val="24"/>
        </w:rPr>
        <w:t xml:space="preserve"> per</w:t>
      </w:r>
      <w:del w:id="57" w:author="Nangia, Vinay (ICARDA)" w:date="2015-10-16T22:48:00Z">
        <w:r w:rsidR="009037DD" w:rsidDel="0062622E">
          <w:rPr>
            <w:rFonts w:ascii="Arial" w:eastAsia="Times New Roman" w:hAnsi="Arial" w:cs="Arial"/>
            <w:sz w:val="24"/>
            <w:szCs w:val="24"/>
          </w:rPr>
          <w:delText xml:space="preserve"> </w:delText>
        </w:r>
      </w:del>
      <w:r w:rsidR="009037DD">
        <w:rPr>
          <w:rFonts w:ascii="Arial" w:eastAsia="Times New Roman" w:hAnsi="Arial" w:cs="Arial"/>
          <w:sz w:val="24"/>
          <w:szCs w:val="24"/>
        </w:rPr>
        <w:t>cent, respectively</w:t>
      </w:r>
      <w:r w:rsidRPr="00750565">
        <w:rPr>
          <w:rFonts w:ascii="Arial" w:hAnsi="Arial" w:cs="Arial"/>
          <w:sz w:val="24"/>
          <w:szCs w:val="24"/>
        </w:rPr>
        <w:t>.</w:t>
      </w:r>
    </w:p>
    <w:p w:rsidR="00FF1B55" w:rsidRDefault="00750565" w:rsidP="00BE4E17">
      <w:pPr>
        <w:spacing w:before="200" w:after="0" w:line="360" w:lineRule="auto"/>
        <w:ind w:left="851" w:hanging="851"/>
        <w:jc w:val="both"/>
        <w:rPr>
          <w:rFonts w:ascii="Arial" w:eastAsia="Times New Roman" w:hAnsi="Arial" w:cs="Arial"/>
          <w:sz w:val="24"/>
          <w:szCs w:val="24"/>
        </w:rPr>
      </w:pPr>
      <w:r>
        <w:rPr>
          <w:rFonts w:ascii="Arial" w:hAnsi="Arial" w:cs="Arial"/>
          <w:sz w:val="24"/>
          <w:szCs w:val="24"/>
        </w:rPr>
        <w:t>6.</w:t>
      </w:r>
      <w:r w:rsidR="00BA56D1">
        <w:rPr>
          <w:rFonts w:ascii="Arial" w:hAnsi="Arial" w:cs="Arial"/>
          <w:sz w:val="24"/>
          <w:szCs w:val="24"/>
        </w:rPr>
        <w:t>7</w:t>
      </w:r>
      <w:r>
        <w:rPr>
          <w:rFonts w:ascii="Arial" w:hAnsi="Arial" w:cs="Arial"/>
          <w:sz w:val="24"/>
          <w:szCs w:val="24"/>
        </w:rPr>
        <w:t>.</w:t>
      </w:r>
      <w:r w:rsidR="00850BE6">
        <w:rPr>
          <w:rFonts w:ascii="Arial" w:hAnsi="Arial" w:cs="Arial"/>
          <w:sz w:val="24"/>
          <w:szCs w:val="24"/>
        </w:rPr>
        <w:t>2</w:t>
      </w:r>
      <w:r w:rsidR="00101A70">
        <w:rPr>
          <w:rFonts w:ascii="Arial" w:hAnsi="Arial" w:cs="Arial"/>
          <w:sz w:val="24"/>
          <w:szCs w:val="24"/>
        </w:rPr>
        <w:t>4</w:t>
      </w:r>
      <w:r w:rsidR="004116DE">
        <w:rPr>
          <w:rFonts w:ascii="Arial" w:hAnsi="Arial" w:cs="Arial"/>
          <w:sz w:val="24"/>
          <w:szCs w:val="24"/>
        </w:rPr>
        <w:tab/>
      </w:r>
      <w:r w:rsidR="009037DD">
        <w:rPr>
          <w:rFonts w:ascii="Arial" w:hAnsi="Arial" w:cs="Arial"/>
          <w:sz w:val="24"/>
          <w:szCs w:val="24"/>
        </w:rPr>
        <w:t xml:space="preserve">The </w:t>
      </w:r>
      <w:r w:rsidRPr="00750565">
        <w:rPr>
          <w:rFonts w:ascii="Arial" w:hAnsi="Arial" w:cs="Arial"/>
          <w:sz w:val="24"/>
          <w:szCs w:val="24"/>
        </w:rPr>
        <w:t xml:space="preserve">RMSE </w:t>
      </w:r>
      <w:r w:rsidR="009037DD">
        <w:rPr>
          <w:rFonts w:ascii="Arial" w:hAnsi="Arial" w:cs="Arial"/>
          <w:sz w:val="24"/>
          <w:szCs w:val="24"/>
        </w:rPr>
        <w:t xml:space="preserve">values </w:t>
      </w:r>
      <w:r w:rsidRPr="00750565">
        <w:rPr>
          <w:rFonts w:ascii="Arial" w:hAnsi="Arial" w:cs="Arial"/>
          <w:sz w:val="24"/>
          <w:szCs w:val="24"/>
        </w:rPr>
        <w:t xml:space="preserve">of moisture content ranged from </w:t>
      </w:r>
      <w:r w:rsidR="00845883">
        <w:rPr>
          <w:rFonts w:ascii="Arial" w:hAnsi="Arial" w:cs="Arial"/>
          <w:sz w:val="24"/>
          <w:szCs w:val="24"/>
        </w:rPr>
        <w:t>0.0</w:t>
      </w:r>
      <w:r w:rsidR="00621EE3">
        <w:rPr>
          <w:rFonts w:ascii="Arial" w:hAnsi="Arial" w:cs="Arial"/>
          <w:sz w:val="24"/>
          <w:szCs w:val="24"/>
        </w:rPr>
        <w:t>081</w:t>
      </w:r>
      <w:r w:rsidR="00845883">
        <w:rPr>
          <w:rFonts w:ascii="Arial" w:hAnsi="Arial" w:cs="Arial"/>
          <w:sz w:val="24"/>
          <w:szCs w:val="24"/>
        </w:rPr>
        <w:t xml:space="preserve"> </w:t>
      </w:r>
      <w:r w:rsidRPr="00750565">
        <w:rPr>
          <w:rFonts w:ascii="Arial" w:hAnsi="Arial" w:cs="Arial"/>
          <w:sz w:val="24"/>
          <w:szCs w:val="24"/>
        </w:rPr>
        <w:t>to 0.</w:t>
      </w:r>
      <w:r w:rsidR="00845883">
        <w:rPr>
          <w:rFonts w:ascii="Arial" w:hAnsi="Arial" w:cs="Arial"/>
          <w:sz w:val="24"/>
          <w:szCs w:val="24"/>
        </w:rPr>
        <w:t>0</w:t>
      </w:r>
      <w:r w:rsidR="00621EE3">
        <w:rPr>
          <w:rFonts w:ascii="Arial" w:hAnsi="Arial" w:cs="Arial"/>
          <w:sz w:val="24"/>
          <w:szCs w:val="24"/>
        </w:rPr>
        <w:t>123</w:t>
      </w:r>
      <w:r w:rsidR="00CF220B">
        <w:rPr>
          <w:rFonts w:ascii="Arial" w:hAnsi="Arial" w:cs="Arial"/>
          <w:sz w:val="24"/>
          <w:szCs w:val="24"/>
        </w:rPr>
        <w:t xml:space="preserve"> in </w:t>
      </w:r>
      <w:r w:rsidR="00FF1B55">
        <w:rPr>
          <w:rFonts w:ascii="Arial" w:hAnsi="Arial" w:cs="Arial"/>
          <w:sz w:val="24"/>
          <w:szCs w:val="24"/>
        </w:rPr>
        <w:t>cumin</w:t>
      </w:r>
      <w:r w:rsidR="00CF220B">
        <w:rPr>
          <w:rFonts w:ascii="Arial" w:hAnsi="Arial" w:cs="Arial"/>
          <w:sz w:val="24"/>
          <w:szCs w:val="24"/>
        </w:rPr>
        <w:t xml:space="preserve"> field</w:t>
      </w:r>
      <w:r w:rsidRPr="00750565">
        <w:rPr>
          <w:rFonts w:ascii="Arial" w:hAnsi="Arial" w:cs="Arial"/>
          <w:sz w:val="24"/>
          <w:szCs w:val="24"/>
        </w:rPr>
        <w:t xml:space="preserve">. </w:t>
      </w:r>
      <w:r w:rsidR="00845883">
        <w:rPr>
          <w:rFonts w:ascii="Arial" w:hAnsi="Arial" w:cs="Arial"/>
          <w:sz w:val="24"/>
          <w:szCs w:val="24"/>
        </w:rPr>
        <w:t>S</w:t>
      </w:r>
      <w:r w:rsidR="00845883" w:rsidRPr="00845883">
        <w:rPr>
          <w:rFonts w:ascii="Arial" w:eastAsia="Times New Roman" w:hAnsi="Arial" w:cs="Arial"/>
          <w:sz w:val="24"/>
          <w:szCs w:val="24"/>
        </w:rPr>
        <w:t xml:space="preserve">imulated </w:t>
      </w:r>
      <w:r w:rsidRPr="00750565">
        <w:rPr>
          <w:rFonts w:ascii="Arial" w:hAnsi="Arial" w:cs="Arial"/>
          <w:sz w:val="24"/>
          <w:szCs w:val="24"/>
        </w:rPr>
        <w:t>value</w:t>
      </w:r>
      <w:r w:rsidR="009037DD">
        <w:rPr>
          <w:rFonts w:ascii="Arial" w:hAnsi="Arial" w:cs="Arial"/>
          <w:sz w:val="24"/>
          <w:szCs w:val="24"/>
        </w:rPr>
        <w:t>s</w:t>
      </w:r>
      <w:r w:rsidRPr="00750565">
        <w:rPr>
          <w:rFonts w:ascii="Arial" w:hAnsi="Arial" w:cs="Arial"/>
          <w:sz w:val="24"/>
          <w:szCs w:val="24"/>
        </w:rPr>
        <w:t xml:space="preserve"> of moisture content </w:t>
      </w:r>
      <w:r w:rsidR="001C7597">
        <w:rPr>
          <w:rFonts w:ascii="Arial" w:hAnsi="Arial" w:cs="Arial"/>
          <w:sz w:val="24"/>
          <w:szCs w:val="24"/>
        </w:rPr>
        <w:lastRenderedPageBreak/>
        <w:t xml:space="preserve">matched </w:t>
      </w:r>
      <w:r w:rsidRPr="00750565">
        <w:rPr>
          <w:rFonts w:ascii="Arial" w:hAnsi="Arial" w:cs="Arial"/>
          <w:sz w:val="24"/>
          <w:szCs w:val="24"/>
        </w:rPr>
        <w:t xml:space="preserve">well with observed values </w:t>
      </w:r>
      <w:r w:rsidR="00FF1B55" w:rsidRPr="004A5B18">
        <w:rPr>
          <w:rFonts w:ascii="Arial" w:eastAsia="Times New Roman" w:hAnsi="Arial" w:cs="Arial"/>
          <w:sz w:val="24"/>
          <w:szCs w:val="24"/>
        </w:rPr>
        <w:t>in</w:t>
      </w:r>
      <w:r w:rsidR="00845883">
        <w:rPr>
          <w:rFonts w:ascii="Arial" w:eastAsia="Times New Roman" w:hAnsi="Arial" w:cs="Arial"/>
          <w:sz w:val="24"/>
          <w:szCs w:val="24"/>
        </w:rPr>
        <w:t xml:space="preserve"> the</w:t>
      </w:r>
      <w:r w:rsidR="00621EE3">
        <w:rPr>
          <w:rFonts w:ascii="Arial" w:eastAsia="Times New Roman" w:hAnsi="Arial" w:cs="Arial"/>
          <w:sz w:val="24"/>
          <w:szCs w:val="24"/>
        </w:rPr>
        <w:t xml:space="preserve"> soil</w:t>
      </w:r>
      <w:r w:rsidR="00845883">
        <w:rPr>
          <w:rFonts w:ascii="Arial" w:eastAsia="Times New Roman" w:hAnsi="Arial" w:cs="Arial"/>
          <w:sz w:val="24"/>
          <w:szCs w:val="24"/>
        </w:rPr>
        <w:t xml:space="preserve"> layers</w:t>
      </w:r>
      <w:r w:rsidR="00FF1B55" w:rsidRPr="004A5B18">
        <w:rPr>
          <w:rFonts w:ascii="Arial" w:eastAsia="Times New Roman" w:hAnsi="Arial" w:cs="Arial"/>
          <w:sz w:val="24"/>
          <w:szCs w:val="24"/>
        </w:rPr>
        <w:t xml:space="preserve"> </w:t>
      </w:r>
      <w:r w:rsidR="00845883">
        <w:rPr>
          <w:rFonts w:ascii="Arial" w:eastAsia="Times New Roman" w:hAnsi="Arial" w:cs="Arial"/>
          <w:sz w:val="24"/>
          <w:szCs w:val="24"/>
        </w:rPr>
        <w:t xml:space="preserve">up to </w:t>
      </w:r>
      <w:r w:rsidR="00FF1B55" w:rsidRPr="004A5B18">
        <w:rPr>
          <w:rFonts w:ascii="Arial" w:eastAsia="Times New Roman" w:hAnsi="Arial" w:cs="Arial"/>
          <w:sz w:val="24"/>
          <w:szCs w:val="24"/>
        </w:rPr>
        <w:t xml:space="preserve">100 cm </w:t>
      </w:r>
      <w:r w:rsidR="009037DD">
        <w:rPr>
          <w:rFonts w:ascii="Arial" w:eastAsia="Times New Roman" w:hAnsi="Arial" w:cs="Arial"/>
          <w:sz w:val="24"/>
          <w:szCs w:val="24"/>
        </w:rPr>
        <w:t>with</w:t>
      </w:r>
      <w:r w:rsidR="00FF1B55" w:rsidRPr="004A5B18">
        <w:rPr>
          <w:rFonts w:ascii="Arial" w:eastAsia="Times New Roman" w:hAnsi="Arial" w:cs="Arial"/>
          <w:sz w:val="24"/>
          <w:szCs w:val="24"/>
        </w:rPr>
        <w:t xml:space="preserve"> index of agreement</w:t>
      </w:r>
      <w:r w:rsidR="00621EE3">
        <w:rPr>
          <w:rFonts w:ascii="Arial" w:eastAsia="Times New Roman" w:hAnsi="Arial" w:cs="Arial"/>
          <w:sz w:val="24"/>
          <w:szCs w:val="24"/>
        </w:rPr>
        <w:t xml:space="preserve"> </w:t>
      </w:r>
      <w:r w:rsidR="009037DD">
        <w:rPr>
          <w:rFonts w:ascii="Arial" w:eastAsia="Times New Roman" w:hAnsi="Arial" w:cs="Arial"/>
          <w:sz w:val="24"/>
          <w:szCs w:val="24"/>
        </w:rPr>
        <w:t>of</w:t>
      </w:r>
      <w:r w:rsidR="00621EE3">
        <w:rPr>
          <w:rFonts w:ascii="Arial" w:eastAsia="Times New Roman" w:hAnsi="Arial" w:cs="Arial"/>
          <w:sz w:val="24"/>
          <w:szCs w:val="24"/>
        </w:rPr>
        <w:t xml:space="preserve"> 0.96</w:t>
      </w:r>
      <w:r w:rsidR="00845883">
        <w:rPr>
          <w:rFonts w:ascii="Arial" w:eastAsia="Times New Roman" w:hAnsi="Arial" w:cs="Arial"/>
          <w:sz w:val="24"/>
          <w:szCs w:val="24"/>
        </w:rPr>
        <w:t xml:space="preserve"> </w:t>
      </w:r>
      <w:r w:rsidR="009037DD">
        <w:rPr>
          <w:rFonts w:ascii="Arial" w:eastAsia="Times New Roman" w:hAnsi="Arial" w:cs="Arial"/>
          <w:sz w:val="24"/>
          <w:szCs w:val="24"/>
        </w:rPr>
        <w:t>for</w:t>
      </w:r>
      <w:r w:rsidR="00845883">
        <w:rPr>
          <w:rFonts w:ascii="Arial" w:eastAsia="Times New Roman" w:hAnsi="Arial" w:cs="Arial"/>
          <w:sz w:val="24"/>
          <w:szCs w:val="24"/>
        </w:rPr>
        <w:t xml:space="preserve"> soil depth of 0-100 cm</w:t>
      </w:r>
      <w:r w:rsidR="007126D6">
        <w:rPr>
          <w:rFonts w:ascii="Arial" w:eastAsia="Times New Roman" w:hAnsi="Arial" w:cs="Arial"/>
          <w:sz w:val="24"/>
          <w:szCs w:val="24"/>
        </w:rPr>
        <w:t>.</w:t>
      </w:r>
      <w:r w:rsidR="000F2008">
        <w:rPr>
          <w:rFonts w:ascii="Arial" w:eastAsia="Times New Roman" w:hAnsi="Arial" w:cs="Arial"/>
          <w:sz w:val="24"/>
          <w:szCs w:val="24"/>
        </w:rPr>
        <w:t xml:space="preserve"> </w:t>
      </w:r>
    </w:p>
    <w:p w:rsidR="000F2008" w:rsidRPr="00BE4E17" w:rsidRDefault="000F2008" w:rsidP="00BE4E17">
      <w:pPr>
        <w:spacing w:before="200" w:after="0" w:line="360" w:lineRule="auto"/>
        <w:ind w:left="851" w:hanging="851"/>
        <w:jc w:val="both"/>
        <w:rPr>
          <w:rFonts w:ascii="Arial" w:hAnsi="Arial" w:cs="Arial"/>
          <w:sz w:val="24"/>
          <w:szCs w:val="24"/>
        </w:rPr>
      </w:pPr>
      <w:r>
        <w:rPr>
          <w:rFonts w:ascii="Arial" w:hAnsi="Arial" w:cs="Arial"/>
          <w:sz w:val="24"/>
          <w:szCs w:val="24"/>
        </w:rPr>
        <w:t>6.7.</w:t>
      </w:r>
      <w:r w:rsidR="009037DD">
        <w:rPr>
          <w:rFonts w:ascii="Arial" w:hAnsi="Arial" w:cs="Arial"/>
          <w:sz w:val="24"/>
          <w:szCs w:val="24"/>
        </w:rPr>
        <w:t>2</w:t>
      </w:r>
      <w:r w:rsidR="00101A70">
        <w:rPr>
          <w:rFonts w:ascii="Arial" w:hAnsi="Arial" w:cs="Arial"/>
          <w:sz w:val="24"/>
          <w:szCs w:val="24"/>
        </w:rPr>
        <w:t>5</w:t>
      </w:r>
      <w:r>
        <w:rPr>
          <w:rFonts w:ascii="Arial" w:hAnsi="Arial" w:cs="Arial"/>
          <w:sz w:val="24"/>
          <w:szCs w:val="24"/>
        </w:rPr>
        <w:tab/>
      </w:r>
      <w:r w:rsidR="008E1679">
        <w:rPr>
          <w:rFonts w:ascii="Arial" w:hAnsi="Arial" w:cs="Arial"/>
          <w:sz w:val="24"/>
          <w:szCs w:val="24"/>
        </w:rPr>
        <w:t>S</w:t>
      </w:r>
      <w:r w:rsidR="008E1679" w:rsidRPr="008E1679">
        <w:rPr>
          <w:rFonts w:ascii="Arial" w:eastAsia="Times New Roman" w:hAnsi="Arial" w:cs="Arial"/>
          <w:sz w:val="24"/>
          <w:szCs w:val="24"/>
        </w:rPr>
        <w:t xml:space="preserve">imulated values for GAI </w:t>
      </w:r>
      <w:r w:rsidR="009037DD">
        <w:rPr>
          <w:rFonts w:ascii="Arial" w:eastAsia="Times New Roman" w:hAnsi="Arial" w:cs="Arial"/>
          <w:sz w:val="24"/>
          <w:szCs w:val="24"/>
        </w:rPr>
        <w:t>for</w:t>
      </w:r>
      <w:r w:rsidR="008E1679" w:rsidRPr="008E1679">
        <w:rPr>
          <w:rFonts w:ascii="Arial" w:eastAsia="Times New Roman" w:hAnsi="Arial" w:cs="Arial"/>
          <w:sz w:val="24"/>
          <w:szCs w:val="24"/>
        </w:rPr>
        <w:t xml:space="preserve"> isabgol at different growth stages </w:t>
      </w:r>
      <w:r w:rsidR="009037DD">
        <w:rPr>
          <w:rFonts w:ascii="Arial" w:eastAsia="Times New Roman" w:hAnsi="Arial" w:cs="Arial"/>
          <w:sz w:val="24"/>
          <w:szCs w:val="24"/>
        </w:rPr>
        <w:t>were</w:t>
      </w:r>
      <w:r w:rsidR="008E1679" w:rsidRPr="008E1679">
        <w:rPr>
          <w:rFonts w:ascii="Arial" w:eastAsia="Times New Roman" w:hAnsi="Arial" w:cs="Arial"/>
          <w:sz w:val="24"/>
          <w:szCs w:val="24"/>
        </w:rPr>
        <w:t xml:space="preserve"> in good agreement with observed GAI with RMSE of 0.169</w:t>
      </w:r>
      <w:r w:rsidR="001C7597">
        <w:rPr>
          <w:rFonts w:ascii="Arial" w:eastAsia="Times New Roman" w:hAnsi="Arial" w:cs="Arial"/>
          <w:sz w:val="24"/>
          <w:szCs w:val="24"/>
        </w:rPr>
        <w:t>0</w:t>
      </w:r>
      <w:r w:rsidR="008E1679" w:rsidRPr="008E1679">
        <w:rPr>
          <w:rFonts w:ascii="Arial" w:eastAsia="Times New Roman" w:hAnsi="Arial" w:cs="Arial"/>
          <w:sz w:val="24"/>
          <w:szCs w:val="24"/>
        </w:rPr>
        <w:t>.</w:t>
      </w:r>
    </w:p>
    <w:p w:rsidR="009037DD" w:rsidRDefault="00FF1B55" w:rsidP="009037DD">
      <w:pPr>
        <w:spacing w:before="200" w:after="0" w:line="360" w:lineRule="auto"/>
        <w:ind w:left="851" w:hanging="851"/>
        <w:jc w:val="both"/>
        <w:rPr>
          <w:rFonts w:ascii="Arial" w:hAnsi="Arial" w:cs="Arial"/>
          <w:sz w:val="24"/>
          <w:szCs w:val="24"/>
        </w:rPr>
      </w:pPr>
      <w:r w:rsidRPr="00D13DE7">
        <w:rPr>
          <w:rFonts w:ascii="Arial" w:hAnsi="Arial" w:cs="Arial"/>
          <w:sz w:val="24"/>
          <w:szCs w:val="24"/>
        </w:rPr>
        <w:t>6.</w:t>
      </w:r>
      <w:r w:rsidR="000B5B0C">
        <w:rPr>
          <w:rFonts w:ascii="Arial" w:hAnsi="Arial" w:cs="Arial"/>
          <w:sz w:val="24"/>
          <w:szCs w:val="24"/>
        </w:rPr>
        <w:t>7</w:t>
      </w:r>
      <w:r w:rsidRPr="00D13DE7">
        <w:rPr>
          <w:rFonts w:ascii="Arial" w:hAnsi="Arial" w:cs="Arial"/>
          <w:sz w:val="24"/>
          <w:szCs w:val="24"/>
        </w:rPr>
        <w:t>.</w:t>
      </w:r>
      <w:r w:rsidR="009037DD">
        <w:rPr>
          <w:rFonts w:ascii="Arial" w:hAnsi="Arial" w:cs="Arial"/>
          <w:sz w:val="24"/>
          <w:szCs w:val="24"/>
        </w:rPr>
        <w:t>2</w:t>
      </w:r>
      <w:r w:rsidR="00101A70">
        <w:rPr>
          <w:rFonts w:ascii="Arial" w:hAnsi="Arial" w:cs="Arial"/>
          <w:sz w:val="24"/>
          <w:szCs w:val="24"/>
        </w:rPr>
        <w:t>6</w:t>
      </w:r>
      <w:r>
        <w:rPr>
          <w:rFonts w:ascii="Arial" w:hAnsi="Arial" w:cs="Arial"/>
          <w:sz w:val="24"/>
          <w:szCs w:val="24"/>
        </w:rPr>
        <w:tab/>
      </w:r>
      <w:r w:rsidR="008E1679">
        <w:rPr>
          <w:rFonts w:ascii="Arial" w:hAnsi="Arial" w:cs="Arial"/>
          <w:sz w:val="24"/>
          <w:szCs w:val="24"/>
        </w:rPr>
        <w:t>S</w:t>
      </w:r>
      <w:r w:rsidR="008E1679" w:rsidRPr="008E1679">
        <w:rPr>
          <w:rFonts w:ascii="Arial" w:eastAsia="Times New Roman" w:hAnsi="Arial" w:cs="Arial"/>
          <w:sz w:val="24"/>
          <w:szCs w:val="24"/>
        </w:rPr>
        <w:t xml:space="preserve">imulated </w:t>
      </w:r>
      <w:r w:rsidR="008E1679">
        <w:rPr>
          <w:rFonts w:ascii="Arial" w:hAnsi="Arial" w:cs="Arial"/>
          <w:sz w:val="24"/>
          <w:szCs w:val="24"/>
        </w:rPr>
        <w:t>seed</w:t>
      </w:r>
      <w:r>
        <w:rPr>
          <w:rFonts w:ascii="Arial" w:hAnsi="Arial" w:cs="Arial"/>
          <w:sz w:val="24"/>
          <w:szCs w:val="24"/>
        </w:rPr>
        <w:t xml:space="preserve"> </w:t>
      </w:r>
      <w:r w:rsidRPr="00750565">
        <w:rPr>
          <w:rFonts w:ascii="Arial" w:hAnsi="Arial" w:cs="Arial"/>
          <w:sz w:val="24"/>
          <w:szCs w:val="24"/>
        </w:rPr>
        <w:t xml:space="preserve">yield </w:t>
      </w:r>
      <w:r w:rsidR="007126D6" w:rsidRPr="007126D6">
        <w:rPr>
          <w:rFonts w:ascii="Arial" w:eastAsia="Times New Roman" w:hAnsi="Arial" w:cs="Arial"/>
          <w:sz w:val="24"/>
          <w:szCs w:val="24"/>
        </w:rPr>
        <w:t>(429 kg ha</w:t>
      </w:r>
      <w:r w:rsidR="007126D6" w:rsidRPr="007126D6">
        <w:rPr>
          <w:rFonts w:ascii="Arial" w:eastAsia="Times New Roman" w:hAnsi="Arial" w:cs="Arial"/>
          <w:sz w:val="24"/>
          <w:szCs w:val="24"/>
          <w:vertAlign w:val="superscript"/>
        </w:rPr>
        <w:t>-1</w:t>
      </w:r>
      <w:r w:rsidR="007126D6" w:rsidRPr="007126D6">
        <w:rPr>
          <w:rFonts w:ascii="Arial" w:eastAsia="Times New Roman" w:hAnsi="Arial" w:cs="Arial"/>
          <w:sz w:val="24"/>
          <w:szCs w:val="24"/>
        </w:rPr>
        <w:t xml:space="preserve">) of isabgol </w:t>
      </w:r>
      <w:del w:id="58" w:author="Nangia, Vinay (ICARDA)" w:date="2015-10-16T22:49:00Z">
        <w:r w:rsidR="00B5282B" w:rsidDel="0062622E">
          <w:rPr>
            <w:rFonts w:ascii="Arial" w:eastAsia="Times New Roman" w:hAnsi="Arial" w:cs="Arial"/>
            <w:sz w:val="24"/>
            <w:szCs w:val="24"/>
          </w:rPr>
          <w:delText>was</w:delText>
        </w:r>
        <w:r w:rsidR="007126D6" w:rsidRPr="007126D6" w:rsidDel="0062622E">
          <w:rPr>
            <w:rFonts w:ascii="Arial" w:eastAsia="Times New Roman" w:hAnsi="Arial" w:cs="Arial"/>
            <w:sz w:val="24"/>
            <w:szCs w:val="24"/>
          </w:rPr>
          <w:delText xml:space="preserve"> </w:delText>
        </w:r>
      </w:del>
      <w:r w:rsidR="007126D6" w:rsidRPr="007126D6">
        <w:rPr>
          <w:rFonts w:ascii="Arial" w:eastAsia="Times New Roman" w:hAnsi="Arial" w:cs="Arial"/>
          <w:sz w:val="24"/>
          <w:szCs w:val="24"/>
        </w:rPr>
        <w:t xml:space="preserve">well matched </w:t>
      </w:r>
      <w:r w:rsidR="009037DD">
        <w:rPr>
          <w:rFonts w:ascii="Arial" w:eastAsia="Times New Roman" w:hAnsi="Arial" w:cs="Arial"/>
          <w:sz w:val="24"/>
          <w:szCs w:val="24"/>
        </w:rPr>
        <w:t>to</w:t>
      </w:r>
      <w:r w:rsidR="007126D6" w:rsidRPr="007126D6">
        <w:rPr>
          <w:rFonts w:ascii="Arial" w:eastAsia="Times New Roman" w:hAnsi="Arial" w:cs="Arial"/>
          <w:sz w:val="24"/>
          <w:szCs w:val="24"/>
        </w:rPr>
        <w:t xml:space="preserve"> the observed yield of 462 kg ha</w:t>
      </w:r>
      <w:r w:rsidR="007126D6" w:rsidRPr="007126D6">
        <w:rPr>
          <w:rFonts w:ascii="Arial" w:eastAsia="Times New Roman" w:hAnsi="Arial" w:cs="Arial"/>
          <w:sz w:val="24"/>
          <w:szCs w:val="24"/>
          <w:vertAlign w:val="superscript"/>
        </w:rPr>
        <w:t>-1</w:t>
      </w:r>
      <w:r w:rsidR="009037DD">
        <w:rPr>
          <w:rFonts w:ascii="Arial" w:eastAsia="Times New Roman" w:hAnsi="Arial" w:cs="Arial"/>
          <w:sz w:val="24"/>
          <w:szCs w:val="24"/>
          <w:vertAlign w:val="superscript"/>
        </w:rPr>
        <w:t xml:space="preserve"> </w:t>
      </w:r>
      <w:r w:rsidR="007126D6" w:rsidRPr="007126D6">
        <w:rPr>
          <w:rFonts w:ascii="Arial" w:eastAsia="Times New Roman" w:hAnsi="Arial" w:cs="Arial"/>
          <w:sz w:val="24"/>
          <w:szCs w:val="24"/>
        </w:rPr>
        <w:t>with</w:t>
      </w:r>
      <w:r w:rsidR="007126D6">
        <w:rPr>
          <w:rFonts w:ascii="Arial" w:eastAsia="Times New Roman" w:hAnsi="Arial" w:cs="Arial"/>
          <w:sz w:val="24"/>
          <w:szCs w:val="24"/>
        </w:rPr>
        <w:t xml:space="preserve"> the</w:t>
      </w:r>
      <w:r w:rsidR="007126D6" w:rsidRPr="007126D6">
        <w:rPr>
          <w:rFonts w:ascii="Arial" w:eastAsia="Times New Roman" w:hAnsi="Arial" w:cs="Arial"/>
          <w:sz w:val="24"/>
          <w:szCs w:val="24"/>
        </w:rPr>
        <w:t xml:space="preserve"> absolute and relative error</w:t>
      </w:r>
      <w:r w:rsidR="001C7597">
        <w:rPr>
          <w:rFonts w:ascii="Arial" w:eastAsia="Times New Roman" w:hAnsi="Arial" w:cs="Arial"/>
          <w:sz w:val="24"/>
          <w:szCs w:val="24"/>
        </w:rPr>
        <w:t>s</w:t>
      </w:r>
      <w:r w:rsidR="007126D6" w:rsidRPr="007126D6">
        <w:rPr>
          <w:rFonts w:ascii="Arial" w:eastAsia="Times New Roman" w:hAnsi="Arial" w:cs="Arial"/>
          <w:sz w:val="24"/>
          <w:szCs w:val="24"/>
        </w:rPr>
        <w:t xml:space="preserve"> </w:t>
      </w:r>
      <w:r w:rsidR="009037DD">
        <w:rPr>
          <w:rFonts w:ascii="Arial" w:eastAsia="Times New Roman" w:hAnsi="Arial" w:cs="Arial"/>
          <w:sz w:val="24"/>
          <w:szCs w:val="24"/>
        </w:rPr>
        <w:t>of</w:t>
      </w:r>
      <w:r w:rsidR="007126D6" w:rsidRPr="007126D6">
        <w:rPr>
          <w:rFonts w:ascii="Arial" w:eastAsia="Times New Roman" w:hAnsi="Arial" w:cs="Arial"/>
          <w:sz w:val="24"/>
          <w:szCs w:val="24"/>
        </w:rPr>
        <w:t xml:space="preserve"> 33</w:t>
      </w:r>
      <w:r w:rsidR="001C7597">
        <w:rPr>
          <w:rFonts w:ascii="Arial" w:eastAsia="Times New Roman" w:hAnsi="Arial" w:cs="Arial"/>
          <w:sz w:val="24"/>
          <w:szCs w:val="24"/>
        </w:rPr>
        <w:t>.0</w:t>
      </w:r>
      <w:r w:rsidR="007126D6" w:rsidRPr="007126D6">
        <w:rPr>
          <w:rFonts w:ascii="Arial" w:eastAsia="Times New Roman" w:hAnsi="Arial" w:cs="Arial"/>
          <w:sz w:val="24"/>
          <w:szCs w:val="24"/>
        </w:rPr>
        <w:t xml:space="preserve"> and 7.1</w:t>
      </w:r>
      <w:r w:rsidR="009037DD">
        <w:rPr>
          <w:rFonts w:ascii="Arial" w:eastAsia="Times New Roman" w:hAnsi="Arial" w:cs="Arial"/>
          <w:sz w:val="24"/>
          <w:szCs w:val="24"/>
        </w:rPr>
        <w:t xml:space="preserve"> per</w:t>
      </w:r>
      <w:del w:id="59" w:author="Nangia, Vinay (ICARDA)" w:date="2015-10-16T22:49:00Z">
        <w:r w:rsidR="009037DD" w:rsidDel="0062622E">
          <w:rPr>
            <w:rFonts w:ascii="Arial" w:eastAsia="Times New Roman" w:hAnsi="Arial" w:cs="Arial"/>
            <w:sz w:val="24"/>
            <w:szCs w:val="24"/>
          </w:rPr>
          <w:delText xml:space="preserve"> </w:delText>
        </w:r>
      </w:del>
      <w:r w:rsidR="009037DD">
        <w:rPr>
          <w:rFonts w:ascii="Arial" w:eastAsia="Times New Roman" w:hAnsi="Arial" w:cs="Arial"/>
          <w:sz w:val="24"/>
          <w:szCs w:val="24"/>
        </w:rPr>
        <w:t>cent</w:t>
      </w:r>
      <w:r w:rsidR="008B5995">
        <w:rPr>
          <w:rFonts w:ascii="Arial" w:eastAsia="Times New Roman" w:hAnsi="Arial" w:cs="Arial"/>
          <w:sz w:val="24"/>
          <w:szCs w:val="24"/>
        </w:rPr>
        <w:t>, respectively</w:t>
      </w:r>
      <w:r w:rsidR="008B5995" w:rsidRPr="00F363E3">
        <w:rPr>
          <w:rFonts w:ascii="Arial" w:eastAsia="Times New Roman" w:hAnsi="Arial" w:cs="Arial"/>
          <w:sz w:val="24"/>
          <w:szCs w:val="24"/>
        </w:rPr>
        <w:t>.</w:t>
      </w:r>
      <w:r w:rsidR="009037DD">
        <w:rPr>
          <w:rFonts w:ascii="Arial" w:eastAsia="Times New Roman" w:hAnsi="Arial" w:cs="Arial"/>
          <w:sz w:val="24"/>
          <w:szCs w:val="24"/>
        </w:rPr>
        <w:t xml:space="preserve"> Similarly, the </w:t>
      </w:r>
      <w:r w:rsidR="009037DD">
        <w:rPr>
          <w:rFonts w:ascii="Arial" w:hAnsi="Arial" w:cs="Arial"/>
          <w:sz w:val="24"/>
          <w:szCs w:val="24"/>
        </w:rPr>
        <w:t>o</w:t>
      </w:r>
      <w:r w:rsidR="009037DD" w:rsidRPr="00750565">
        <w:rPr>
          <w:rFonts w:ascii="Arial" w:hAnsi="Arial" w:cs="Arial"/>
          <w:sz w:val="24"/>
          <w:szCs w:val="24"/>
        </w:rPr>
        <w:t xml:space="preserve">bserved </w:t>
      </w:r>
      <w:r w:rsidR="001C7597">
        <w:rPr>
          <w:rFonts w:ascii="Arial" w:hAnsi="Arial" w:cs="Arial"/>
          <w:sz w:val="24"/>
          <w:szCs w:val="24"/>
        </w:rPr>
        <w:t>AGB</w:t>
      </w:r>
      <w:r w:rsidR="009037DD" w:rsidRPr="00750565">
        <w:rPr>
          <w:rFonts w:ascii="Arial" w:hAnsi="Arial" w:cs="Arial"/>
          <w:sz w:val="24"/>
          <w:szCs w:val="24"/>
        </w:rPr>
        <w:t xml:space="preserve"> </w:t>
      </w:r>
      <w:r w:rsidR="009037DD" w:rsidRPr="007126D6">
        <w:rPr>
          <w:rFonts w:ascii="Arial" w:eastAsia="Times New Roman" w:hAnsi="Arial" w:cs="Arial"/>
          <w:sz w:val="24"/>
          <w:szCs w:val="24"/>
        </w:rPr>
        <w:t>(1085 kg ha</w:t>
      </w:r>
      <w:r w:rsidR="009037DD" w:rsidRPr="007126D6">
        <w:rPr>
          <w:rFonts w:ascii="Arial" w:eastAsia="Times New Roman" w:hAnsi="Arial" w:cs="Arial"/>
          <w:sz w:val="24"/>
          <w:szCs w:val="24"/>
          <w:vertAlign w:val="superscript"/>
        </w:rPr>
        <w:t>-1</w:t>
      </w:r>
      <w:r w:rsidR="009037DD" w:rsidRPr="007126D6">
        <w:rPr>
          <w:rFonts w:ascii="Arial" w:eastAsia="Times New Roman" w:hAnsi="Arial" w:cs="Arial"/>
          <w:sz w:val="24"/>
          <w:szCs w:val="24"/>
        </w:rPr>
        <w:t xml:space="preserve">) was </w:t>
      </w:r>
      <w:r w:rsidR="001C7597">
        <w:rPr>
          <w:rFonts w:ascii="Arial" w:eastAsia="Times New Roman" w:hAnsi="Arial" w:cs="Arial"/>
          <w:sz w:val="24"/>
          <w:szCs w:val="24"/>
        </w:rPr>
        <w:t xml:space="preserve">slightly </w:t>
      </w:r>
      <w:r w:rsidR="009037DD" w:rsidRPr="007126D6">
        <w:rPr>
          <w:rFonts w:ascii="Arial" w:eastAsia="Times New Roman" w:hAnsi="Arial" w:cs="Arial"/>
          <w:sz w:val="24"/>
          <w:szCs w:val="24"/>
        </w:rPr>
        <w:t xml:space="preserve">higher than </w:t>
      </w:r>
      <w:r w:rsidR="009037DD">
        <w:rPr>
          <w:rFonts w:ascii="Arial" w:hAnsi="Arial" w:cs="Arial"/>
          <w:sz w:val="24"/>
          <w:szCs w:val="24"/>
        </w:rPr>
        <w:t>s</w:t>
      </w:r>
      <w:r w:rsidR="009037DD" w:rsidRPr="008E1679">
        <w:rPr>
          <w:rFonts w:ascii="Arial" w:eastAsia="Times New Roman" w:hAnsi="Arial" w:cs="Arial"/>
          <w:sz w:val="24"/>
          <w:szCs w:val="24"/>
        </w:rPr>
        <w:t xml:space="preserve">imulated </w:t>
      </w:r>
      <w:r w:rsidR="001C7597">
        <w:rPr>
          <w:rFonts w:ascii="Arial" w:eastAsia="Times New Roman" w:hAnsi="Arial" w:cs="Arial"/>
          <w:sz w:val="24"/>
          <w:szCs w:val="24"/>
        </w:rPr>
        <w:t>AGB</w:t>
      </w:r>
      <w:r w:rsidR="009037DD" w:rsidRPr="007126D6">
        <w:rPr>
          <w:rFonts w:ascii="Arial" w:eastAsia="Times New Roman" w:hAnsi="Arial" w:cs="Arial"/>
          <w:sz w:val="24"/>
          <w:szCs w:val="24"/>
        </w:rPr>
        <w:t xml:space="preserve"> (997 kg ha</w:t>
      </w:r>
      <w:r w:rsidR="009037DD" w:rsidRPr="007126D6">
        <w:rPr>
          <w:rFonts w:ascii="Arial" w:eastAsia="Times New Roman" w:hAnsi="Arial" w:cs="Arial"/>
          <w:sz w:val="24"/>
          <w:szCs w:val="24"/>
          <w:vertAlign w:val="superscript"/>
        </w:rPr>
        <w:t>-1</w:t>
      </w:r>
      <w:r w:rsidR="009037DD">
        <w:rPr>
          <w:rFonts w:ascii="Arial" w:eastAsia="Times New Roman" w:hAnsi="Arial" w:cs="Arial"/>
          <w:sz w:val="24"/>
          <w:szCs w:val="24"/>
        </w:rPr>
        <w:t>)</w:t>
      </w:r>
      <w:r w:rsidR="009037DD" w:rsidRPr="007126D6">
        <w:rPr>
          <w:rFonts w:ascii="Arial" w:eastAsia="Times New Roman" w:hAnsi="Arial" w:cs="Arial"/>
          <w:sz w:val="24"/>
          <w:szCs w:val="24"/>
        </w:rPr>
        <w:t xml:space="preserve"> </w:t>
      </w:r>
      <w:r w:rsidR="009037DD">
        <w:rPr>
          <w:rFonts w:ascii="Arial" w:eastAsia="Times New Roman" w:hAnsi="Arial" w:cs="Arial"/>
          <w:sz w:val="24"/>
          <w:szCs w:val="24"/>
        </w:rPr>
        <w:t>with</w:t>
      </w:r>
      <w:r w:rsidR="009037DD" w:rsidRPr="007126D6">
        <w:rPr>
          <w:rFonts w:ascii="Arial" w:eastAsia="Times New Roman" w:hAnsi="Arial" w:cs="Arial"/>
          <w:sz w:val="24"/>
          <w:szCs w:val="24"/>
        </w:rPr>
        <w:t xml:space="preserve"> absolute a</w:t>
      </w:r>
      <w:r w:rsidR="009037DD">
        <w:rPr>
          <w:rFonts w:ascii="Arial" w:eastAsia="Times New Roman" w:hAnsi="Arial" w:cs="Arial"/>
          <w:sz w:val="24"/>
          <w:szCs w:val="24"/>
        </w:rPr>
        <w:t>nd relative error</w:t>
      </w:r>
      <w:r w:rsidR="001C7597">
        <w:rPr>
          <w:rFonts w:ascii="Arial" w:eastAsia="Times New Roman" w:hAnsi="Arial" w:cs="Arial"/>
          <w:sz w:val="24"/>
          <w:szCs w:val="24"/>
        </w:rPr>
        <w:t>s</w:t>
      </w:r>
      <w:r w:rsidR="009037DD">
        <w:rPr>
          <w:rFonts w:ascii="Arial" w:eastAsia="Times New Roman" w:hAnsi="Arial" w:cs="Arial"/>
          <w:sz w:val="24"/>
          <w:szCs w:val="24"/>
        </w:rPr>
        <w:t xml:space="preserve"> of 88</w:t>
      </w:r>
      <w:r w:rsidR="001C7597">
        <w:rPr>
          <w:rFonts w:ascii="Arial" w:eastAsia="Times New Roman" w:hAnsi="Arial" w:cs="Arial"/>
          <w:sz w:val="24"/>
          <w:szCs w:val="24"/>
        </w:rPr>
        <w:t>.0</w:t>
      </w:r>
      <w:r w:rsidR="009037DD">
        <w:rPr>
          <w:rFonts w:ascii="Arial" w:eastAsia="Times New Roman" w:hAnsi="Arial" w:cs="Arial"/>
          <w:sz w:val="24"/>
          <w:szCs w:val="24"/>
        </w:rPr>
        <w:t xml:space="preserve"> and 8.1 percent, respectively</w:t>
      </w:r>
      <w:r w:rsidR="009037DD" w:rsidRPr="00F363E3">
        <w:rPr>
          <w:rFonts w:ascii="Arial" w:eastAsia="Times New Roman" w:hAnsi="Arial" w:cs="Arial"/>
          <w:sz w:val="24"/>
          <w:szCs w:val="24"/>
        </w:rPr>
        <w:t>.</w:t>
      </w:r>
    </w:p>
    <w:p w:rsidR="00FF1B55" w:rsidRDefault="000B5B0C" w:rsidP="00FF1B55">
      <w:pPr>
        <w:spacing w:before="200" w:after="0" w:line="360" w:lineRule="auto"/>
        <w:ind w:left="851" w:hanging="851"/>
        <w:jc w:val="both"/>
        <w:rPr>
          <w:rFonts w:ascii="Arial" w:hAnsi="Arial" w:cs="Arial"/>
          <w:sz w:val="24"/>
          <w:szCs w:val="24"/>
        </w:rPr>
      </w:pPr>
      <w:r>
        <w:rPr>
          <w:rFonts w:ascii="Arial" w:hAnsi="Arial" w:cs="Arial"/>
          <w:sz w:val="24"/>
          <w:szCs w:val="24"/>
        </w:rPr>
        <w:t>6.7</w:t>
      </w:r>
      <w:r w:rsidR="00FF1B55">
        <w:rPr>
          <w:rFonts w:ascii="Arial" w:hAnsi="Arial" w:cs="Arial"/>
          <w:sz w:val="24"/>
          <w:szCs w:val="24"/>
        </w:rPr>
        <w:t>.</w:t>
      </w:r>
      <w:r w:rsidR="009037DD">
        <w:rPr>
          <w:rFonts w:ascii="Arial" w:hAnsi="Arial" w:cs="Arial"/>
          <w:sz w:val="24"/>
          <w:szCs w:val="24"/>
        </w:rPr>
        <w:t>2</w:t>
      </w:r>
      <w:r w:rsidR="00101A70">
        <w:rPr>
          <w:rFonts w:ascii="Arial" w:hAnsi="Arial" w:cs="Arial"/>
          <w:sz w:val="24"/>
          <w:szCs w:val="24"/>
        </w:rPr>
        <w:t>7</w:t>
      </w:r>
      <w:r w:rsidR="00FF1B55">
        <w:rPr>
          <w:rFonts w:ascii="Arial" w:hAnsi="Arial" w:cs="Arial"/>
          <w:sz w:val="24"/>
          <w:szCs w:val="24"/>
        </w:rPr>
        <w:tab/>
      </w:r>
      <w:r w:rsidR="008E1679">
        <w:rPr>
          <w:rFonts w:ascii="Arial" w:hAnsi="Arial" w:cs="Arial"/>
          <w:sz w:val="24"/>
          <w:szCs w:val="24"/>
        </w:rPr>
        <w:t>S</w:t>
      </w:r>
      <w:r w:rsidR="008E1679" w:rsidRPr="008E1679">
        <w:rPr>
          <w:rFonts w:ascii="Arial" w:eastAsia="Times New Roman" w:hAnsi="Arial" w:cs="Arial"/>
          <w:sz w:val="24"/>
          <w:szCs w:val="24"/>
        </w:rPr>
        <w:t xml:space="preserve">imulated </w:t>
      </w:r>
      <w:r w:rsidR="00FF1B55" w:rsidRPr="00750565">
        <w:rPr>
          <w:rFonts w:ascii="Arial" w:hAnsi="Arial" w:cs="Arial"/>
          <w:sz w:val="24"/>
          <w:szCs w:val="24"/>
        </w:rPr>
        <w:t xml:space="preserve">N-uptake </w:t>
      </w:r>
      <w:r w:rsidR="00D63D79" w:rsidRPr="00D63D79">
        <w:rPr>
          <w:rFonts w:ascii="Arial" w:eastAsia="Times New Roman" w:hAnsi="Arial" w:cs="Arial"/>
          <w:sz w:val="24"/>
          <w:szCs w:val="24"/>
        </w:rPr>
        <w:t>(20.0 kg ha</w:t>
      </w:r>
      <w:r w:rsidR="00D63D79" w:rsidRPr="00D63D79">
        <w:rPr>
          <w:rFonts w:ascii="Arial" w:eastAsia="Times New Roman" w:hAnsi="Arial" w:cs="Arial"/>
          <w:sz w:val="24"/>
          <w:szCs w:val="24"/>
          <w:vertAlign w:val="superscript"/>
        </w:rPr>
        <w:t>-1</w:t>
      </w:r>
      <w:r w:rsidR="00D63D79" w:rsidRPr="00D63D79">
        <w:rPr>
          <w:rFonts w:ascii="Arial" w:eastAsia="Times New Roman" w:hAnsi="Arial" w:cs="Arial"/>
          <w:sz w:val="24"/>
          <w:szCs w:val="24"/>
        </w:rPr>
        <w:t>)</w:t>
      </w:r>
      <w:r w:rsidR="008B5995">
        <w:rPr>
          <w:rFonts w:ascii="Arial" w:eastAsia="Times New Roman" w:hAnsi="Arial" w:cs="Arial"/>
          <w:sz w:val="24"/>
          <w:szCs w:val="24"/>
        </w:rPr>
        <w:t xml:space="preserve"> </w:t>
      </w:r>
      <w:r w:rsidR="009037DD">
        <w:rPr>
          <w:rFonts w:ascii="Arial" w:eastAsia="Times New Roman" w:hAnsi="Arial" w:cs="Arial"/>
          <w:sz w:val="24"/>
          <w:szCs w:val="24"/>
        </w:rPr>
        <w:t>of</w:t>
      </w:r>
      <w:r w:rsidR="008B5995">
        <w:rPr>
          <w:rFonts w:ascii="Arial" w:eastAsia="Times New Roman" w:hAnsi="Arial" w:cs="Arial"/>
          <w:sz w:val="24"/>
          <w:szCs w:val="24"/>
        </w:rPr>
        <w:t xml:space="preserve"> isabgol </w:t>
      </w:r>
      <w:r w:rsidR="00D63D79" w:rsidRPr="00D63D79">
        <w:rPr>
          <w:rFonts w:ascii="Arial" w:eastAsia="Times New Roman" w:hAnsi="Arial" w:cs="Arial"/>
          <w:sz w:val="24"/>
          <w:szCs w:val="24"/>
        </w:rPr>
        <w:t>was lower than observed N-uptake (28.0 kg ha</w:t>
      </w:r>
      <w:r w:rsidR="00D63D79" w:rsidRPr="00D63D79">
        <w:rPr>
          <w:rFonts w:ascii="Arial" w:eastAsia="Times New Roman" w:hAnsi="Arial" w:cs="Arial"/>
          <w:sz w:val="24"/>
          <w:szCs w:val="24"/>
          <w:vertAlign w:val="superscript"/>
        </w:rPr>
        <w:t>-1</w:t>
      </w:r>
      <w:r w:rsidR="00D63D79" w:rsidRPr="00D63D79">
        <w:rPr>
          <w:rFonts w:ascii="Arial" w:eastAsia="Times New Roman" w:hAnsi="Arial" w:cs="Arial"/>
          <w:sz w:val="24"/>
          <w:szCs w:val="24"/>
        </w:rPr>
        <w:t>)</w:t>
      </w:r>
      <w:r w:rsidR="00D63D79">
        <w:rPr>
          <w:rFonts w:ascii="Arial" w:eastAsia="Times New Roman" w:hAnsi="Arial" w:cs="Arial"/>
          <w:sz w:val="24"/>
          <w:szCs w:val="24"/>
        </w:rPr>
        <w:t xml:space="preserve"> with the</w:t>
      </w:r>
      <w:r w:rsidR="00D63D79" w:rsidRPr="00D63D79">
        <w:rPr>
          <w:rFonts w:ascii="Arial" w:eastAsia="Times New Roman" w:hAnsi="Arial" w:cs="Arial"/>
          <w:sz w:val="24"/>
          <w:szCs w:val="24"/>
        </w:rPr>
        <w:t xml:space="preserve"> absolute and relative error</w:t>
      </w:r>
      <w:r w:rsidR="001C7597">
        <w:rPr>
          <w:rFonts w:ascii="Arial" w:eastAsia="Times New Roman" w:hAnsi="Arial" w:cs="Arial"/>
          <w:sz w:val="24"/>
          <w:szCs w:val="24"/>
        </w:rPr>
        <w:t>s</w:t>
      </w:r>
      <w:r w:rsidR="00D63D79" w:rsidRPr="00D63D79">
        <w:rPr>
          <w:rFonts w:ascii="Arial" w:eastAsia="Times New Roman" w:hAnsi="Arial" w:cs="Arial"/>
          <w:sz w:val="24"/>
          <w:szCs w:val="24"/>
        </w:rPr>
        <w:t xml:space="preserve"> </w:t>
      </w:r>
      <w:r w:rsidR="001C7597">
        <w:rPr>
          <w:rFonts w:ascii="Arial" w:eastAsia="Times New Roman" w:hAnsi="Arial" w:cs="Arial"/>
          <w:sz w:val="24"/>
          <w:szCs w:val="24"/>
        </w:rPr>
        <w:t>of</w:t>
      </w:r>
      <w:r w:rsidR="00D63D79" w:rsidRPr="00D63D79">
        <w:rPr>
          <w:rFonts w:ascii="Arial" w:eastAsia="Times New Roman" w:hAnsi="Arial" w:cs="Arial"/>
          <w:sz w:val="24"/>
          <w:szCs w:val="24"/>
        </w:rPr>
        <w:t xml:space="preserve"> 8</w:t>
      </w:r>
      <w:r w:rsidR="001C7597">
        <w:rPr>
          <w:rFonts w:ascii="Arial" w:eastAsia="Times New Roman" w:hAnsi="Arial" w:cs="Arial"/>
          <w:sz w:val="24"/>
          <w:szCs w:val="24"/>
        </w:rPr>
        <w:t>.0</w:t>
      </w:r>
      <w:r w:rsidR="00D63D79" w:rsidRPr="00D63D79">
        <w:rPr>
          <w:rFonts w:ascii="Arial" w:eastAsia="Times New Roman" w:hAnsi="Arial" w:cs="Arial"/>
          <w:sz w:val="24"/>
          <w:szCs w:val="24"/>
        </w:rPr>
        <w:t xml:space="preserve"> and 28.6</w:t>
      </w:r>
      <w:r w:rsidR="009037DD">
        <w:rPr>
          <w:rFonts w:ascii="Arial" w:eastAsia="Times New Roman" w:hAnsi="Arial" w:cs="Arial"/>
          <w:sz w:val="24"/>
          <w:szCs w:val="24"/>
        </w:rPr>
        <w:t xml:space="preserve"> per</w:t>
      </w:r>
      <w:del w:id="60" w:author="Nangia, Vinay (ICARDA)" w:date="2015-10-16T22:49:00Z">
        <w:r w:rsidR="009037DD" w:rsidDel="0062622E">
          <w:rPr>
            <w:rFonts w:ascii="Arial" w:eastAsia="Times New Roman" w:hAnsi="Arial" w:cs="Arial"/>
            <w:sz w:val="24"/>
            <w:szCs w:val="24"/>
          </w:rPr>
          <w:delText xml:space="preserve"> </w:delText>
        </w:r>
      </w:del>
      <w:r w:rsidR="009037DD">
        <w:rPr>
          <w:rFonts w:ascii="Arial" w:eastAsia="Times New Roman" w:hAnsi="Arial" w:cs="Arial"/>
          <w:sz w:val="24"/>
          <w:szCs w:val="24"/>
        </w:rPr>
        <w:t>cent, respectively</w:t>
      </w:r>
      <w:r w:rsidR="00D63D79">
        <w:rPr>
          <w:rFonts w:ascii="Arial" w:eastAsia="Times New Roman" w:hAnsi="Arial" w:cs="Arial"/>
          <w:sz w:val="24"/>
          <w:szCs w:val="24"/>
        </w:rPr>
        <w:t>.</w:t>
      </w:r>
    </w:p>
    <w:p w:rsidR="00BB5095" w:rsidRDefault="00FF1B55" w:rsidP="008E1679">
      <w:pPr>
        <w:spacing w:before="200" w:after="0" w:line="360" w:lineRule="auto"/>
        <w:ind w:left="851" w:hanging="851"/>
        <w:jc w:val="both"/>
        <w:rPr>
          <w:rFonts w:ascii="Arial" w:eastAsia="Times New Roman" w:hAnsi="Arial" w:cs="Arial"/>
          <w:sz w:val="24"/>
          <w:szCs w:val="24"/>
        </w:rPr>
      </w:pPr>
      <w:r>
        <w:rPr>
          <w:rFonts w:ascii="Arial" w:hAnsi="Arial" w:cs="Arial"/>
          <w:sz w:val="24"/>
          <w:szCs w:val="24"/>
        </w:rPr>
        <w:t>6.</w:t>
      </w:r>
      <w:r w:rsidR="000B5B0C">
        <w:rPr>
          <w:rFonts w:ascii="Arial" w:hAnsi="Arial" w:cs="Arial"/>
          <w:sz w:val="24"/>
          <w:szCs w:val="24"/>
        </w:rPr>
        <w:t>7</w:t>
      </w:r>
      <w:r>
        <w:rPr>
          <w:rFonts w:ascii="Arial" w:hAnsi="Arial" w:cs="Arial"/>
          <w:sz w:val="24"/>
          <w:szCs w:val="24"/>
        </w:rPr>
        <w:t>.</w:t>
      </w:r>
      <w:r w:rsidR="009037DD">
        <w:rPr>
          <w:rFonts w:ascii="Arial" w:hAnsi="Arial" w:cs="Arial"/>
          <w:sz w:val="24"/>
          <w:szCs w:val="24"/>
        </w:rPr>
        <w:t>2</w:t>
      </w:r>
      <w:r w:rsidR="00101A70">
        <w:rPr>
          <w:rFonts w:ascii="Arial" w:hAnsi="Arial" w:cs="Arial"/>
          <w:sz w:val="24"/>
          <w:szCs w:val="24"/>
        </w:rPr>
        <w:t>8</w:t>
      </w:r>
      <w:r>
        <w:rPr>
          <w:rFonts w:ascii="Arial" w:hAnsi="Arial" w:cs="Arial"/>
          <w:sz w:val="24"/>
          <w:szCs w:val="24"/>
        </w:rPr>
        <w:tab/>
      </w:r>
      <w:r w:rsidR="009037DD">
        <w:rPr>
          <w:rFonts w:ascii="Arial" w:hAnsi="Arial" w:cs="Arial"/>
          <w:sz w:val="24"/>
          <w:szCs w:val="24"/>
        </w:rPr>
        <w:t xml:space="preserve">The </w:t>
      </w:r>
      <w:r w:rsidRPr="00750565">
        <w:rPr>
          <w:rFonts w:ascii="Arial" w:hAnsi="Arial" w:cs="Arial"/>
          <w:sz w:val="24"/>
          <w:szCs w:val="24"/>
        </w:rPr>
        <w:t xml:space="preserve">RMSE </w:t>
      </w:r>
      <w:r w:rsidR="009037DD">
        <w:rPr>
          <w:rFonts w:ascii="Arial" w:hAnsi="Arial" w:cs="Arial"/>
          <w:sz w:val="24"/>
          <w:szCs w:val="24"/>
        </w:rPr>
        <w:t xml:space="preserve">values </w:t>
      </w:r>
      <w:r w:rsidRPr="00750565">
        <w:rPr>
          <w:rFonts w:ascii="Arial" w:hAnsi="Arial" w:cs="Arial"/>
          <w:sz w:val="24"/>
          <w:szCs w:val="24"/>
        </w:rPr>
        <w:t xml:space="preserve">of </w:t>
      </w:r>
      <w:r w:rsidR="001F6050">
        <w:rPr>
          <w:rFonts w:ascii="Arial" w:hAnsi="Arial" w:cs="Arial"/>
          <w:sz w:val="24"/>
          <w:szCs w:val="24"/>
        </w:rPr>
        <w:t xml:space="preserve">soil </w:t>
      </w:r>
      <w:r w:rsidRPr="00750565">
        <w:rPr>
          <w:rFonts w:ascii="Arial" w:hAnsi="Arial" w:cs="Arial"/>
          <w:sz w:val="24"/>
          <w:szCs w:val="24"/>
        </w:rPr>
        <w:t xml:space="preserve">moisture content </w:t>
      </w:r>
      <w:r w:rsidR="001F6050">
        <w:rPr>
          <w:rFonts w:ascii="Arial" w:hAnsi="Arial" w:cs="Arial"/>
          <w:sz w:val="24"/>
          <w:szCs w:val="24"/>
        </w:rPr>
        <w:t xml:space="preserve">for isabgol </w:t>
      </w:r>
      <w:r w:rsidRPr="00750565">
        <w:rPr>
          <w:rFonts w:ascii="Arial" w:hAnsi="Arial" w:cs="Arial"/>
          <w:sz w:val="24"/>
          <w:szCs w:val="24"/>
        </w:rPr>
        <w:t>ranged from 0.0</w:t>
      </w:r>
      <w:r w:rsidR="00D63D79">
        <w:rPr>
          <w:rFonts w:ascii="Arial" w:hAnsi="Arial" w:cs="Arial"/>
          <w:sz w:val="24"/>
          <w:szCs w:val="24"/>
        </w:rPr>
        <w:t>139</w:t>
      </w:r>
      <w:r w:rsidRPr="00750565">
        <w:rPr>
          <w:rFonts w:ascii="Arial" w:hAnsi="Arial" w:cs="Arial"/>
          <w:sz w:val="24"/>
          <w:szCs w:val="24"/>
        </w:rPr>
        <w:t xml:space="preserve"> to 0.0</w:t>
      </w:r>
      <w:r w:rsidR="00D63D79">
        <w:rPr>
          <w:rFonts w:ascii="Arial" w:hAnsi="Arial" w:cs="Arial"/>
          <w:sz w:val="24"/>
          <w:szCs w:val="24"/>
        </w:rPr>
        <w:t>785</w:t>
      </w:r>
      <w:r w:rsidRPr="00750565">
        <w:rPr>
          <w:rFonts w:ascii="Arial" w:hAnsi="Arial" w:cs="Arial"/>
          <w:sz w:val="24"/>
          <w:szCs w:val="24"/>
        </w:rPr>
        <w:t xml:space="preserve">. </w:t>
      </w:r>
      <w:r w:rsidR="008E1679">
        <w:rPr>
          <w:rFonts w:ascii="Arial" w:hAnsi="Arial" w:cs="Arial"/>
          <w:sz w:val="24"/>
          <w:szCs w:val="24"/>
        </w:rPr>
        <w:t>S</w:t>
      </w:r>
      <w:r w:rsidR="008E1679" w:rsidRPr="008E1679">
        <w:rPr>
          <w:rFonts w:ascii="Arial" w:eastAsia="Times New Roman" w:hAnsi="Arial" w:cs="Arial"/>
          <w:sz w:val="24"/>
          <w:szCs w:val="24"/>
        </w:rPr>
        <w:t xml:space="preserve">imulated </w:t>
      </w:r>
      <w:r w:rsidR="007126D6" w:rsidRPr="00750565">
        <w:rPr>
          <w:rFonts w:ascii="Arial" w:hAnsi="Arial" w:cs="Arial"/>
          <w:sz w:val="24"/>
          <w:szCs w:val="24"/>
        </w:rPr>
        <w:t>value</w:t>
      </w:r>
      <w:r w:rsidR="001F6050">
        <w:rPr>
          <w:rFonts w:ascii="Arial" w:hAnsi="Arial" w:cs="Arial"/>
          <w:sz w:val="24"/>
          <w:szCs w:val="24"/>
        </w:rPr>
        <w:t>s</w:t>
      </w:r>
      <w:r w:rsidR="007126D6" w:rsidRPr="00750565">
        <w:rPr>
          <w:rFonts w:ascii="Arial" w:hAnsi="Arial" w:cs="Arial"/>
          <w:sz w:val="24"/>
          <w:szCs w:val="24"/>
        </w:rPr>
        <w:t xml:space="preserve"> of moisture content </w:t>
      </w:r>
      <w:r w:rsidR="008E1679">
        <w:rPr>
          <w:rFonts w:ascii="Arial" w:hAnsi="Arial" w:cs="Arial"/>
          <w:sz w:val="24"/>
          <w:szCs w:val="24"/>
        </w:rPr>
        <w:t>matched</w:t>
      </w:r>
      <w:r w:rsidR="007126D6" w:rsidRPr="00750565">
        <w:rPr>
          <w:rFonts w:ascii="Arial" w:hAnsi="Arial" w:cs="Arial"/>
          <w:sz w:val="24"/>
          <w:szCs w:val="24"/>
        </w:rPr>
        <w:t xml:space="preserve"> well with observed values </w:t>
      </w:r>
      <w:r w:rsidR="007126D6" w:rsidRPr="004A5B18">
        <w:rPr>
          <w:rFonts w:ascii="Arial" w:eastAsia="Times New Roman" w:hAnsi="Arial" w:cs="Arial"/>
          <w:sz w:val="24"/>
          <w:szCs w:val="24"/>
        </w:rPr>
        <w:t xml:space="preserve">in </w:t>
      </w:r>
      <w:r w:rsidR="008E1679">
        <w:rPr>
          <w:rFonts w:ascii="Arial" w:eastAsia="Times New Roman" w:hAnsi="Arial" w:cs="Arial"/>
          <w:sz w:val="24"/>
          <w:szCs w:val="24"/>
        </w:rPr>
        <w:t xml:space="preserve">most of the layers up to </w:t>
      </w:r>
      <w:r w:rsidR="007126D6" w:rsidRPr="004A5B18">
        <w:rPr>
          <w:rFonts w:ascii="Arial" w:eastAsia="Times New Roman" w:hAnsi="Arial" w:cs="Arial"/>
          <w:sz w:val="24"/>
          <w:szCs w:val="24"/>
        </w:rPr>
        <w:t xml:space="preserve">100 cm </w:t>
      </w:r>
      <w:r w:rsidR="001F6050">
        <w:rPr>
          <w:rFonts w:ascii="Arial" w:eastAsia="Times New Roman" w:hAnsi="Arial" w:cs="Arial"/>
          <w:sz w:val="24"/>
          <w:szCs w:val="24"/>
        </w:rPr>
        <w:t>with</w:t>
      </w:r>
      <w:r w:rsidR="007126D6" w:rsidRPr="004A5B18">
        <w:rPr>
          <w:rFonts w:ascii="Arial" w:eastAsia="Times New Roman" w:hAnsi="Arial" w:cs="Arial"/>
          <w:sz w:val="24"/>
          <w:szCs w:val="24"/>
        </w:rPr>
        <w:t xml:space="preserve"> index of agreement</w:t>
      </w:r>
      <w:r w:rsidR="008E1679">
        <w:rPr>
          <w:rFonts w:ascii="Arial" w:eastAsia="Times New Roman" w:hAnsi="Arial" w:cs="Arial"/>
          <w:sz w:val="24"/>
          <w:szCs w:val="24"/>
        </w:rPr>
        <w:t xml:space="preserve"> </w:t>
      </w:r>
      <w:r w:rsidR="001F6050">
        <w:rPr>
          <w:rFonts w:ascii="Arial" w:eastAsia="Times New Roman" w:hAnsi="Arial" w:cs="Arial"/>
          <w:sz w:val="24"/>
          <w:szCs w:val="24"/>
        </w:rPr>
        <w:t>of</w:t>
      </w:r>
      <w:r w:rsidR="008E1679">
        <w:rPr>
          <w:rFonts w:ascii="Arial" w:eastAsia="Times New Roman" w:hAnsi="Arial" w:cs="Arial"/>
          <w:sz w:val="24"/>
          <w:szCs w:val="24"/>
        </w:rPr>
        <w:t xml:space="preserve"> 0.44 </w:t>
      </w:r>
      <w:r w:rsidR="001F6050">
        <w:rPr>
          <w:rFonts w:ascii="Arial" w:eastAsia="Times New Roman" w:hAnsi="Arial" w:cs="Arial"/>
          <w:sz w:val="24"/>
          <w:szCs w:val="24"/>
        </w:rPr>
        <w:t>for</w:t>
      </w:r>
      <w:r w:rsidR="008E1679">
        <w:rPr>
          <w:rFonts w:ascii="Arial" w:eastAsia="Times New Roman" w:hAnsi="Arial" w:cs="Arial"/>
          <w:sz w:val="24"/>
          <w:szCs w:val="24"/>
        </w:rPr>
        <w:t xml:space="preserve"> soil depth of 0-100 cm. </w:t>
      </w:r>
    </w:p>
    <w:p w:rsidR="002344C4" w:rsidRDefault="002344C4" w:rsidP="00B05044">
      <w:pPr>
        <w:spacing w:after="0" w:line="240" w:lineRule="auto"/>
        <w:jc w:val="both"/>
        <w:rPr>
          <w:rFonts w:ascii="Arial" w:hAnsi="Arial" w:cs="Arial"/>
          <w:b/>
          <w:sz w:val="28"/>
          <w:szCs w:val="24"/>
        </w:rPr>
      </w:pPr>
    </w:p>
    <w:p w:rsidR="00B05044" w:rsidRDefault="00B05044" w:rsidP="00784626">
      <w:pPr>
        <w:spacing w:after="0" w:line="240" w:lineRule="auto"/>
        <w:jc w:val="both"/>
        <w:rPr>
          <w:rFonts w:ascii="Arial" w:hAnsi="Arial" w:cs="Arial"/>
          <w:b/>
          <w:sz w:val="28"/>
          <w:szCs w:val="28"/>
        </w:rPr>
      </w:pPr>
      <w:r>
        <w:rPr>
          <w:rFonts w:ascii="Arial" w:hAnsi="Arial" w:cs="Arial"/>
          <w:b/>
          <w:sz w:val="28"/>
          <w:szCs w:val="24"/>
        </w:rPr>
        <w:t>6.</w:t>
      </w:r>
      <w:r w:rsidR="000F2008">
        <w:rPr>
          <w:rFonts w:ascii="Arial" w:hAnsi="Arial" w:cs="Arial"/>
          <w:b/>
          <w:sz w:val="28"/>
          <w:szCs w:val="24"/>
        </w:rPr>
        <w:t>8</w:t>
      </w:r>
      <w:r>
        <w:rPr>
          <w:rFonts w:ascii="Arial" w:hAnsi="Arial" w:cs="Arial"/>
          <w:b/>
          <w:sz w:val="28"/>
          <w:szCs w:val="24"/>
        </w:rPr>
        <w:t xml:space="preserve"> </w:t>
      </w:r>
      <w:r>
        <w:rPr>
          <w:rFonts w:ascii="Arial" w:hAnsi="Arial" w:cs="Arial"/>
          <w:b/>
          <w:sz w:val="28"/>
          <w:szCs w:val="28"/>
        </w:rPr>
        <w:t>Model validation</w:t>
      </w:r>
    </w:p>
    <w:p w:rsidR="0082679A" w:rsidRDefault="00B05044" w:rsidP="00B05044">
      <w:pPr>
        <w:spacing w:before="200" w:after="0" w:line="360" w:lineRule="auto"/>
        <w:ind w:left="810" w:hanging="810"/>
        <w:jc w:val="both"/>
        <w:rPr>
          <w:rFonts w:ascii="Arial" w:hAnsi="Arial" w:cs="Arial"/>
          <w:sz w:val="24"/>
          <w:szCs w:val="24"/>
        </w:rPr>
      </w:pPr>
      <w:r>
        <w:rPr>
          <w:rFonts w:ascii="Arial" w:hAnsi="Arial" w:cs="Arial"/>
          <w:sz w:val="24"/>
          <w:szCs w:val="24"/>
        </w:rPr>
        <w:t>6.</w:t>
      </w:r>
      <w:r w:rsidR="003C63E8">
        <w:rPr>
          <w:rFonts w:ascii="Arial" w:hAnsi="Arial" w:cs="Arial"/>
          <w:sz w:val="24"/>
          <w:szCs w:val="24"/>
        </w:rPr>
        <w:t>8</w:t>
      </w:r>
      <w:r>
        <w:rPr>
          <w:rFonts w:ascii="Arial" w:hAnsi="Arial" w:cs="Arial"/>
          <w:sz w:val="24"/>
          <w:szCs w:val="24"/>
        </w:rPr>
        <w:t xml:space="preserve">.1 </w:t>
      </w:r>
      <w:r>
        <w:rPr>
          <w:rFonts w:ascii="Arial" w:hAnsi="Arial" w:cs="Arial"/>
          <w:sz w:val="24"/>
          <w:szCs w:val="24"/>
        </w:rPr>
        <w:tab/>
      </w:r>
      <w:r w:rsidR="00F24E35" w:rsidRPr="00F24E35">
        <w:rPr>
          <w:rFonts w:ascii="Arial" w:hAnsi="Arial" w:cs="Arial"/>
          <w:sz w:val="24"/>
          <w:szCs w:val="24"/>
        </w:rPr>
        <w:t>V</w:t>
      </w:r>
      <w:r w:rsidR="001D5959" w:rsidRPr="00F24E35">
        <w:rPr>
          <w:rFonts w:ascii="Arial" w:eastAsia="Times New Roman" w:hAnsi="Arial" w:cs="Arial"/>
          <w:sz w:val="24"/>
          <w:szCs w:val="24"/>
        </w:rPr>
        <w:t xml:space="preserve">alidated values </w:t>
      </w:r>
      <w:r w:rsidR="00DA7156">
        <w:rPr>
          <w:rFonts w:ascii="Arial" w:eastAsia="Times New Roman" w:hAnsi="Arial" w:cs="Arial"/>
          <w:sz w:val="24"/>
          <w:szCs w:val="24"/>
        </w:rPr>
        <w:t>of</w:t>
      </w:r>
      <w:r w:rsidR="001D5959" w:rsidRPr="00F24E35">
        <w:rPr>
          <w:rFonts w:ascii="Arial" w:eastAsia="Times New Roman" w:hAnsi="Arial" w:cs="Arial"/>
          <w:sz w:val="24"/>
          <w:szCs w:val="24"/>
        </w:rPr>
        <w:t xml:space="preserve"> GAI </w:t>
      </w:r>
      <w:r w:rsidR="00DA7156">
        <w:rPr>
          <w:rFonts w:ascii="Arial" w:eastAsia="Times New Roman" w:hAnsi="Arial" w:cs="Arial"/>
          <w:sz w:val="24"/>
          <w:szCs w:val="24"/>
        </w:rPr>
        <w:t>for</w:t>
      </w:r>
      <w:r w:rsidR="001D5959" w:rsidRPr="00F24E35">
        <w:rPr>
          <w:rFonts w:ascii="Arial" w:eastAsia="Times New Roman" w:hAnsi="Arial" w:cs="Arial"/>
          <w:sz w:val="24"/>
          <w:szCs w:val="24"/>
        </w:rPr>
        <w:t xml:space="preserve"> clusterbean at different growth stages </w:t>
      </w:r>
      <w:r w:rsidR="00DA7156">
        <w:rPr>
          <w:rFonts w:ascii="Arial" w:eastAsia="Times New Roman" w:hAnsi="Arial" w:cs="Arial"/>
          <w:sz w:val="24"/>
          <w:szCs w:val="24"/>
        </w:rPr>
        <w:t>found</w:t>
      </w:r>
      <w:r w:rsidR="001D5959" w:rsidRPr="00F24E35">
        <w:rPr>
          <w:rFonts w:ascii="Arial" w:eastAsia="Times New Roman" w:hAnsi="Arial" w:cs="Arial"/>
          <w:sz w:val="24"/>
          <w:szCs w:val="24"/>
        </w:rPr>
        <w:t xml:space="preserve"> in good agreement with observed GAI (RMSE of 0.279</w:t>
      </w:r>
      <w:r w:rsidR="001C2C23">
        <w:rPr>
          <w:rFonts w:ascii="Arial" w:eastAsia="Times New Roman" w:hAnsi="Arial" w:cs="Arial"/>
          <w:sz w:val="24"/>
          <w:szCs w:val="24"/>
        </w:rPr>
        <w:t>0</w:t>
      </w:r>
      <w:r w:rsidR="001D5959" w:rsidRPr="00F24E35">
        <w:rPr>
          <w:rFonts w:ascii="Arial" w:eastAsia="Times New Roman" w:hAnsi="Arial" w:cs="Arial"/>
          <w:sz w:val="24"/>
          <w:szCs w:val="24"/>
        </w:rPr>
        <w:t>).</w:t>
      </w:r>
    </w:p>
    <w:p w:rsidR="00B05044" w:rsidRPr="00572EA8" w:rsidRDefault="0082679A" w:rsidP="00B05044">
      <w:pPr>
        <w:spacing w:before="200" w:after="0" w:line="360" w:lineRule="auto"/>
        <w:ind w:left="810" w:hanging="810"/>
        <w:jc w:val="both"/>
        <w:rPr>
          <w:rFonts w:ascii="Arial" w:hAnsi="Arial" w:cs="Arial"/>
          <w:sz w:val="24"/>
          <w:szCs w:val="24"/>
        </w:rPr>
      </w:pPr>
      <w:r>
        <w:rPr>
          <w:rFonts w:ascii="Arial" w:hAnsi="Arial" w:cs="Arial"/>
          <w:sz w:val="24"/>
          <w:szCs w:val="24"/>
        </w:rPr>
        <w:t>6.8.2</w:t>
      </w:r>
      <w:r>
        <w:rPr>
          <w:rFonts w:ascii="Arial" w:hAnsi="Arial" w:cs="Arial"/>
          <w:sz w:val="24"/>
          <w:szCs w:val="24"/>
        </w:rPr>
        <w:tab/>
        <w:t>V</w:t>
      </w:r>
      <w:r w:rsidR="00B05044">
        <w:rPr>
          <w:rFonts w:ascii="Arial" w:hAnsi="Arial" w:cs="Arial"/>
          <w:sz w:val="24"/>
          <w:szCs w:val="24"/>
        </w:rPr>
        <w:t xml:space="preserve">alidated </w:t>
      </w:r>
      <w:r>
        <w:rPr>
          <w:rFonts w:ascii="Arial" w:hAnsi="Arial" w:cs="Arial"/>
          <w:sz w:val="24"/>
          <w:szCs w:val="24"/>
        </w:rPr>
        <w:t>seed</w:t>
      </w:r>
      <w:r w:rsidR="00B05044">
        <w:rPr>
          <w:rFonts w:ascii="Arial" w:hAnsi="Arial" w:cs="Arial"/>
          <w:sz w:val="24"/>
          <w:szCs w:val="24"/>
        </w:rPr>
        <w:t xml:space="preserve"> yield </w:t>
      </w:r>
      <w:r w:rsidR="00B05044" w:rsidRPr="00382CA0">
        <w:rPr>
          <w:rFonts w:ascii="Arial" w:eastAsia="Times New Roman" w:hAnsi="Arial" w:cs="Arial"/>
          <w:sz w:val="24"/>
          <w:szCs w:val="24"/>
        </w:rPr>
        <w:t>10</w:t>
      </w:r>
      <w:r w:rsidR="00B05044">
        <w:rPr>
          <w:rFonts w:ascii="Arial" w:eastAsia="Times New Roman" w:hAnsi="Arial" w:cs="Arial"/>
          <w:sz w:val="24"/>
          <w:szCs w:val="24"/>
        </w:rPr>
        <w:t>94</w:t>
      </w:r>
      <w:r w:rsidR="00B05044" w:rsidRPr="00382CA0">
        <w:rPr>
          <w:rFonts w:ascii="Arial" w:eastAsia="Times New Roman" w:hAnsi="Arial" w:cs="Arial"/>
          <w:sz w:val="24"/>
          <w:szCs w:val="24"/>
        </w:rPr>
        <w:t xml:space="preserve"> kg ha</w:t>
      </w:r>
      <w:r w:rsidR="00B05044" w:rsidRPr="00382CA0">
        <w:rPr>
          <w:rFonts w:ascii="Arial" w:eastAsia="Times New Roman" w:hAnsi="Arial" w:cs="Arial"/>
          <w:sz w:val="24"/>
          <w:szCs w:val="24"/>
          <w:vertAlign w:val="superscript"/>
        </w:rPr>
        <w:t>-1</w:t>
      </w:r>
      <w:r w:rsidR="00B05044" w:rsidRPr="00382CA0">
        <w:rPr>
          <w:rFonts w:ascii="Arial" w:eastAsia="Times New Roman" w:hAnsi="Arial" w:cs="Arial"/>
          <w:sz w:val="24"/>
          <w:szCs w:val="24"/>
        </w:rPr>
        <w:t xml:space="preserve"> of clusterbean match</w:t>
      </w:r>
      <w:r>
        <w:rPr>
          <w:rFonts w:ascii="Arial" w:eastAsia="Times New Roman" w:hAnsi="Arial" w:cs="Arial"/>
          <w:sz w:val="24"/>
          <w:szCs w:val="24"/>
        </w:rPr>
        <w:t>ed</w:t>
      </w:r>
      <w:r w:rsidR="00B05044" w:rsidRPr="00382CA0">
        <w:rPr>
          <w:rFonts w:ascii="Arial" w:eastAsia="Times New Roman" w:hAnsi="Arial" w:cs="Arial"/>
          <w:sz w:val="24"/>
          <w:szCs w:val="24"/>
        </w:rPr>
        <w:t xml:space="preserve"> well </w:t>
      </w:r>
      <w:r>
        <w:rPr>
          <w:rFonts w:ascii="Arial" w:eastAsia="Times New Roman" w:hAnsi="Arial" w:cs="Arial"/>
          <w:sz w:val="24"/>
          <w:szCs w:val="24"/>
        </w:rPr>
        <w:t>with</w:t>
      </w:r>
      <w:r w:rsidR="00B05044" w:rsidRPr="00382CA0">
        <w:rPr>
          <w:rFonts w:ascii="Arial" w:eastAsia="Times New Roman" w:hAnsi="Arial" w:cs="Arial"/>
          <w:sz w:val="24"/>
          <w:szCs w:val="24"/>
        </w:rPr>
        <w:t xml:space="preserve"> observed</w:t>
      </w:r>
      <w:r w:rsidR="00B05044">
        <w:rPr>
          <w:rFonts w:ascii="Arial" w:eastAsia="Times New Roman" w:hAnsi="Arial" w:cs="Arial"/>
          <w:sz w:val="24"/>
          <w:szCs w:val="24"/>
        </w:rPr>
        <w:t xml:space="preserve"> </w:t>
      </w:r>
      <w:r>
        <w:rPr>
          <w:rFonts w:ascii="Arial" w:eastAsia="Times New Roman" w:hAnsi="Arial" w:cs="Arial"/>
          <w:sz w:val="24"/>
          <w:szCs w:val="24"/>
        </w:rPr>
        <w:t>seed</w:t>
      </w:r>
      <w:r w:rsidR="00B05044" w:rsidRPr="00382CA0">
        <w:rPr>
          <w:rFonts w:ascii="Arial" w:eastAsia="Times New Roman" w:hAnsi="Arial" w:cs="Arial"/>
          <w:sz w:val="24"/>
          <w:szCs w:val="24"/>
        </w:rPr>
        <w:t xml:space="preserve"> yield of 10</w:t>
      </w:r>
      <w:r w:rsidR="00B05044">
        <w:rPr>
          <w:rFonts w:ascii="Arial" w:eastAsia="Times New Roman" w:hAnsi="Arial" w:cs="Arial"/>
          <w:sz w:val="24"/>
          <w:szCs w:val="24"/>
        </w:rPr>
        <w:t>47</w:t>
      </w:r>
      <w:r w:rsidR="00B05044" w:rsidRPr="00382CA0">
        <w:rPr>
          <w:rFonts w:ascii="Arial" w:eastAsia="Times New Roman" w:hAnsi="Arial" w:cs="Arial"/>
          <w:sz w:val="24"/>
          <w:szCs w:val="24"/>
        </w:rPr>
        <w:t xml:space="preserve"> kg ha</w:t>
      </w:r>
      <w:r w:rsidR="00B05044" w:rsidRPr="00382CA0">
        <w:rPr>
          <w:rFonts w:ascii="Arial" w:eastAsia="Times New Roman" w:hAnsi="Arial" w:cs="Arial"/>
          <w:sz w:val="24"/>
          <w:szCs w:val="24"/>
          <w:vertAlign w:val="superscript"/>
        </w:rPr>
        <w:t>-1</w:t>
      </w:r>
      <w:r w:rsidR="00DA7156">
        <w:rPr>
          <w:rFonts w:ascii="Arial" w:eastAsia="Times New Roman" w:hAnsi="Arial" w:cs="Arial"/>
          <w:sz w:val="24"/>
          <w:szCs w:val="24"/>
        </w:rPr>
        <w:t xml:space="preserve"> with</w:t>
      </w:r>
      <w:r w:rsidR="00B05044" w:rsidRPr="00382CA0">
        <w:rPr>
          <w:rFonts w:ascii="Arial" w:eastAsia="Times New Roman" w:hAnsi="Arial" w:cs="Arial"/>
          <w:sz w:val="24"/>
          <w:szCs w:val="24"/>
        </w:rPr>
        <w:t xml:space="preserve"> absolute and relative error</w:t>
      </w:r>
      <w:r w:rsidR="001C2C23">
        <w:rPr>
          <w:rFonts w:ascii="Arial" w:eastAsia="Times New Roman" w:hAnsi="Arial" w:cs="Arial"/>
          <w:sz w:val="24"/>
          <w:szCs w:val="24"/>
        </w:rPr>
        <w:t>s</w:t>
      </w:r>
      <w:r w:rsidR="00B05044" w:rsidRPr="00382CA0">
        <w:rPr>
          <w:rFonts w:ascii="Arial" w:eastAsia="Times New Roman" w:hAnsi="Arial" w:cs="Arial"/>
          <w:sz w:val="24"/>
          <w:szCs w:val="24"/>
        </w:rPr>
        <w:t xml:space="preserve"> </w:t>
      </w:r>
      <w:r w:rsidR="00DA7156">
        <w:rPr>
          <w:rFonts w:ascii="Arial" w:eastAsia="Times New Roman" w:hAnsi="Arial" w:cs="Arial"/>
          <w:sz w:val="24"/>
          <w:szCs w:val="24"/>
        </w:rPr>
        <w:t>of</w:t>
      </w:r>
      <w:r w:rsidR="00B05044" w:rsidRPr="00382CA0">
        <w:rPr>
          <w:rFonts w:ascii="Arial" w:eastAsia="Times New Roman" w:hAnsi="Arial" w:cs="Arial"/>
          <w:sz w:val="24"/>
          <w:szCs w:val="24"/>
        </w:rPr>
        <w:t xml:space="preserve"> 47</w:t>
      </w:r>
      <w:r w:rsidR="001C2C23">
        <w:rPr>
          <w:rFonts w:ascii="Arial" w:eastAsia="Times New Roman" w:hAnsi="Arial" w:cs="Arial"/>
          <w:sz w:val="24"/>
          <w:szCs w:val="24"/>
        </w:rPr>
        <w:t>.0</w:t>
      </w:r>
      <w:r w:rsidR="00B05044" w:rsidRPr="00382CA0">
        <w:rPr>
          <w:rFonts w:ascii="Arial" w:eastAsia="Times New Roman" w:hAnsi="Arial" w:cs="Arial"/>
          <w:sz w:val="24"/>
          <w:szCs w:val="24"/>
        </w:rPr>
        <w:t xml:space="preserve"> and 4.5</w:t>
      </w:r>
      <w:r w:rsidR="00E163E3">
        <w:rPr>
          <w:rFonts w:ascii="Arial" w:eastAsia="Times New Roman" w:hAnsi="Arial" w:cs="Arial"/>
          <w:sz w:val="24"/>
          <w:szCs w:val="24"/>
        </w:rPr>
        <w:t xml:space="preserve"> </w:t>
      </w:r>
      <w:r w:rsidR="00DA7156">
        <w:rPr>
          <w:rFonts w:ascii="Arial" w:eastAsia="Times New Roman" w:hAnsi="Arial" w:cs="Arial"/>
          <w:sz w:val="24"/>
          <w:szCs w:val="24"/>
        </w:rPr>
        <w:t>per</w:t>
      </w:r>
      <w:del w:id="61" w:author="Nangia, Vinay (ICARDA)" w:date="2015-10-16T22:51:00Z">
        <w:r w:rsidR="00DA7156" w:rsidDel="0062622E">
          <w:rPr>
            <w:rFonts w:ascii="Arial" w:eastAsia="Times New Roman" w:hAnsi="Arial" w:cs="Arial"/>
            <w:sz w:val="24"/>
            <w:szCs w:val="24"/>
          </w:rPr>
          <w:delText xml:space="preserve"> </w:delText>
        </w:r>
      </w:del>
      <w:r w:rsidR="00DA7156">
        <w:rPr>
          <w:rFonts w:ascii="Arial" w:eastAsia="Times New Roman" w:hAnsi="Arial" w:cs="Arial"/>
          <w:sz w:val="24"/>
          <w:szCs w:val="24"/>
        </w:rPr>
        <w:t>cent</w:t>
      </w:r>
      <w:r w:rsidR="00B05044" w:rsidRPr="00382CA0">
        <w:rPr>
          <w:rFonts w:ascii="Arial" w:eastAsia="Times New Roman" w:hAnsi="Arial" w:cs="Arial"/>
          <w:sz w:val="24"/>
          <w:szCs w:val="24"/>
        </w:rPr>
        <w:t>, respectively.</w:t>
      </w:r>
      <w:r w:rsidR="00DA7156">
        <w:rPr>
          <w:rFonts w:ascii="Arial" w:eastAsia="Times New Roman" w:hAnsi="Arial" w:cs="Arial"/>
          <w:sz w:val="24"/>
          <w:szCs w:val="24"/>
        </w:rPr>
        <w:t xml:space="preserve"> Similarly, the </w:t>
      </w:r>
      <w:r w:rsidR="009848EA">
        <w:rPr>
          <w:rFonts w:ascii="Arial" w:eastAsia="Times New Roman" w:hAnsi="Arial" w:cs="Arial"/>
          <w:sz w:val="24"/>
          <w:szCs w:val="24"/>
        </w:rPr>
        <w:t>o</w:t>
      </w:r>
      <w:r w:rsidR="00DA7156" w:rsidRPr="00110C7E">
        <w:rPr>
          <w:rFonts w:ascii="Arial" w:eastAsia="Times New Roman" w:hAnsi="Arial" w:cs="Arial"/>
          <w:sz w:val="24"/>
          <w:szCs w:val="24"/>
        </w:rPr>
        <w:t xml:space="preserve">bserved </w:t>
      </w:r>
      <w:r w:rsidR="001C2C23">
        <w:rPr>
          <w:rFonts w:ascii="Arial" w:eastAsia="Times New Roman" w:hAnsi="Arial" w:cs="Arial"/>
          <w:sz w:val="24"/>
          <w:szCs w:val="24"/>
        </w:rPr>
        <w:t>AGB</w:t>
      </w:r>
      <w:r w:rsidR="00DA7156" w:rsidRPr="00110C7E">
        <w:rPr>
          <w:rFonts w:ascii="Arial" w:eastAsia="Times New Roman" w:hAnsi="Arial" w:cs="Arial"/>
          <w:sz w:val="24"/>
          <w:szCs w:val="24"/>
        </w:rPr>
        <w:t xml:space="preserve"> </w:t>
      </w:r>
      <w:r w:rsidR="00DA7156">
        <w:rPr>
          <w:rFonts w:ascii="Arial" w:eastAsia="Times New Roman" w:hAnsi="Arial" w:cs="Arial"/>
          <w:sz w:val="24"/>
          <w:szCs w:val="24"/>
        </w:rPr>
        <w:t xml:space="preserve">of clusterbean </w:t>
      </w:r>
      <w:r w:rsidR="00DA7156" w:rsidRPr="00110C7E">
        <w:rPr>
          <w:rFonts w:ascii="Arial" w:eastAsia="Times New Roman" w:hAnsi="Arial" w:cs="Arial"/>
          <w:sz w:val="24"/>
          <w:szCs w:val="24"/>
        </w:rPr>
        <w:t>(3828 kg ha</w:t>
      </w:r>
      <w:r w:rsidR="00DA7156" w:rsidRPr="00110C7E">
        <w:rPr>
          <w:rFonts w:ascii="Arial" w:eastAsia="Times New Roman" w:hAnsi="Arial" w:cs="Arial"/>
          <w:sz w:val="24"/>
          <w:szCs w:val="24"/>
          <w:vertAlign w:val="superscript"/>
        </w:rPr>
        <w:t>-1</w:t>
      </w:r>
      <w:r w:rsidR="00DA7156" w:rsidRPr="00110C7E">
        <w:rPr>
          <w:rFonts w:ascii="Arial" w:eastAsia="Times New Roman" w:hAnsi="Arial" w:cs="Arial"/>
          <w:sz w:val="24"/>
          <w:szCs w:val="24"/>
        </w:rPr>
        <w:t xml:space="preserve">) was </w:t>
      </w:r>
      <w:r w:rsidR="001C2C23">
        <w:rPr>
          <w:rFonts w:ascii="Arial" w:eastAsia="Times New Roman" w:hAnsi="Arial" w:cs="Arial"/>
          <w:sz w:val="24"/>
          <w:szCs w:val="24"/>
        </w:rPr>
        <w:t>slightly l</w:t>
      </w:r>
      <w:r w:rsidR="00DA7156" w:rsidRPr="00110C7E">
        <w:rPr>
          <w:rFonts w:ascii="Arial" w:eastAsia="Times New Roman" w:hAnsi="Arial" w:cs="Arial"/>
          <w:sz w:val="24"/>
          <w:szCs w:val="24"/>
        </w:rPr>
        <w:t xml:space="preserve">ower than </w:t>
      </w:r>
      <w:del w:id="62" w:author="Nangia, Vinay (ICARDA)" w:date="2015-10-16T22:51:00Z">
        <w:r w:rsidR="00DA7156" w:rsidRPr="00110C7E" w:rsidDel="0062622E">
          <w:rPr>
            <w:rFonts w:ascii="Arial" w:eastAsia="Times New Roman" w:hAnsi="Arial" w:cs="Arial"/>
            <w:sz w:val="24"/>
            <w:szCs w:val="24"/>
          </w:rPr>
          <w:delText xml:space="preserve">validated </w:delText>
        </w:r>
      </w:del>
      <w:ins w:id="63" w:author="Nangia, Vinay (ICARDA)" w:date="2015-10-16T22:51:00Z">
        <w:r w:rsidR="0062622E">
          <w:rPr>
            <w:rFonts w:ascii="Arial" w:eastAsia="Times New Roman" w:hAnsi="Arial" w:cs="Arial"/>
            <w:sz w:val="24"/>
            <w:szCs w:val="24"/>
          </w:rPr>
          <w:t>simulated</w:t>
        </w:r>
        <w:r w:rsidR="0062622E" w:rsidRPr="00110C7E">
          <w:rPr>
            <w:rFonts w:ascii="Arial" w:eastAsia="Times New Roman" w:hAnsi="Arial" w:cs="Arial"/>
            <w:sz w:val="24"/>
            <w:szCs w:val="24"/>
          </w:rPr>
          <w:t xml:space="preserve"> </w:t>
        </w:r>
      </w:ins>
      <w:r w:rsidR="001C2C23">
        <w:rPr>
          <w:rFonts w:ascii="Arial" w:eastAsia="Times New Roman" w:hAnsi="Arial" w:cs="Arial"/>
          <w:sz w:val="24"/>
          <w:szCs w:val="24"/>
        </w:rPr>
        <w:t>AGB</w:t>
      </w:r>
      <w:r w:rsidR="00DA7156" w:rsidRPr="00110C7E">
        <w:rPr>
          <w:rFonts w:ascii="Arial" w:eastAsia="Times New Roman" w:hAnsi="Arial" w:cs="Arial"/>
          <w:sz w:val="24"/>
          <w:szCs w:val="24"/>
        </w:rPr>
        <w:t xml:space="preserve"> (4055 kg ha</w:t>
      </w:r>
      <w:r w:rsidR="00DA7156" w:rsidRPr="00110C7E">
        <w:rPr>
          <w:rFonts w:ascii="Arial" w:eastAsia="Times New Roman" w:hAnsi="Arial" w:cs="Arial"/>
          <w:sz w:val="24"/>
          <w:szCs w:val="24"/>
          <w:vertAlign w:val="superscript"/>
        </w:rPr>
        <w:t>-1</w:t>
      </w:r>
      <w:r w:rsidR="00DA7156" w:rsidRPr="00110C7E">
        <w:rPr>
          <w:rFonts w:ascii="Arial" w:eastAsia="Times New Roman" w:hAnsi="Arial" w:cs="Arial"/>
          <w:sz w:val="24"/>
          <w:szCs w:val="24"/>
        </w:rPr>
        <w:t>)</w:t>
      </w:r>
      <w:r w:rsidR="009848EA">
        <w:rPr>
          <w:rFonts w:ascii="Arial" w:eastAsia="Times New Roman" w:hAnsi="Arial" w:cs="Arial"/>
          <w:sz w:val="24"/>
          <w:szCs w:val="24"/>
        </w:rPr>
        <w:t xml:space="preserve"> with </w:t>
      </w:r>
      <w:r w:rsidR="00DA7156" w:rsidRPr="00110C7E">
        <w:rPr>
          <w:rFonts w:ascii="Arial" w:eastAsia="Times New Roman" w:hAnsi="Arial" w:cs="Arial"/>
          <w:sz w:val="24"/>
          <w:szCs w:val="24"/>
        </w:rPr>
        <w:t>absolute and relative error</w:t>
      </w:r>
      <w:r w:rsidR="001C2C23">
        <w:rPr>
          <w:rFonts w:ascii="Arial" w:eastAsia="Times New Roman" w:hAnsi="Arial" w:cs="Arial"/>
          <w:sz w:val="24"/>
          <w:szCs w:val="24"/>
        </w:rPr>
        <w:t>s</w:t>
      </w:r>
      <w:r w:rsidR="00DA7156" w:rsidRPr="00110C7E">
        <w:rPr>
          <w:rFonts w:ascii="Arial" w:eastAsia="Times New Roman" w:hAnsi="Arial" w:cs="Arial"/>
          <w:sz w:val="24"/>
          <w:szCs w:val="24"/>
        </w:rPr>
        <w:t xml:space="preserve"> </w:t>
      </w:r>
      <w:r w:rsidR="00433C36">
        <w:rPr>
          <w:rFonts w:ascii="Arial" w:eastAsia="Times New Roman" w:hAnsi="Arial" w:cs="Arial"/>
          <w:sz w:val="24"/>
          <w:szCs w:val="24"/>
        </w:rPr>
        <w:t>of</w:t>
      </w:r>
      <w:r w:rsidR="00DA7156" w:rsidRPr="00110C7E">
        <w:rPr>
          <w:rFonts w:ascii="Arial" w:eastAsia="Times New Roman" w:hAnsi="Arial" w:cs="Arial"/>
          <w:sz w:val="24"/>
          <w:szCs w:val="24"/>
        </w:rPr>
        <w:t xml:space="preserve"> 227</w:t>
      </w:r>
      <w:r w:rsidR="001C2C23">
        <w:rPr>
          <w:rFonts w:ascii="Arial" w:eastAsia="Times New Roman" w:hAnsi="Arial" w:cs="Arial"/>
          <w:sz w:val="24"/>
          <w:szCs w:val="24"/>
        </w:rPr>
        <w:t>.0</w:t>
      </w:r>
      <w:r w:rsidR="00DA7156" w:rsidRPr="00110C7E">
        <w:rPr>
          <w:rFonts w:ascii="Arial" w:eastAsia="Times New Roman" w:hAnsi="Arial" w:cs="Arial"/>
          <w:sz w:val="24"/>
          <w:szCs w:val="24"/>
        </w:rPr>
        <w:t xml:space="preserve"> and 5.9</w:t>
      </w:r>
      <w:r w:rsidR="009848EA">
        <w:rPr>
          <w:rFonts w:ascii="Arial" w:eastAsia="Times New Roman" w:hAnsi="Arial" w:cs="Arial"/>
          <w:sz w:val="24"/>
          <w:szCs w:val="24"/>
        </w:rPr>
        <w:t xml:space="preserve"> per</w:t>
      </w:r>
      <w:del w:id="64" w:author="Nangia, Vinay (ICARDA)" w:date="2015-10-16T22:51:00Z">
        <w:r w:rsidR="009848EA" w:rsidDel="0062622E">
          <w:rPr>
            <w:rFonts w:ascii="Arial" w:eastAsia="Times New Roman" w:hAnsi="Arial" w:cs="Arial"/>
            <w:sz w:val="24"/>
            <w:szCs w:val="24"/>
          </w:rPr>
          <w:delText xml:space="preserve"> </w:delText>
        </w:r>
      </w:del>
      <w:r w:rsidR="009848EA">
        <w:rPr>
          <w:rFonts w:ascii="Arial" w:eastAsia="Times New Roman" w:hAnsi="Arial" w:cs="Arial"/>
          <w:sz w:val="24"/>
          <w:szCs w:val="24"/>
        </w:rPr>
        <w:t>cent</w:t>
      </w:r>
      <w:r w:rsidR="00DA7156" w:rsidRPr="00110C7E">
        <w:rPr>
          <w:rFonts w:ascii="Arial" w:eastAsia="Times New Roman" w:hAnsi="Arial" w:cs="Arial"/>
          <w:sz w:val="24"/>
          <w:szCs w:val="24"/>
        </w:rPr>
        <w:t>, respectively.</w:t>
      </w:r>
      <w:r w:rsidR="00DA7156">
        <w:rPr>
          <w:rFonts w:ascii="Arial" w:eastAsia="Times New Roman" w:hAnsi="Arial" w:cs="Arial"/>
          <w:sz w:val="24"/>
          <w:szCs w:val="24"/>
        </w:rPr>
        <w:t xml:space="preserve"> </w:t>
      </w:r>
    </w:p>
    <w:p w:rsidR="00B05044" w:rsidRDefault="001D5959" w:rsidP="00B05044">
      <w:pPr>
        <w:spacing w:before="200" w:after="0" w:line="360" w:lineRule="auto"/>
        <w:ind w:left="810" w:hanging="810"/>
        <w:jc w:val="both"/>
        <w:rPr>
          <w:rFonts w:ascii="Arial" w:hAnsi="Arial" w:cs="Arial"/>
          <w:sz w:val="24"/>
          <w:szCs w:val="24"/>
        </w:rPr>
      </w:pPr>
      <w:r>
        <w:rPr>
          <w:rFonts w:ascii="Arial" w:hAnsi="Arial" w:cs="Arial"/>
          <w:sz w:val="24"/>
          <w:szCs w:val="24"/>
        </w:rPr>
        <w:lastRenderedPageBreak/>
        <w:t>6.8.</w:t>
      </w:r>
      <w:r w:rsidR="009848EA">
        <w:rPr>
          <w:rFonts w:ascii="Arial" w:hAnsi="Arial" w:cs="Arial"/>
          <w:sz w:val="24"/>
          <w:szCs w:val="24"/>
        </w:rPr>
        <w:t>3</w:t>
      </w:r>
      <w:r w:rsidR="00F24E35">
        <w:rPr>
          <w:rFonts w:ascii="Arial" w:hAnsi="Arial" w:cs="Arial"/>
          <w:sz w:val="24"/>
          <w:szCs w:val="24"/>
        </w:rPr>
        <w:tab/>
      </w:r>
      <w:del w:id="65" w:author="Nangia, Vinay (ICARDA)" w:date="2015-10-16T22:51:00Z">
        <w:r w:rsidR="00F24E35" w:rsidDel="0062622E">
          <w:rPr>
            <w:rFonts w:ascii="Arial" w:hAnsi="Arial" w:cs="Arial"/>
            <w:sz w:val="24"/>
            <w:szCs w:val="24"/>
          </w:rPr>
          <w:delText>V</w:delText>
        </w:r>
        <w:r w:rsidR="00B05044" w:rsidRPr="005F1300" w:rsidDel="0062622E">
          <w:rPr>
            <w:rFonts w:ascii="Arial" w:eastAsia="Times New Roman" w:hAnsi="Arial" w:cs="Arial"/>
            <w:sz w:val="24"/>
            <w:szCs w:val="24"/>
          </w:rPr>
          <w:delText xml:space="preserve">alidated </w:delText>
        </w:r>
      </w:del>
      <w:ins w:id="66" w:author="Nangia, Vinay (ICARDA)" w:date="2015-10-16T22:51:00Z">
        <w:r w:rsidR="0062622E">
          <w:rPr>
            <w:rFonts w:ascii="Arial" w:hAnsi="Arial" w:cs="Arial"/>
            <w:sz w:val="24"/>
            <w:szCs w:val="24"/>
          </w:rPr>
          <w:t>Simulated</w:t>
        </w:r>
        <w:r w:rsidR="0062622E" w:rsidRPr="005F1300">
          <w:rPr>
            <w:rFonts w:ascii="Arial" w:eastAsia="Times New Roman" w:hAnsi="Arial" w:cs="Arial"/>
            <w:sz w:val="24"/>
            <w:szCs w:val="24"/>
          </w:rPr>
          <w:t xml:space="preserve"> </w:t>
        </w:r>
      </w:ins>
      <w:r w:rsidR="00B05044" w:rsidRPr="005F1300">
        <w:rPr>
          <w:rFonts w:ascii="Arial" w:eastAsia="Times New Roman" w:hAnsi="Arial" w:cs="Arial"/>
          <w:sz w:val="24"/>
          <w:szCs w:val="24"/>
        </w:rPr>
        <w:t xml:space="preserve">N-uptake </w:t>
      </w:r>
      <w:r w:rsidR="00B05044">
        <w:rPr>
          <w:rFonts w:ascii="Arial" w:eastAsia="Times New Roman" w:hAnsi="Arial" w:cs="Arial"/>
          <w:sz w:val="24"/>
          <w:szCs w:val="24"/>
        </w:rPr>
        <w:t>(</w:t>
      </w:r>
      <w:r w:rsidR="00B05044" w:rsidRPr="005F1300">
        <w:rPr>
          <w:rFonts w:ascii="Arial" w:eastAsia="Times New Roman" w:hAnsi="Arial" w:cs="Arial"/>
          <w:sz w:val="24"/>
          <w:szCs w:val="24"/>
        </w:rPr>
        <w:t>42.7 kg ha</w:t>
      </w:r>
      <w:r w:rsidR="00B05044" w:rsidRPr="005F1300">
        <w:rPr>
          <w:rFonts w:ascii="Arial" w:eastAsia="Times New Roman" w:hAnsi="Arial" w:cs="Arial"/>
          <w:sz w:val="24"/>
          <w:szCs w:val="24"/>
          <w:vertAlign w:val="superscript"/>
        </w:rPr>
        <w:t>-1</w:t>
      </w:r>
      <w:r w:rsidR="00B05044" w:rsidRPr="005F1300">
        <w:rPr>
          <w:rFonts w:ascii="Arial" w:eastAsia="Times New Roman" w:hAnsi="Arial" w:cs="Arial"/>
          <w:sz w:val="24"/>
          <w:szCs w:val="24"/>
        </w:rPr>
        <w:t xml:space="preserve">) </w:t>
      </w:r>
      <w:r w:rsidR="00B05044">
        <w:rPr>
          <w:rFonts w:ascii="Arial" w:eastAsia="Times New Roman" w:hAnsi="Arial" w:cs="Arial"/>
          <w:sz w:val="24"/>
          <w:szCs w:val="24"/>
        </w:rPr>
        <w:t xml:space="preserve">of clusterbean </w:t>
      </w:r>
      <w:r w:rsidR="00B05044" w:rsidRPr="005F1300">
        <w:rPr>
          <w:rFonts w:ascii="Arial" w:eastAsia="Times New Roman" w:hAnsi="Arial" w:cs="Arial"/>
          <w:sz w:val="24"/>
          <w:szCs w:val="24"/>
        </w:rPr>
        <w:t xml:space="preserve">was </w:t>
      </w:r>
      <w:r w:rsidR="001C2C23">
        <w:rPr>
          <w:rFonts w:ascii="Arial" w:eastAsia="Times New Roman" w:hAnsi="Arial" w:cs="Arial"/>
          <w:sz w:val="24"/>
          <w:szCs w:val="24"/>
        </w:rPr>
        <w:t xml:space="preserve">slightly </w:t>
      </w:r>
      <w:r w:rsidR="00B05044" w:rsidRPr="005F1300">
        <w:rPr>
          <w:rFonts w:ascii="Arial" w:eastAsia="Times New Roman" w:hAnsi="Arial" w:cs="Arial"/>
          <w:sz w:val="24"/>
          <w:szCs w:val="24"/>
        </w:rPr>
        <w:t>lower than observed N-uptake (46.2 kg ha</w:t>
      </w:r>
      <w:r w:rsidR="00B05044" w:rsidRPr="005F1300">
        <w:rPr>
          <w:rFonts w:ascii="Arial" w:eastAsia="Times New Roman" w:hAnsi="Arial" w:cs="Arial"/>
          <w:sz w:val="24"/>
          <w:szCs w:val="24"/>
          <w:vertAlign w:val="superscript"/>
        </w:rPr>
        <w:t>-1</w:t>
      </w:r>
      <w:r w:rsidR="00FD646C">
        <w:rPr>
          <w:rFonts w:ascii="Arial" w:eastAsia="Times New Roman" w:hAnsi="Arial" w:cs="Arial"/>
          <w:sz w:val="24"/>
          <w:szCs w:val="24"/>
        </w:rPr>
        <w:t>)</w:t>
      </w:r>
      <w:r w:rsidR="00B05044" w:rsidRPr="005F1300">
        <w:rPr>
          <w:rFonts w:ascii="Arial" w:eastAsia="Times New Roman" w:hAnsi="Arial" w:cs="Arial"/>
          <w:sz w:val="24"/>
          <w:szCs w:val="24"/>
        </w:rPr>
        <w:t xml:space="preserve"> </w:t>
      </w:r>
      <w:r w:rsidR="00FD646C">
        <w:rPr>
          <w:rFonts w:ascii="Arial" w:eastAsia="Times New Roman" w:hAnsi="Arial" w:cs="Arial"/>
          <w:sz w:val="24"/>
          <w:szCs w:val="24"/>
        </w:rPr>
        <w:t>with</w:t>
      </w:r>
      <w:r w:rsidR="00B05044" w:rsidRPr="005F1300">
        <w:rPr>
          <w:rFonts w:ascii="Arial" w:eastAsia="Times New Roman" w:hAnsi="Arial" w:cs="Arial"/>
          <w:sz w:val="24"/>
          <w:szCs w:val="24"/>
        </w:rPr>
        <w:t xml:space="preserve"> absolute and relative error</w:t>
      </w:r>
      <w:r w:rsidR="001C2C23">
        <w:rPr>
          <w:rFonts w:ascii="Arial" w:eastAsia="Times New Roman" w:hAnsi="Arial" w:cs="Arial"/>
          <w:sz w:val="24"/>
          <w:szCs w:val="24"/>
        </w:rPr>
        <w:t>s</w:t>
      </w:r>
      <w:r w:rsidR="00B05044" w:rsidRPr="005F1300">
        <w:rPr>
          <w:rFonts w:ascii="Arial" w:eastAsia="Times New Roman" w:hAnsi="Arial" w:cs="Arial"/>
          <w:sz w:val="24"/>
          <w:szCs w:val="24"/>
        </w:rPr>
        <w:t xml:space="preserve"> </w:t>
      </w:r>
      <w:r w:rsidR="00433C36">
        <w:rPr>
          <w:rFonts w:ascii="Arial" w:eastAsia="Times New Roman" w:hAnsi="Arial" w:cs="Arial"/>
          <w:sz w:val="24"/>
          <w:szCs w:val="24"/>
        </w:rPr>
        <w:t>of</w:t>
      </w:r>
      <w:r w:rsidR="00B05044" w:rsidRPr="005F1300">
        <w:rPr>
          <w:rFonts w:ascii="Arial" w:eastAsia="Times New Roman" w:hAnsi="Arial" w:cs="Arial"/>
          <w:sz w:val="24"/>
          <w:szCs w:val="24"/>
        </w:rPr>
        <w:t xml:space="preserve"> 3.5 and 7.6</w:t>
      </w:r>
      <w:r w:rsidR="00FD646C">
        <w:rPr>
          <w:rFonts w:ascii="Arial" w:eastAsia="Times New Roman" w:hAnsi="Arial" w:cs="Arial"/>
          <w:sz w:val="24"/>
          <w:szCs w:val="24"/>
        </w:rPr>
        <w:t xml:space="preserve"> percent</w:t>
      </w:r>
      <w:r w:rsidR="00E163E3">
        <w:rPr>
          <w:rFonts w:ascii="Arial" w:eastAsia="Times New Roman" w:hAnsi="Arial" w:cs="Arial"/>
          <w:sz w:val="24"/>
          <w:szCs w:val="24"/>
        </w:rPr>
        <w:t>, respectively</w:t>
      </w:r>
      <w:r w:rsidR="00B05044">
        <w:rPr>
          <w:rFonts w:ascii="Arial" w:eastAsia="Times New Roman" w:hAnsi="Arial" w:cs="Arial"/>
          <w:sz w:val="24"/>
          <w:szCs w:val="24"/>
        </w:rPr>
        <w:t xml:space="preserve">. </w:t>
      </w:r>
    </w:p>
    <w:p w:rsidR="00B05044" w:rsidRDefault="00B05044" w:rsidP="00B05044">
      <w:pPr>
        <w:spacing w:before="200" w:after="0" w:line="360" w:lineRule="auto"/>
        <w:ind w:left="851" w:hanging="851"/>
        <w:jc w:val="both"/>
        <w:rPr>
          <w:rFonts w:ascii="Arial" w:hAnsi="Arial" w:cs="Arial"/>
          <w:sz w:val="24"/>
        </w:rPr>
      </w:pPr>
      <w:r w:rsidRPr="00B642E2">
        <w:rPr>
          <w:rFonts w:ascii="Arial" w:hAnsi="Arial" w:cs="Arial"/>
          <w:sz w:val="24"/>
          <w:szCs w:val="24"/>
        </w:rPr>
        <w:t>6</w:t>
      </w:r>
      <w:r w:rsidR="001D5959">
        <w:rPr>
          <w:rFonts w:ascii="Arial" w:hAnsi="Arial" w:cs="Arial"/>
          <w:sz w:val="24"/>
          <w:szCs w:val="24"/>
        </w:rPr>
        <w:t>.8</w:t>
      </w:r>
      <w:r w:rsidRPr="00B642E2">
        <w:rPr>
          <w:rFonts w:ascii="Arial" w:hAnsi="Arial" w:cs="Arial"/>
          <w:sz w:val="24"/>
          <w:szCs w:val="24"/>
        </w:rPr>
        <w:t>.</w:t>
      </w:r>
      <w:r w:rsidR="009848EA">
        <w:rPr>
          <w:rFonts w:ascii="Arial" w:hAnsi="Arial" w:cs="Arial"/>
          <w:sz w:val="24"/>
          <w:szCs w:val="24"/>
        </w:rPr>
        <w:t>4</w:t>
      </w:r>
      <w:r w:rsidR="00F24E35">
        <w:rPr>
          <w:rFonts w:ascii="Arial" w:hAnsi="Arial" w:cs="Arial"/>
          <w:sz w:val="24"/>
          <w:szCs w:val="24"/>
        </w:rPr>
        <w:tab/>
      </w:r>
      <w:r w:rsidRPr="003B1209">
        <w:rPr>
          <w:rFonts w:ascii="Arial" w:hAnsi="Arial" w:cs="Arial"/>
          <w:sz w:val="24"/>
          <w:szCs w:val="24"/>
        </w:rPr>
        <w:t xml:space="preserve">RMSE </w:t>
      </w:r>
      <w:r w:rsidR="00FD646C">
        <w:rPr>
          <w:rFonts w:ascii="Arial" w:hAnsi="Arial" w:cs="Arial"/>
          <w:sz w:val="24"/>
          <w:szCs w:val="24"/>
        </w:rPr>
        <w:t xml:space="preserve">values </w:t>
      </w:r>
      <w:r w:rsidRPr="003B1209">
        <w:rPr>
          <w:rFonts w:ascii="Arial" w:hAnsi="Arial" w:cs="Arial"/>
          <w:sz w:val="24"/>
          <w:szCs w:val="24"/>
        </w:rPr>
        <w:t xml:space="preserve">of </w:t>
      </w:r>
      <w:r w:rsidR="00FD646C">
        <w:rPr>
          <w:rFonts w:ascii="Arial" w:hAnsi="Arial" w:cs="Arial"/>
          <w:sz w:val="24"/>
          <w:szCs w:val="24"/>
        </w:rPr>
        <w:t xml:space="preserve">soil </w:t>
      </w:r>
      <w:r w:rsidRPr="003B1209">
        <w:rPr>
          <w:rFonts w:ascii="Arial" w:hAnsi="Arial" w:cs="Arial"/>
          <w:sz w:val="24"/>
          <w:szCs w:val="24"/>
        </w:rPr>
        <w:t xml:space="preserve">moisture content </w:t>
      </w:r>
      <w:r w:rsidR="00FD646C">
        <w:rPr>
          <w:rFonts w:ascii="Arial" w:hAnsi="Arial" w:cs="Arial"/>
          <w:sz w:val="24"/>
          <w:szCs w:val="24"/>
        </w:rPr>
        <w:t>for</w:t>
      </w:r>
      <w:r>
        <w:rPr>
          <w:rFonts w:ascii="Arial" w:hAnsi="Arial" w:cs="Arial"/>
          <w:sz w:val="24"/>
          <w:szCs w:val="24"/>
        </w:rPr>
        <w:t xml:space="preserve"> </w:t>
      </w:r>
      <w:r w:rsidR="00D603EC">
        <w:rPr>
          <w:rFonts w:ascii="Arial" w:hAnsi="Arial" w:cs="Arial"/>
          <w:sz w:val="24"/>
          <w:szCs w:val="24"/>
        </w:rPr>
        <w:t>clusterbean</w:t>
      </w:r>
      <w:r>
        <w:rPr>
          <w:rFonts w:ascii="Arial" w:hAnsi="Arial" w:cs="Arial"/>
          <w:sz w:val="24"/>
          <w:szCs w:val="24"/>
        </w:rPr>
        <w:t xml:space="preserve"> ranged from</w:t>
      </w:r>
      <w:r w:rsidR="00FD646C">
        <w:rPr>
          <w:rFonts w:ascii="Arial" w:hAnsi="Arial" w:cs="Arial"/>
          <w:sz w:val="24"/>
          <w:szCs w:val="24"/>
        </w:rPr>
        <w:t xml:space="preserve"> </w:t>
      </w:r>
      <w:r>
        <w:rPr>
          <w:rFonts w:ascii="Arial" w:hAnsi="Arial" w:cs="Arial"/>
          <w:sz w:val="24"/>
          <w:szCs w:val="24"/>
        </w:rPr>
        <w:t>0.0182 to 0.0443</w:t>
      </w:r>
      <w:r w:rsidRPr="003B1209">
        <w:rPr>
          <w:rFonts w:ascii="Arial" w:hAnsi="Arial" w:cs="Arial"/>
          <w:sz w:val="24"/>
          <w:szCs w:val="24"/>
        </w:rPr>
        <w:t>.</w:t>
      </w:r>
      <w:r w:rsidR="00F24E35">
        <w:rPr>
          <w:rFonts w:ascii="Arial" w:hAnsi="Arial" w:cs="Arial"/>
          <w:sz w:val="24"/>
          <w:szCs w:val="24"/>
        </w:rPr>
        <w:t xml:space="preserve"> </w:t>
      </w:r>
      <w:del w:id="67" w:author="Nangia, Vinay (ICARDA)" w:date="2015-10-16T22:51:00Z">
        <w:r w:rsidDel="0062622E">
          <w:rPr>
            <w:rFonts w:ascii="Arial" w:hAnsi="Arial" w:cs="Arial"/>
            <w:sz w:val="24"/>
            <w:szCs w:val="24"/>
          </w:rPr>
          <w:delText>V</w:delText>
        </w:r>
        <w:r w:rsidRPr="0042063C" w:rsidDel="0062622E">
          <w:rPr>
            <w:rFonts w:ascii="Arial" w:hAnsi="Arial" w:cs="Arial"/>
            <w:sz w:val="24"/>
            <w:szCs w:val="24"/>
          </w:rPr>
          <w:delText>alidated</w:delText>
        </w:r>
        <w:r w:rsidRPr="003B1209" w:rsidDel="0062622E">
          <w:rPr>
            <w:rFonts w:ascii="Arial" w:hAnsi="Arial" w:cs="Arial"/>
            <w:sz w:val="24"/>
          </w:rPr>
          <w:delText xml:space="preserve"> </w:delText>
        </w:r>
      </w:del>
      <w:ins w:id="68" w:author="Nangia, Vinay (ICARDA)" w:date="2015-10-16T22:51:00Z">
        <w:r w:rsidR="0062622E">
          <w:rPr>
            <w:rFonts w:ascii="Arial" w:hAnsi="Arial" w:cs="Arial"/>
            <w:sz w:val="24"/>
            <w:szCs w:val="24"/>
          </w:rPr>
          <w:t>Simulated</w:t>
        </w:r>
        <w:r w:rsidR="0062622E" w:rsidRPr="003B1209">
          <w:rPr>
            <w:rFonts w:ascii="Arial" w:hAnsi="Arial" w:cs="Arial"/>
            <w:sz w:val="24"/>
          </w:rPr>
          <w:t xml:space="preserve"> </w:t>
        </w:r>
      </w:ins>
      <w:r w:rsidRPr="003B1209">
        <w:rPr>
          <w:rFonts w:ascii="Arial" w:hAnsi="Arial" w:cs="Arial"/>
          <w:sz w:val="24"/>
        </w:rPr>
        <w:t>value</w:t>
      </w:r>
      <w:r w:rsidR="004D5ACF">
        <w:rPr>
          <w:rFonts w:ascii="Arial" w:hAnsi="Arial" w:cs="Arial"/>
          <w:sz w:val="24"/>
        </w:rPr>
        <w:t>s</w:t>
      </w:r>
      <w:r w:rsidRPr="003B1209">
        <w:rPr>
          <w:rFonts w:ascii="Arial" w:hAnsi="Arial" w:cs="Arial"/>
          <w:sz w:val="24"/>
        </w:rPr>
        <w:t xml:space="preserve"> of </w:t>
      </w:r>
      <w:r w:rsidR="00F24E35">
        <w:rPr>
          <w:rFonts w:ascii="Arial" w:hAnsi="Arial" w:cs="Arial"/>
          <w:sz w:val="24"/>
        </w:rPr>
        <w:t xml:space="preserve">soil </w:t>
      </w:r>
      <w:r w:rsidRPr="003B1209">
        <w:rPr>
          <w:rFonts w:ascii="Arial" w:hAnsi="Arial" w:cs="Arial"/>
          <w:sz w:val="24"/>
        </w:rPr>
        <w:t xml:space="preserve">moisture content </w:t>
      </w:r>
      <w:r w:rsidR="00F24E35">
        <w:rPr>
          <w:rFonts w:ascii="Arial" w:hAnsi="Arial" w:cs="Arial"/>
          <w:sz w:val="24"/>
        </w:rPr>
        <w:t>matched</w:t>
      </w:r>
      <w:r w:rsidRPr="003B1209">
        <w:rPr>
          <w:rFonts w:ascii="Arial" w:hAnsi="Arial" w:cs="Arial"/>
          <w:sz w:val="24"/>
        </w:rPr>
        <w:t xml:space="preserve"> well with observed values in </w:t>
      </w:r>
      <w:r w:rsidR="00F24E35">
        <w:rPr>
          <w:rFonts w:ascii="Arial" w:hAnsi="Arial" w:cs="Arial"/>
          <w:sz w:val="24"/>
        </w:rPr>
        <w:t xml:space="preserve">most of </w:t>
      </w:r>
      <w:r w:rsidRPr="003B1209">
        <w:rPr>
          <w:rFonts w:ascii="Arial" w:hAnsi="Arial" w:cs="Arial"/>
          <w:sz w:val="24"/>
        </w:rPr>
        <w:t>the upper layers</w:t>
      </w:r>
      <w:r w:rsidR="00F24E35">
        <w:rPr>
          <w:rFonts w:ascii="Arial" w:hAnsi="Arial" w:cs="Arial"/>
          <w:sz w:val="24"/>
        </w:rPr>
        <w:t xml:space="preserve"> up to 100 cm</w:t>
      </w:r>
      <w:r>
        <w:rPr>
          <w:rFonts w:ascii="Arial" w:hAnsi="Arial" w:cs="Arial"/>
          <w:sz w:val="24"/>
        </w:rPr>
        <w:t xml:space="preserve"> </w:t>
      </w:r>
      <w:r w:rsidR="004D5ACF">
        <w:rPr>
          <w:rFonts w:ascii="Arial" w:hAnsi="Arial" w:cs="Arial"/>
          <w:sz w:val="24"/>
        </w:rPr>
        <w:t>with</w:t>
      </w:r>
      <w:r>
        <w:rPr>
          <w:rFonts w:ascii="Arial" w:hAnsi="Arial" w:cs="Arial"/>
          <w:sz w:val="24"/>
        </w:rPr>
        <w:t xml:space="preserve"> index of agreement </w:t>
      </w:r>
      <w:r w:rsidR="004D5ACF">
        <w:rPr>
          <w:rFonts w:ascii="Arial" w:hAnsi="Arial" w:cs="Arial"/>
          <w:sz w:val="24"/>
        </w:rPr>
        <w:t>of</w:t>
      </w:r>
      <w:r>
        <w:rPr>
          <w:rFonts w:ascii="Arial" w:hAnsi="Arial" w:cs="Arial"/>
          <w:sz w:val="24"/>
        </w:rPr>
        <w:t xml:space="preserve"> 0.8</w:t>
      </w:r>
      <w:r w:rsidR="00F24E35">
        <w:rPr>
          <w:rFonts w:ascii="Arial" w:hAnsi="Arial" w:cs="Arial"/>
          <w:sz w:val="24"/>
        </w:rPr>
        <w:t>7</w:t>
      </w:r>
      <w:r w:rsidRPr="003B1209">
        <w:rPr>
          <w:rFonts w:ascii="Arial" w:hAnsi="Arial" w:cs="Arial"/>
          <w:sz w:val="24"/>
        </w:rPr>
        <w:t xml:space="preserve"> </w:t>
      </w:r>
      <w:r w:rsidR="004D5ACF">
        <w:rPr>
          <w:rFonts w:ascii="Arial" w:hAnsi="Arial" w:cs="Arial"/>
          <w:sz w:val="24"/>
        </w:rPr>
        <w:t>for</w:t>
      </w:r>
      <w:r w:rsidRPr="003B1209">
        <w:rPr>
          <w:rFonts w:ascii="Arial" w:hAnsi="Arial" w:cs="Arial"/>
          <w:sz w:val="24"/>
        </w:rPr>
        <w:t xml:space="preserve"> soil </w:t>
      </w:r>
      <w:r w:rsidR="00F24E35">
        <w:rPr>
          <w:rFonts w:ascii="Arial" w:hAnsi="Arial" w:cs="Arial"/>
          <w:sz w:val="24"/>
        </w:rPr>
        <w:t>depth</w:t>
      </w:r>
      <w:r>
        <w:rPr>
          <w:rFonts w:ascii="Arial" w:hAnsi="Arial" w:cs="Arial"/>
          <w:sz w:val="24"/>
        </w:rPr>
        <w:t xml:space="preserve"> of </w:t>
      </w:r>
      <w:r w:rsidR="00F24E35">
        <w:rPr>
          <w:rFonts w:ascii="Arial" w:hAnsi="Arial" w:cs="Arial"/>
          <w:sz w:val="24"/>
        </w:rPr>
        <w:t>0-100</w:t>
      </w:r>
      <w:r>
        <w:rPr>
          <w:rFonts w:ascii="Arial" w:hAnsi="Arial" w:cs="Arial"/>
          <w:sz w:val="24"/>
        </w:rPr>
        <w:t xml:space="preserve"> cm.</w:t>
      </w:r>
      <w:r w:rsidR="001D5959">
        <w:rPr>
          <w:rFonts w:ascii="Arial" w:hAnsi="Arial" w:cs="Arial"/>
          <w:sz w:val="24"/>
        </w:rPr>
        <w:t xml:space="preserve"> </w:t>
      </w:r>
    </w:p>
    <w:p w:rsidR="001D5959" w:rsidRPr="00DF7EC2" w:rsidRDefault="001D5959" w:rsidP="00B05044">
      <w:pPr>
        <w:spacing w:before="200" w:after="0" w:line="360" w:lineRule="auto"/>
        <w:ind w:left="851" w:hanging="851"/>
        <w:jc w:val="both"/>
        <w:rPr>
          <w:rFonts w:ascii="Arial" w:hAnsi="Arial" w:cs="Arial"/>
          <w:color w:val="FF0000"/>
          <w:sz w:val="24"/>
          <w:szCs w:val="24"/>
        </w:rPr>
      </w:pPr>
      <w:r>
        <w:rPr>
          <w:rFonts w:ascii="Arial" w:hAnsi="Arial" w:cs="Arial"/>
          <w:sz w:val="24"/>
        </w:rPr>
        <w:t>6.8.</w:t>
      </w:r>
      <w:r w:rsidR="004D5ACF">
        <w:rPr>
          <w:rFonts w:ascii="Arial" w:hAnsi="Arial" w:cs="Arial"/>
          <w:sz w:val="24"/>
        </w:rPr>
        <w:t>5</w:t>
      </w:r>
      <w:r>
        <w:rPr>
          <w:rFonts w:ascii="Arial" w:hAnsi="Arial" w:cs="Arial"/>
          <w:sz w:val="24"/>
        </w:rPr>
        <w:tab/>
      </w:r>
      <w:del w:id="69" w:author="Nangia, Vinay (ICARDA)" w:date="2015-10-16T22:51:00Z">
        <w:r w:rsidR="004829F6" w:rsidDel="0062622E">
          <w:rPr>
            <w:rFonts w:ascii="Arial" w:hAnsi="Arial" w:cs="Arial"/>
            <w:sz w:val="24"/>
            <w:szCs w:val="24"/>
          </w:rPr>
          <w:delText>V</w:delText>
        </w:r>
        <w:r w:rsidR="004829F6" w:rsidRPr="004829F6" w:rsidDel="0062622E">
          <w:rPr>
            <w:rFonts w:ascii="Arial" w:eastAsia="Times New Roman" w:hAnsi="Arial" w:cs="Arial"/>
            <w:sz w:val="24"/>
            <w:szCs w:val="24"/>
          </w:rPr>
          <w:delText xml:space="preserve">alidated </w:delText>
        </w:r>
      </w:del>
      <w:ins w:id="70" w:author="Nangia, Vinay (ICARDA)" w:date="2015-10-16T22:51:00Z">
        <w:r w:rsidR="0062622E">
          <w:rPr>
            <w:rFonts w:ascii="Arial" w:hAnsi="Arial" w:cs="Arial"/>
            <w:sz w:val="24"/>
            <w:szCs w:val="24"/>
          </w:rPr>
          <w:t>Simulated</w:t>
        </w:r>
        <w:r w:rsidR="0062622E" w:rsidRPr="004829F6">
          <w:rPr>
            <w:rFonts w:ascii="Arial" w:eastAsia="Times New Roman" w:hAnsi="Arial" w:cs="Arial"/>
            <w:sz w:val="24"/>
            <w:szCs w:val="24"/>
          </w:rPr>
          <w:t xml:space="preserve"> </w:t>
        </w:r>
      </w:ins>
      <w:r w:rsidR="004829F6" w:rsidRPr="004829F6">
        <w:rPr>
          <w:rFonts w:ascii="Arial" w:eastAsia="Times New Roman" w:hAnsi="Arial" w:cs="Arial"/>
          <w:sz w:val="24"/>
          <w:szCs w:val="24"/>
        </w:rPr>
        <w:t xml:space="preserve">values </w:t>
      </w:r>
      <w:r w:rsidR="00434A4E">
        <w:rPr>
          <w:rFonts w:ascii="Arial" w:eastAsia="Times New Roman" w:hAnsi="Arial" w:cs="Arial"/>
          <w:sz w:val="24"/>
          <w:szCs w:val="24"/>
        </w:rPr>
        <w:t>of</w:t>
      </w:r>
      <w:r w:rsidR="004829F6" w:rsidRPr="004829F6">
        <w:rPr>
          <w:rFonts w:ascii="Arial" w:eastAsia="Times New Roman" w:hAnsi="Arial" w:cs="Arial"/>
          <w:sz w:val="24"/>
          <w:szCs w:val="24"/>
        </w:rPr>
        <w:t xml:space="preserve"> GAI </w:t>
      </w:r>
      <w:r w:rsidR="001C2C23">
        <w:rPr>
          <w:rFonts w:ascii="Arial" w:eastAsia="Times New Roman" w:hAnsi="Arial" w:cs="Arial"/>
          <w:sz w:val="24"/>
          <w:szCs w:val="24"/>
        </w:rPr>
        <w:t>for</w:t>
      </w:r>
      <w:r w:rsidR="004829F6" w:rsidRPr="004829F6">
        <w:rPr>
          <w:rFonts w:ascii="Arial" w:eastAsia="Times New Roman" w:hAnsi="Arial" w:cs="Arial"/>
          <w:sz w:val="24"/>
          <w:szCs w:val="24"/>
        </w:rPr>
        <w:t xml:space="preserve"> groundnut at different growth stages </w:t>
      </w:r>
      <w:r w:rsidR="00434A4E">
        <w:rPr>
          <w:rFonts w:ascii="Arial" w:eastAsia="Times New Roman" w:hAnsi="Arial" w:cs="Arial"/>
          <w:sz w:val="24"/>
          <w:szCs w:val="24"/>
        </w:rPr>
        <w:t>were</w:t>
      </w:r>
      <w:r w:rsidR="004829F6" w:rsidRPr="004829F6">
        <w:rPr>
          <w:rFonts w:ascii="Arial" w:eastAsia="Times New Roman" w:hAnsi="Arial" w:cs="Arial"/>
          <w:sz w:val="24"/>
          <w:szCs w:val="24"/>
        </w:rPr>
        <w:t xml:space="preserve"> in good agreement with observed GAI with RMSE of 0.305</w:t>
      </w:r>
      <w:r w:rsidR="001C2C23">
        <w:rPr>
          <w:rFonts w:ascii="Arial" w:eastAsia="Times New Roman" w:hAnsi="Arial" w:cs="Arial"/>
          <w:sz w:val="24"/>
          <w:szCs w:val="24"/>
        </w:rPr>
        <w:t>0</w:t>
      </w:r>
      <w:r w:rsidR="004829F6" w:rsidRPr="004829F6">
        <w:rPr>
          <w:rFonts w:ascii="Arial" w:eastAsia="Times New Roman" w:hAnsi="Arial" w:cs="Arial"/>
          <w:sz w:val="24"/>
          <w:szCs w:val="24"/>
        </w:rPr>
        <w:t>.</w:t>
      </w:r>
    </w:p>
    <w:p w:rsidR="00B05044" w:rsidRPr="0042063C" w:rsidRDefault="00B05044" w:rsidP="00B05044">
      <w:pPr>
        <w:spacing w:before="200" w:after="0" w:line="360" w:lineRule="auto"/>
        <w:ind w:left="810" w:hanging="810"/>
        <w:jc w:val="both"/>
        <w:rPr>
          <w:rFonts w:ascii="Arial" w:hAnsi="Arial" w:cs="Arial"/>
          <w:sz w:val="24"/>
          <w:szCs w:val="24"/>
        </w:rPr>
      </w:pPr>
      <w:r w:rsidRPr="0042063C">
        <w:rPr>
          <w:rFonts w:ascii="Arial" w:hAnsi="Arial" w:cs="Arial"/>
          <w:sz w:val="24"/>
          <w:szCs w:val="24"/>
        </w:rPr>
        <w:t>6.</w:t>
      </w:r>
      <w:r w:rsidR="001D5959">
        <w:rPr>
          <w:rFonts w:ascii="Arial" w:hAnsi="Arial" w:cs="Arial"/>
          <w:sz w:val="24"/>
          <w:szCs w:val="24"/>
        </w:rPr>
        <w:t>8</w:t>
      </w:r>
      <w:r w:rsidRPr="0042063C">
        <w:rPr>
          <w:rFonts w:ascii="Arial" w:hAnsi="Arial" w:cs="Arial"/>
          <w:sz w:val="24"/>
          <w:szCs w:val="24"/>
        </w:rPr>
        <w:t>.</w:t>
      </w:r>
      <w:r w:rsidR="004D5ACF">
        <w:rPr>
          <w:rFonts w:ascii="Arial" w:hAnsi="Arial" w:cs="Arial"/>
          <w:sz w:val="24"/>
          <w:szCs w:val="24"/>
        </w:rPr>
        <w:t>6</w:t>
      </w:r>
      <w:r w:rsidRPr="0042063C">
        <w:rPr>
          <w:rFonts w:ascii="Arial" w:hAnsi="Arial" w:cs="Arial"/>
          <w:sz w:val="24"/>
          <w:szCs w:val="24"/>
        </w:rPr>
        <w:tab/>
      </w:r>
      <w:del w:id="71" w:author="Nangia, Vinay (ICARDA)" w:date="2015-10-16T22:52:00Z">
        <w:r w:rsidDel="0062622E">
          <w:rPr>
            <w:rFonts w:ascii="Arial" w:eastAsia="Times New Roman" w:hAnsi="Arial" w:cs="Arial"/>
            <w:sz w:val="24"/>
            <w:szCs w:val="24"/>
          </w:rPr>
          <w:delText>V</w:delText>
        </w:r>
        <w:r w:rsidRPr="00B1194A" w:rsidDel="0062622E">
          <w:rPr>
            <w:rFonts w:ascii="Arial" w:eastAsia="Times New Roman" w:hAnsi="Arial" w:cs="Arial"/>
            <w:sz w:val="24"/>
            <w:szCs w:val="24"/>
          </w:rPr>
          <w:delText>alidate</w:delText>
        </w:r>
        <w:r w:rsidR="00434A4E" w:rsidDel="0062622E">
          <w:rPr>
            <w:rFonts w:ascii="Arial" w:eastAsia="Times New Roman" w:hAnsi="Arial" w:cs="Arial"/>
            <w:sz w:val="24"/>
            <w:szCs w:val="24"/>
          </w:rPr>
          <w:delText>d</w:delText>
        </w:r>
        <w:r w:rsidRPr="00B1194A" w:rsidDel="0062622E">
          <w:rPr>
            <w:rFonts w:ascii="Arial" w:eastAsia="Times New Roman" w:hAnsi="Arial" w:cs="Arial"/>
            <w:sz w:val="24"/>
            <w:szCs w:val="24"/>
          </w:rPr>
          <w:delText xml:space="preserve"> </w:delText>
        </w:r>
      </w:del>
      <w:ins w:id="72" w:author="Nangia, Vinay (ICARDA)" w:date="2015-10-16T22:52:00Z">
        <w:r w:rsidR="0062622E">
          <w:rPr>
            <w:rFonts w:ascii="Arial" w:eastAsia="Times New Roman" w:hAnsi="Arial" w:cs="Arial"/>
            <w:sz w:val="24"/>
            <w:szCs w:val="24"/>
          </w:rPr>
          <w:t>Simulated</w:t>
        </w:r>
        <w:r w:rsidR="0062622E" w:rsidRPr="00B1194A">
          <w:rPr>
            <w:rFonts w:ascii="Arial" w:eastAsia="Times New Roman" w:hAnsi="Arial" w:cs="Arial"/>
            <w:sz w:val="24"/>
            <w:szCs w:val="24"/>
          </w:rPr>
          <w:t xml:space="preserve"> </w:t>
        </w:r>
      </w:ins>
      <w:r w:rsidR="004829F6">
        <w:rPr>
          <w:rFonts w:ascii="Arial" w:eastAsia="Times New Roman" w:hAnsi="Arial" w:cs="Arial"/>
          <w:sz w:val="24"/>
          <w:szCs w:val="24"/>
        </w:rPr>
        <w:t>seed</w:t>
      </w:r>
      <w:r>
        <w:rPr>
          <w:rFonts w:ascii="Arial" w:eastAsia="Times New Roman" w:hAnsi="Arial" w:cs="Arial"/>
          <w:sz w:val="24"/>
          <w:szCs w:val="24"/>
        </w:rPr>
        <w:t xml:space="preserve"> </w:t>
      </w:r>
      <w:r w:rsidRPr="00B1194A">
        <w:rPr>
          <w:rFonts w:ascii="Arial" w:eastAsia="Times New Roman" w:hAnsi="Arial" w:cs="Arial"/>
          <w:sz w:val="24"/>
          <w:szCs w:val="24"/>
        </w:rPr>
        <w:t>yield (</w:t>
      </w:r>
      <w:r>
        <w:rPr>
          <w:rFonts w:ascii="Arial" w:eastAsia="Times New Roman" w:hAnsi="Arial" w:cs="Arial"/>
          <w:sz w:val="24"/>
          <w:szCs w:val="24"/>
        </w:rPr>
        <w:t>3023</w:t>
      </w:r>
      <w:r w:rsidRPr="00B1194A">
        <w:rPr>
          <w:rFonts w:ascii="Arial" w:eastAsia="Times New Roman" w:hAnsi="Arial" w:cs="Arial"/>
          <w:sz w:val="24"/>
          <w:szCs w:val="24"/>
        </w:rPr>
        <w:t xml:space="preserve"> kg ha</w:t>
      </w:r>
      <w:r w:rsidRPr="00B1194A">
        <w:rPr>
          <w:rFonts w:ascii="Arial" w:eastAsia="Times New Roman" w:hAnsi="Arial" w:cs="Arial"/>
          <w:sz w:val="24"/>
          <w:szCs w:val="24"/>
          <w:vertAlign w:val="superscript"/>
        </w:rPr>
        <w:t>-1</w:t>
      </w:r>
      <w:r w:rsidRPr="00B1194A">
        <w:rPr>
          <w:rFonts w:ascii="Arial" w:eastAsia="Times New Roman" w:hAnsi="Arial" w:cs="Arial"/>
          <w:sz w:val="24"/>
          <w:szCs w:val="24"/>
        </w:rPr>
        <w:t xml:space="preserve">) of groundnut </w:t>
      </w:r>
      <w:r w:rsidR="00434A4E">
        <w:rPr>
          <w:rFonts w:ascii="Arial" w:eastAsia="Times New Roman" w:hAnsi="Arial" w:cs="Arial"/>
          <w:sz w:val="24"/>
          <w:szCs w:val="24"/>
        </w:rPr>
        <w:t>was in good agreement</w:t>
      </w:r>
      <w:r w:rsidRPr="00B1194A">
        <w:rPr>
          <w:rFonts w:ascii="Arial" w:eastAsia="Times New Roman" w:hAnsi="Arial" w:cs="Arial"/>
          <w:sz w:val="24"/>
          <w:szCs w:val="24"/>
        </w:rPr>
        <w:t xml:space="preserve"> to the observed </w:t>
      </w:r>
      <w:r w:rsidR="004829F6">
        <w:rPr>
          <w:rFonts w:ascii="Arial" w:eastAsia="Times New Roman" w:hAnsi="Arial" w:cs="Arial"/>
          <w:sz w:val="24"/>
          <w:szCs w:val="24"/>
        </w:rPr>
        <w:t>seed</w:t>
      </w:r>
      <w:r>
        <w:rPr>
          <w:rFonts w:ascii="Arial" w:eastAsia="Times New Roman" w:hAnsi="Arial" w:cs="Arial"/>
          <w:sz w:val="24"/>
          <w:szCs w:val="24"/>
        </w:rPr>
        <w:t xml:space="preserve"> </w:t>
      </w:r>
      <w:r w:rsidRPr="00B1194A">
        <w:rPr>
          <w:rFonts w:ascii="Arial" w:eastAsia="Times New Roman" w:hAnsi="Arial" w:cs="Arial"/>
          <w:sz w:val="24"/>
          <w:szCs w:val="24"/>
        </w:rPr>
        <w:t xml:space="preserve">yield of </w:t>
      </w:r>
      <w:r>
        <w:rPr>
          <w:rFonts w:ascii="Arial" w:eastAsia="Times New Roman" w:hAnsi="Arial" w:cs="Arial"/>
          <w:sz w:val="24"/>
          <w:szCs w:val="24"/>
        </w:rPr>
        <w:t>2926</w:t>
      </w:r>
      <w:r w:rsidRPr="00B1194A">
        <w:rPr>
          <w:rFonts w:ascii="Arial" w:eastAsia="Times New Roman" w:hAnsi="Arial" w:cs="Arial"/>
          <w:sz w:val="24"/>
          <w:szCs w:val="24"/>
        </w:rPr>
        <w:t xml:space="preserve"> kg ha</w:t>
      </w:r>
      <w:r w:rsidRPr="00B1194A">
        <w:rPr>
          <w:rFonts w:ascii="Arial" w:eastAsia="Times New Roman" w:hAnsi="Arial" w:cs="Arial"/>
          <w:sz w:val="24"/>
          <w:szCs w:val="24"/>
          <w:vertAlign w:val="superscript"/>
        </w:rPr>
        <w:t>-1</w:t>
      </w:r>
      <w:r w:rsidRPr="00B1194A">
        <w:rPr>
          <w:rFonts w:ascii="Arial" w:eastAsia="Times New Roman" w:hAnsi="Arial" w:cs="Arial"/>
          <w:sz w:val="24"/>
          <w:szCs w:val="24"/>
        </w:rPr>
        <w:t xml:space="preserve"> </w:t>
      </w:r>
      <w:r w:rsidR="00434A4E">
        <w:rPr>
          <w:rFonts w:ascii="Arial" w:eastAsia="Times New Roman" w:hAnsi="Arial" w:cs="Arial"/>
          <w:sz w:val="24"/>
          <w:szCs w:val="24"/>
        </w:rPr>
        <w:t>with</w:t>
      </w:r>
      <w:r w:rsidRPr="00B1194A">
        <w:rPr>
          <w:rFonts w:ascii="Arial" w:eastAsia="Times New Roman" w:hAnsi="Arial" w:cs="Arial"/>
          <w:sz w:val="24"/>
          <w:szCs w:val="24"/>
        </w:rPr>
        <w:t xml:space="preserve"> absolute and relative error</w:t>
      </w:r>
      <w:r w:rsidR="001C2C23">
        <w:rPr>
          <w:rFonts w:ascii="Arial" w:eastAsia="Times New Roman" w:hAnsi="Arial" w:cs="Arial"/>
          <w:sz w:val="24"/>
          <w:szCs w:val="24"/>
        </w:rPr>
        <w:t>s</w:t>
      </w:r>
      <w:r w:rsidRPr="00B1194A">
        <w:rPr>
          <w:rFonts w:ascii="Arial" w:eastAsia="Times New Roman" w:hAnsi="Arial" w:cs="Arial"/>
          <w:sz w:val="24"/>
          <w:szCs w:val="24"/>
        </w:rPr>
        <w:t xml:space="preserve"> </w:t>
      </w:r>
      <w:r w:rsidR="001C2C23">
        <w:rPr>
          <w:rFonts w:ascii="Arial" w:eastAsia="Times New Roman" w:hAnsi="Arial" w:cs="Arial"/>
          <w:sz w:val="24"/>
          <w:szCs w:val="24"/>
        </w:rPr>
        <w:t>were</w:t>
      </w:r>
      <w:r w:rsidRPr="00B1194A">
        <w:rPr>
          <w:rFonts w:ascii="Arial" w:eastAsia="Times New Roman" w:hAnsi="Arial" w:cs="Arial"/>
          <w:sz w:val="24"/>
          <w:szCs w:val="24"/>
        </w:rPr>
        <w:t xml:space="preserve"> 97</w:t>
      </w:r>
      <w:r w:rsidR="001C2C23">
        <w:rPr>
          <w:rFonts w:ascii="Arial" w:eastAsia="Times New Roman" w:hAnsi="Arial" w:cs="Arial"/>
          <w:sz w:val="24"/>
          <w:szCs w:val="24"/>
        </w:rPr>
        <w:t>.0</w:t>
      </w:r>
      <w:r w:rsidRPr="00B1194A">
        <w:rPr>
          <w:rFonts w:ascii="Arial" w:eastAsia="Times New Roman" w:hAnsi="Arial" w:cs="Arial"/>
          <w:sz w:val="24"/>
          <w:szCs w:val="24"/>
        </w:rPr>
        <w:t xml:space="preserve"> and 3.3</w:t>
      </w:r>
      <w:r w:rsidR="00E163E3">
        <w:rPr>
          <w:rFonts w:ascii="Arial" w:eastAsia="Times New Roman" w:hAnsi="Arial" w:cs="Arial"/>
          <w:sz w:val="24"/>
          <w:szCs w:val="24"/>
        </w:rPr>
        <w:t xml:space="preserve"> </w:t>
      </w:r>
      <w:r w:rsidR="00434A4E">
        <w:rPr>
          <w:rFonts w:ascii="Arial" w:eastAsia="Times New Roman" w:hAnsi="Arial" w:cs="Arial"/>
          <w:sz w:val="24"/>
          <w:szCs w:val="24"/>
        </w:rPr>
        <w:t>per</w:t>
      </w:r>
      <w:del w:id="73" w:author="Nangia, Vinay (ICARDA)" w:date="2015-10-16T22:52:00Z">
        <w:r w:rsidR="00434A4E" w:rsidDel="0062622E">
          <w:rPr>
            <w:rFonts w:ascii="Arial" w:eastAsia="Times New Roman" w:hAnsi="Arial" w:cs="Arial"/>
            <w:sz w:val="24"/>
            <w:szCs w:val="24"/>
          </w:rPr>
          <w:delText xml:space="preserve"> </w:delText>
        </w:r>
      </w:del>
      <w:r w:rsidR="00434A4E">
        <w:rPr>
          <w:rFonts w:ascii="Arial" w:eastAsia="Times New Roman" w:hAnsi="Arial" w:cs="Arial"/>
          <w:sz w:val="24"/>
          <w:szCs w:val="24"/>
        </w:rPr>
        <w:t>cent</w:t>
      </w:r>
      <w:r w:rsidR="00E163E3">
        <w:rPr>
          <w:rFonts w:ascii="Arial" w:eastAsia="Times New Roman" w:hAnsi="Arial" w:cs="Arial"/>
          <w:sz w:val="24"/>
          <w:szCs w:val="24"/>
        </w:rPr>
        <w:t>, respectively</w:t>
      </w:r>
      <w:r w:rsidRPr="00B1194A">
        <w:rPr>
          <w:rFonts w:ascii="Arial" w:eastAsia="Times New Roman" w:hAnsi="Arial" w:cs="Arial"/>
          <w:sz w:val="24"/>
          <w:szCs w:val="24"/>
        </w:rPr>
        <w:t>.</w:t>
      </w:r>
      <w:r w:rsidR="00C97EB4">
        <w:rPr>
          <w:rFonts w:ascii="Arial" w:eastAsia="Times New Roman" w:hAnsi="Arial" w:cs="Arial"/>
          <w:sz w:val="24"/>
          <w:szCs w:val="24"/>
        </w:rPr>
        <w:t xml:space="preserve"> Similarly, the </w:t>
      </w:r>
      <w:r w:rsidR="00EC3063">
        <w:rPr>
          <w:rFonts w:ascii="Arial" w:eastAsia="Times New Roman" w:hAnsi="Arial" w:cs="Arial"/>
          <w:sz w:val="24"/>
          <w:szCs w:val="24"/>
        </w:rPr>
        <w:t>o</w:t>
      </w:r>
      <w:r w:rsidR="00C97EB4" w:rsidRPr="005062E2">
        <w:rPr>
          <w:rFonts w:ascii="Arial" w:eastAsia="Times New Roman" w:hAnsi="Arial" w:cs="Arial"/>
          <w:sz w:val="24"/>
          <w:szCs w:val="24"/>
        </w:rPr>
        <w:t xml:space="preserve">bserved </w:t>
      </w:r>
      <w:r w:rsidR="001C2C23">
        <w:rPr>
          <w:rFonts w:ascii="Arial" w:eastAsia="Times New Roman" w:hAnsi="Arial" w:cs="Arial"/>
          <w:sz w:val="24"/>
          <w:szCs w:val="24"/>
        </w:rPr>
        <w:t>AGB</w:t>
      </w:r>
      <w:r w:rsidR="00C97EB4" w:rsidRPr="005062E2">
        <w:rPr>
          <w:rFonts w:ascii="Arial" w:eastAsia="Times New Roman" w:hAnsi="Arial" w:cs="Arial"/>
          <w:sz w:val="24"/>
          <w:szCs w:val="24"/>
        </w:rPr>
        <w:t xml:space="preserve"> (7399 kg ha</w:t>
      </w:r>
      <w:r w:rsidR="00C97EB4" w:rsidRPr="005062E2">
        <w:rPr>
          <w:rFonts w:ascii="Arial" w:eastAsia="Times New Roman" w:hAnsi="Arial" w:cs="Arial"/>
          <w:sz w:val="24"/>
          <w:szCs w:val="24"/>
          <w:vertAlign w:val="superscript"/>
        </w:rPr>
        <w:t>-1</w:t>
      </w:r>
      <w:r w:rsidR="00C97EB4" w:rsidRPr="005062E2">
        <w:rPr>
          <w:rFonts w:ascii="Arial" w:eastAsia="Times New Roman" w:hAnsi="Arial" w:cs="Arial"/>
          <w:sz w:val="24"/>
          <w:szCs w:val="24"/>
        </w:rPr>
        <w:t xml:space="preserve">) was </w:t>
      </w:r>
      <w:r w:rsidR="001C2C23">
        <w:rPr>
          <w:rFonts w:ascii="Arial" w:eastAsia="Times New Roman" w:hAnsi="Arial" w:cs="Arial"/>
          <w:sz w:val="24"/>
          <w:szCs w:val="24"/>
        </w:rPr>
        <w:t xml:space="preserve">slightly </w:t>
      </w:r>
      <w:r w:rsidR="00C97EB4" w:rsidRPr="005062E2">
        <w:rPr>
          <w:rFonts w:ascii="Arial" w:eastAsia="Times New Roman" w:hAnsi="Arial" w:cs="Arial"/>
          <w:sz w:val="24"/>
          <w:szCs w:val="24"/>
        </w:rPr>
        <w:t xml:space="preserve">lower than </w:t>
      </w:r>
      <w:del w:id="74" w:author="Nangia, Vinay (ICARDA)" w:date="2015-10-16T22:52:00Z">
        <w:r w:rsidR="00C97EB4" w:rsidRPr="005062E2" w:rsidDel="0062622E">
          <w:rPr>
            <w:rFonts w:ascii="Arial" w:eastAsia="Times New Roman" w:hAnsi="Arial" w:cs="Arial"/>
            <w:sz w:val="24"/>
            <w:szCs w:val="24"/>
          </w:rPr>
          <w:delText xml:space="preserve">validated </w:delText>
        </w:r>
      </w:del>
      <w:ins w:id="75" w:author="Nangia, Vinay (ICARDA)" w:date="2015-10-16T22:52:00Z">
        <w:r w:rsidR="0062622E">
          <w:rPr>
            <w:rFonts w:ascii="Arial" w:eastAsia="Times New Roman" w:hAnsi="Arial" w:cs="Arial"/>
            <w:sz w:val="24"/>
            <w:szCs w:val="24"/>
          </w:rPr>
          <w:t>simulated</w:t>
        </w:r>
        <w:r w:rsidR="0062622E" w:rsidRPr="005062E2">
          <w:rPr>
            <w:rFonts w:ascii="Arial" w:eastAsia="Times New Roman" w:hAnsi="Arial" w:cs="Arial"/>
            <w:sz w:val="24"/>
            <w:szCs w:val="24"/>
          </w:rPr>
          <w:t xml:space="preserve"> </w:t>
        </w:r>
      </w:ins>
      <w:r w:rsidR="001C2C23">
        <w:rPr>
          <w:rFonts w:ascii="Arial" w:eastAsia="Times New Roman" w:hAnsi="Arial" w:cs="Arial"/>
          <w:sz w:val="24"/>
          <w:szCs w:val="24"/>
        </w:rPr>
        <w:t>AGB</w:t>
      </w:r>
      <w:r w:rsidR="00C97EB4" w:rsidRPr="005062E2">
        <w:rPr>
          <w:rFonts w:ascii="Arial" w:eastAsia="Times New Roman" w:hAnsi="Arial" w:cs="Arial"/>
          <w:sz w:val="24"/>
          <w:szCs w:val="24"/>
        </w:rPr>
        <w:t xml:space="preserve"> (7559 kg ha</w:t>
      </w:r>
      <w:r w:rsidR="00C97EB4" w:rsidRPr="005062E2">
        <w:rPr>
          <w:rFonts w:ascii="Arial" w:eastAsia="Times New Roman" w:hAnsi="Arial" w:cs="Arial"/>
          <w:sz w:val="24"/>
          <w:szCs w:val="24"/>
          <w:vertAlign w:val="superscript"/>
        </w:rPr>
        <w:t>-1</w:t>
      </w:r>
      <w:r w:rsidR="00C97EB4">
        <w:rPr>
          <w:rFonts w:ascii="Arial" w:eastAsia="Times New Roman" w:hAnsi="Arial" w:cs="Arial"/>
          <w:sz w:val="24"/>
          <w:szCs w:val="24"/>
        </w:rPr>
        <w:t>)</w:t>
      </w:r>
      <w:r w:rsidR="00C97EB4" w:rsidRPr="005062E2">
        <w:rPr>
          <w:rFonts w:ascii="Arial" w:eastAsia="Times New Roman" w:hAnsi="Arial" w:cs="Arial"/>
          <w:sz w:val="24"/>
          <w:szCs w:val="24"/>
        </w:rPr>
        <w:t xml:space="preserve"> </w:t>
      </w:r>
      <w:r w:rsidR="00C97EB4">
        <w:rPr>
          <w:rFonts w:ascii="Arial" w:eastAsia="Times New Roman" w:hAnsi="Arial" w:cs="Arial"/>
          <w:sz w:val="24"/>
          <w:szCs w:val="24"/>
        </w:rPr>
        <w:t>with</w:t>
      </w:r>
      <w:r w:rsidR="00C97EB4" w:rsidRPr="005062E2">
        <w:rPr>
          <w:rFonts w:ascii="Arial" w:eastAsia="Times New Roman" w:hAnsi="Arial" w:cs="Arial"/>
          <w:sz w:val="24"/>
          <w:szCs w:val="24"/>
        </w:rPr>
        <w:t xml:space="preserve"> absolute and relative error</w:t>
      </w:r>
      <w:r w:rsidR="001C2C23">
        <w:rPr>
          <w:rFonts w:ascii="Arial" w:eastAsia="Times New Roman" w:hAnsi="Arial" w:cs="Arial"/>
          <w:sz w:val="24"/>
          <w:szCs w:val="24"/>
        </w:rPr>
        <w:t>s</w:t>
      </w:r>
      <w:r w:rsidR="00C97EB4" w:rsidRPr="005062E2">
        <w:rPr>
          <w:rFonts w:ascii="Arial" w:eastAsia="Times New Roman" w:hAnsi="Arial" w:cs="Arial"/>
          <w:sz w:val="24"/>
          <w:szCs w:val="24"/>
        </w:rPr>
        <w:t xml:space="preserve"> </w:t>
      </w:r>
      <w:r w:rsidR="00C97EB4">
        <w:rPr>
          <w:rFonts w:ascii="Arial" w:eastAsia="Times New Roman" w:hAnsi="Arial" w:cs="Arial"/>
          <w:sz w:val="24"/>
          <w:szCs w:val="24"/>
        </w:rPr>
        <w:t xml:space="preserve">of </w:t>
      </w:r>
      <w:r w:rsidR="00C97EB4" w:rsidRPr="005062E2">
        <w:rPr>
          <w:rFonts w:ascii="Arial" w:eastAsia="Times New Roman" w:hAnsi="Arial" w:cs="Arial"/>
          <w:sz w:val="24"/>
          <w:szCs w:val="24"/>
        </w:rPr>
        <w:t>160</w:t>
      </w:r>
      <w:r w:rsidR="001C2C23">
        <w:rPr>
          <w:rFonts w:ascii="Arial" w:eastAsia="Times New Roman" w:hAnsi="Arial" w:cs="Arial"/>
          <w:sz w:val="24"/>
          <w:szCs w:val="24"/>
        </w:rPr>
        <w:t>.0</w:t>
      </w:r>
      <w:r w:rsidR="00C97EB4" w:rsidRPr="005062E2">
        <w:rPr>
          <w:rFonts w:ascii="Arial" w:eastAsia="Times New Roman" w:hAnsi="Arial" w:cs="Arial"/>
          <w:sz w:val="24"/>
          <w:szCs w:val="24"/>
        </w:rPr>
        <w:t xml:space="preserve"> and 2.2</w:t>
      </w:r>
      <w:r w:rsidR="00C97EB4">
        <w:rPr>
          <w:rFonts w:ascii="Arial" w:eastAsia="Times New Roman" w:hAnsi="Arial" w:cs="Arial"/>
          <w:sz w:val="24"/>
          <w:szCs w:val="24"/>
        </w:rPr>
        <w:t xml:space="preserve"> per</w:t>
      </w:r>
      <w:del w:id="76" w:author="Nangia, Vinay (ICARDA)" w:date="2015-10-16T22:52:00Z">
        <w:r w:rsidR="00C97EB4" w:rsidDel="0062622E">
          <w:rPr>
            <w:rFonts w:ascii="Arial" w:eastAsia="Times New Roman" w:hAnsi="Arial" w:cs="Arial"/>
            <w:sz w:val="24"/>
            <w:szCs w:val="24"/>
          </w:rPr>
          <w:delText xml:space="preserve"> </w:delText>
        </w:r>
      </w:del>
      <w:r w:rsidR="00C97EB4">
        <w:rPr>
          <w:rFonts w:ascii="Arial" w:eastAsia="Times New Roman" w:hAnsi="Arial" w:cs="Arial"/>
          <w:sz w:val="24"/>
          <w:szCs w:val="24"/>
        </w:rPr>
        <w:t>cent, respectively.</w:t>
      </w:r>
    </w:p>
    <w:p w:rsidR="00B05044" w:rsidRDefault="00B05044" w:rsidP="00B05044">
      <w:pPr>
        <w:spacing w:before="200" w:after="0" w:line="360" w:lineRule="auto"/>
        <w:ind w:left="851" w:hanging="851"/>
        <w:jc w:val="both"/>
        <w:rPr>
          <w:rFonts w:ascii="Arial" w:hAnsi="Arial" w:cs="Arial"/>
          <w:sz w:val="24"/>
          <w:szCs w:val="24"/>
        </w:rPr>
      </w:pPr>
      <w:r w:rsidRPr="00B642E2">
        <w:rPr>
          <w:rFonts w:ascii="Arial" w:hAnsi="Arial" w:cs="Arial"/>
          <w:sz w:val="24"/>
          <w:szCs w:val="24"/>
        </w:rPr>
        <w:t>6.</w:t>
      </w:r>
      <w:r w:rsidR="001D5959">
        <w:rPr>
          <w:rFonts w:ascii="Arial" w:hAnsi="Arial" w:cs="Arial"/>
          <w:sz w:val="24"/>
          <w:szCs w:val="24"/>
        </w:rPr>
        <w:t>8</w:t>
      </w:r>
      <w:r w:rsidRPr="00B642E2">
        <w:rPr>
          <w:rFonts w:ascii="Arial" w:hAnsi="Arial" w:cs="Arial"/>
          <w:sz w:val="24"/>
          <w:szCs w:val="24"/>
        </w:rPr>
        <w:t>.</w:t>
      </w:r>
      <w:r w:rsidR="00C97EB4">
        <w:rPr>
          <w:rFonts w:ascii="Arial" w:hAnsi="Arial" w:cs="Arial"/>
          <w:sz w:val="24"/>
          <w:szCs w:val="24"/>
        </w:rPr>
        <w:t>7</w:t>
      </w:r>
      <w:r>
        <w:rPr>
          <w:rFonts w:ascii="Arial" w:hAnsi="Arial" w:cs="Arial"/>
          <w:sz w:val="24"/>
          <w:szCs w:val="24"/>
        </w:rPr>
        <w:tab/>
      </w:r>
      <w:del w:id="77" w:author="Nangia, Vinay (ICARDA)" w:date="2015-10-16T22:52:00Z">
        <w:r w:rsidR="004829F6" w:rsidDel="0062622E">
          <w:rPr>
            <w:rFonts w:ascii="Arial" w:hAnsi="Arial" w:cs="Arial"/>
            <w:sz w:val="24"/>
            <w:szCs w:val="24"/>
          </w:rPr>
          <w:delText>V</w:delText>
        </w:r>
        <w:r w:rsidRPr="005062E2" w:rsidDel="0062622E">
          <w:rPr>
            <w:rFonts w:ascii="Arial" w:eastAsia="Times New Roman" w:hAnsi="Arial" w:cs="Arial"/>
            <w:sz w:val="24"/>
            <w:szCs w:val="24"/>
          </w:rPr>
          <w:delText xml:space="preserve">alidated </w:delText>
        </w:r>
      </w:del>
      <w:ins w:id="78" w:author="Nangia, Vinay (ICARDA)" w:date="2015-10-16T22:52:00Z">
        <w:r w:rsidR="0062622E">
          <w:rPr>
            <w:rFonts w:ascii="Arial" w:hAnsi="Arial" w:cs="Arial"/>
            <w:sz w:val="24"/>
            <w:szCs w:val="24"/>
          </w:rPr>
          <w:t>Simulated</w:t>
        </w:r>
        <w:r w:rsidR="0062622E" w:rsidRPr="005062E2">
          <w:rPr>
            <w:rFonts w:ascii="Arial" w:eastAsia="Times New Roman" w:hAnsi="Arial" w:cs="Arial"/>
            <w:sz w:val="24"/>
            <w:szCs w:val="24"/>
          </w:rPr>
          <w:t xml:space="preserve"> </w:t>
        </w:r>
      </w:ins>
      <w:r w:rsidRPr="005062E2">
        <w:rPr>
          <w:rFonts w:ascii="Arial" w:eastAsia="Times New Roman" w:hAnsi="Arial" w:cs="Arial"/>
          <w:sz w:val="24"/>
          <w:szCs w:val="24"/>
        </w:rPr>
        <w:t xml:space="preserve">N-uptake </w:t>
      </w:r>
      <w:r>
        <w:rPr>
          <w:rFonts w:ascii="Arial" w:eastAsia="Times New Roman" w:hAnsi="Arial" w:cs="Arial"/>
          <w:sz w:val="24"/>
          <w:szCs w:val="24"/>
        </w:rPr>
        <w:t xml:space="preserve">of groundnut </w:t>
      </w:r>
      <w:r w:rsidRPr="005062E2">
        <w:rPr>
          <w:rFonts w:ascii="Arial" w:eastAsia="Times New Roman" w:hAnsi="Arial" w:cs="Arial"/>
          <w:sz w:val="24"/>
          <w:szCs w:val="24"/>
        </w:rPr>
        <w:t>(145.5 kg ha</w:t>
      </w:r>
      <w:r w:rsidRPr="005062E2">
        <w:rPr>
          <w:rFonts w:ascii="Arial" w:eastAsia="Times New Roman" w:hAnsi="Arial" w:cs="Arial"/>
          <w:sz w:val="24"/>
          <w:szCs w:val="24"/>
          <w:vertAlign w:val="superscript"/>
        </w:rPr>
        <w:t>-1</w:t>
      </w:r>
      <w:r w:rsidRPr="005062E2">
        <w:rPr>
          <w:rFonts w:ascii="Arial" w:eastAsia="Times New Roman" w:hAnsi="Arial" w:cs="Arial"/>
          <w:sz w:val="24"/>
          <w:szCs w:val="24"/>
        </w:rPr>
        <w:t xml:space="preserve">) was </w:t>
      </w:r>
      <w:r w:rsidR="001C2C23">
        <w:rPr>
          <w:rFonts w:ascii="Arial" w:eastAsia="Times New Roman" w:hAnsi="Arial" w:cs="Arial"/>
          <w:sz w:val="24"/>
          <w:szCs w:val="24"/>
        </w:rPr>
        <w:t xml:space="preserve">slightly </w:t>
      </w:r>
      <w:r w:rsidRPr="005062E2">
        <w:rPr>
          <w:rFonts w:ascii="Arial" w:eastAsia="Times New Roman" w:hAnsi="Arial" w:cs="Arial"/>
          <w:sz w:val="24"/>
          <w:szCs w:val="24"/>
        </w:rPr>
        <w:t>higher than observed N-uptake (134.2 kg ha</w:t>
      </w:r>
      <w:r w:rsidRPr="005062E2">
        <w:rPr>
          <w:rFonts w:ascii="Arial" w:eastAsia="Times New Roman" w:hAnsi="Arial" w:cs="Arial"/>
          <w:sz w:val="24"/>
          <w:szCs w:val="24"/>
          <w:vertAlign w:val="superscript"/>
        </w:rPr>
        <w:t>-1</w:t>
      </w:r>
      <w:r w:rsidRPr="005062E2">
        <w:rPr>
          <w:rFonts w:ascii="Arial" w:eastAsia="Times New Roman" w:hAnsi="Arial" w:cs="Arial"/>
          <w:sz w:val="24"/>
          <w:szCs w:val="24"/>
        </w:rPr>
        <w:t>)</w:t>
      </w:r>
      <w:r w:rsidR="00E163E3">
        <w:rPr>
          <w:rFonts w:ascii="Arial" w:eastAsia="Times New Roman" w:hAnsi="Arial" w:cs="Arial"/>
          <w:sz w:val="24"/>
          <w:szCs w:val="24"/>
        </w:rPr>
        <w:t xml:space="preserve"> with t</w:t>
      </w:r>
      <w:r w:rsidRPr="005062E2">
        <w:rPr>
          <w:rFonts w:ascii="Arial" w:eastAsia="Times New Roman" w:hAnsi="Arial" w:cs="Arial"/>
          <w:sz w:val="24"/>
          <w:szCs w:val="24"/>
        </w:rPr>
        <w:t>he absolute and relative error</w:t>
      </w:r>
      <w:r w:rsidR="001C2C23">
        <w:rPr>
          <w:rFonts w:ascii="Arial" w:eastAsia="Times New Roman" w:hAnsi="Arial" w:cs="Arial"/>
          <w:sz w:val="24"/>
          <w:szCs w:val="24"/>
        </w:rPr>
        <w:t>s</w:t>
      </w:r>
      <w:r w:rsidRPr="005062E2">
        <w:rPr>
          <w:rFonts w:ascii="Arial" w:eastAsia="Times New Roman" w:hAnsi="Arial" w:cs="Arial"/>
          <w:sz w:val="24"/>
          <w:szCs w:val="24"/>
        </w:rPr>
        <w:t xml:space="preserve"> </w:t>
      </w:r>
      <w:r w:rsidR="00E163E3">
        <w:rPr>
          <w:rFonts w:ascii="Arial" w:eastAsia="Times New Roman" w:hAnsi="Arial" w:cs="Arial"/>
          <w:sz w:val="24"/>
          <w:szCs w:val="24"/>
        </w:rPr>
        <w:t xml:space="preserve">of </w:t>
      </w:r>
      <w:r>
        <w:rPr>
          <w:rFonts w:ascii="Arial" w:eastAsia="Times New Roman" w:hAnsi="Arial" w:cs="Arial"/>
          <w:sz w:val="24"/>
          <w:szCs w:val="24"/>
        </w:rPr>
        <w:t>11.3</w:t>
      </w:r>
      <w:r w:rsidRPr="005062E2">
        <w:rPr>
          <w:rFonts w:ascii="Arial" w:eastAsia="Times New Roman" w:hAnsi="Arial" w:cs="Arial"/>
          <w:sz w:val="24"/>
          <w:szCs w:val="24"/>
        </w:rPr>
        <w:t xml:space="preserve"> and </w:t>
      </w:r>
      <w:r>
        <w:rPr>
          <w:rFonts w:ascii="Arial" w:eastAsia="Times New Roman" w:hAnsi="Arial" w:cs="Arial"/>
          <w:sz w:val="24"/>
          <w:szCs w:val="24"/>
        </w:rPr>
        <w:t>8.4</w:t>
      </w:r>
      <w:r w:rsidR="00C97EB4">
        <w:rPr>
          <w:rFonts w:ascii="Arial" w:eastAsia="Times New Roman" w:hAnsi="Arial" w:cs="Arial"/>
          <w:sz w:val="24"/>
          <w:szCs w:val="24"/>
        </w:rPr>
        <w:t xml:space="preserve"> per</w:t>
      </w:r>
      <w:del w:id="79" w:author="Nangia, Vinay (ICARDA)" w:date="2015-10-16T22:52:00Z">
        <w:r w:rsidR="00C97EB4" w:rsidDel="0062622E">
          <w:rPr>
            <w:rFonts w:ascii="Arial" w:eastAsia="Times New Roman" w:hAnsi="Arial" w:cs="Arial"/>
            <w:sz w:val="24"/>
            <w:szCs w:val="24"/>
          </w:rPr>
          <w:delText xml:space="preserve"> </w:delText>
        </w:r>
      </w:del>
      <w:r w:rsidR="00C97EB4">
        <w:rPr>
          <w:rFonts w:ascii="Arial" w:eastAsia="Times New Roman" w:hAnsi="Arial" w:cs="Arial"/>
          <w:sz w:val="24"/>
          <w:szCs w:val="24"/>
        </w:rPr>
        <w:t>cent</w:t>
      </w:r>
      <w:r w:rsidR="00E163E3">
        <w:rPr>
          <w:rFonts w:ascii="Arial" w:eastAsia="Times New Roman" w:hAnsi="Arial" w:cs="Arial"/>
          <w:sz w:val="24"/>
          <w:szCs w:val="24"/>
        </w:rPr>
        <w:t>, respectively</w:t>
      </w:r>
      <w:r w:rsidRPr="005062E2">
        <w:rPr>
          <w:rFonts w:ascii="Arial" w:eastAsia="Times New Roman" w:hAnsi="Arial" w:cs="Arial"/>
          <w:sz w:val="24"/>
          <w:szCs w:val="24"/>
        </w:rPr>
        <w:t>.</w:t>
      </w:r>
    </w:p>
    <w:p w:rsidR="00B05044" w:rsidRDefault="00B05044" w:rsidP="00670E20">
      <w:pPr>
        <w:spacing w:before="200" w:after="0" w:line="360" w:lineRule="auto"/>
        <w:ind w:left="851" w:hanging="851"/>
        <w:jc w:val="both"/>
        <w:rPr>
          <w:rFonts w:ascii="Arial" w:eastAsia="Times New Roman" w:hAnsi="Arial" w:cs="Arial"/>
          <w:sz w:val="24"/>
          <w:szCs w:val="24"/>
        </w:rPr>
      </w:pPr>
      <w:r w:rsidRPr="00B642E2">
        <w:rPr>
          <w:rFonts w:ascii="Arial" w:hAnsi="Arial" w:cs="Arial"/>
          <w:sz w:val="24"/>
          <w:szCs w:val="24"/>
        </w:rPr>
        <w:t>6.</w:t>
      </w:r>
      <w:r w:rsidR="001D5959">
        <w:rPr>
          <w:rFonts w:ascii="Arial" w:hAnsi="Arial" w:cs="Arial"/>
          <w:sz w:val="24"/>
          <w:szCs w:val="24"/>
        </w:rPr>
        <w:t>8</w:t>
      </w:r>
      <w:r w:rsidRPr="00B642E2">
        <w:rPr>
          <w:rFonts w:ascii="Arial" w:hAnsi="Arial" w:cs="Arial"/>
          <w:sz w:val="24"/>
          <w:szCs w:val="24"/>
        </w:rPr>
        <w:t>.</w:t>
      </w:r>
      <w:r w:rsidR="004B45AD">
        <w:rPr>
          <w:rFonts w:ascii="Arial" w:hAnsi="Arial" w:cs="Arial"/>
          <w:sz w:val="24"/>
          <w:szCs w:val="24"/>
        </w:rPr>
        <w:t>8</w:t>
      </w:r>
      <w:r w:rsidR="004829F6">
        <w:rPr>
          <w:rFonts w:ascii="Arial" w:hAnsi="Arial" w:cs="Arial"/>
          <w:sz w:val="24"/>
          <w:szCs w:val="24"/>
        </w:rPr>
        <w:tab/>
      </w:r>
      <w:r w:rsidRPr="003B1209">
        <w:rPr>
          <w:rFonts w:ascii="Arial" w:hAnsi="Arial" w:cs="Arial"/>
          <w:sz w:val="24"/>
          <w:szCs w:val="24"/>
        </w:rPr>
        <w:t xml:space="preserve">RMSE </w:t>
      </w:r>
      <w:r w:rsidR="004B45AD">
        <w:rPr>
          <w:rFonts w:ascii="Arial" w:hAnsi="Arial" w:cs="Arial"/>
          <w:sz w:val="24"/>
          <w:szCs w:val="24"/>
        </w:rPr>
        <w:t xml:space="preserve">values </w:t>
      </w:r>
      <w:r w:rsidRPr="003B1209">
        <w:rPr>
          <w:rFonts w:ascii="Arial" w:hAnsi="Arial" w:cs="Arial"/>
          <w:sz w:val="24"/>
          <w:szCs w:val="24"/>
        </w:rPr>
        <w:t xml:space="preserve">of </w:t>
      </w:r>
      <w:r w:rsidR="004B45AD">
        <w:rPr>
          <w:rFonts w:ascii="Arial" w:hAnsi="Arial" w:cs="Arial"/>
          <w:sz w:val="24"/>
          <w:szCs w:val="24"/>
        </w:rPr>
        <w:t xml:space="preserve">soil </w:t>
      </w:r>
      <w:r w:rsidRPr="003B1209">
        <w:rPr>
          <w:rFonts w:ascii="Arial" w:hAnsi="Arial" w:cs="Arial"/>
          <w:sz w:val="24"/>
          <w:szCs w:val="24"/>
        </w:rPr>
        <w:t xml:space="preserve">moisture content </w:t>
      </w:r>
      <w:r w:rsidR="004B45AD">
        <w:rPr>
          <w:rFonts w:ascii="Arial" w:hAnsi="Arial" w:cs="Arial"/>
          <w:sz w:val="24"/>
          <w:szCs w:val="24"/>
        </w:rPr>
        <w:t>for</w:t>
      </w:r>
      <w:r>
        <w:rPr>
          <w:rFonts w:ascii="Arial" w:hAnsi="Arial" w:cs="Arial"/>
          <w:sz w:val="24"/>
          <w:szCs w:val="24"/>
        </w:rPr>
        <w:t xml:space="preserve"> </w:t>
      </w:r>
      <w:r>
        <w:rPr>
          <w:rFonts w:ascii="Arial" w:eastAsia="Times New Roman" w:hAnsi="Arial" w:cs="Arial"/>
          <w:sz w:val="24"/>
          <w:szCs w:val="24"/>
        </w:rPr>
        <w:t>groundnut</w:t>
      </w:r>
      <w:r>
        <w:rPr>
          <w:rFonts w:ascii="Arial" w:hAnsi="Arial" w:cs="Arial"/>
          <w:sz w:val="24"/>
          <w:szCs w:val="24"/>
        </w:rPr>
        <w:t xml:space="preserve"> field ranged from 0.0050 to 0.0118</w:t>
      </w:r>
      <w:r w:rsidRPr="003B1209">
        <w:rPr>
          <w:rFonts w:ascii="Arial" w:hAnsi="Arial" w:cs="Arial"/>
          <w:sz w:val="24"/>
          <w:szCs w:val="24"/>
        </w:rPr>
        <w:t>.</w:t>
      </w:r>
      <w:r w:rsidR="00E66D26">
        <w:rPr>
          <w:rFonts w:ascii="Arial" w:hAnsi="Arial" w:cs="Arial"/>
          <w:sz w:val="24"/>
          <w:szCs w:val="24"/>
        </w:rPr>
        <w:t xml:space="preserve"> </w:t>
      </w:r>
      <w:del w:id="80" w:author="Nangia, Vinay (ICARDA)" w:date="2015-10-16T22:53:00Z">
        <w:r w:rsidRPr="005062E2" w:rsidDel="0062622E">
          <w:rPr>
            <w:rFonts w:ascii="Arial" w:eastAsia="Times New Roman" w:hAnsi="Arial" w:cs="Arial"/>
            <w:sz w:val="24"/>
            <w:szCs w:val="24"/>
          </w:rPr>
          <w:delText xml:space="preserve">Validated </w:delText>
        </w:r>
      </w:del>
      <w:ins w:id="81" w:author="Nangia, Vinay (ICARDA)" w:date="2015-10-16T22:53:00Z">
        <w:r w:rsidR="0062622E">
          <w:rPr>
            <w:rFonts w:ascii="Arial" w:eastAsia="Times New Roman" w:hAnsi="Arial" w:cs="Arial"/>
            <w:sz w:val="24"/>
            <w:szCs w:val="24"/>
          </w:rPr>
          <w:t>Simulated</w:t>
        </w:r>
        <w:r w:rsidR="0062622E" w:rsidRPr="005062E2">
          <w:rPr>
            <w:rFonts w:ascii="Arial" w:eastAsia="Times New Roman" w:hAnsi="Arial" w:cs="Arial"/>
            <w:sz w:val="24"/>
            <w:szCs w:val="24"/>
          </w:rPr>
          <w:t xml:space="preserve"> </w:t>
        </w:r>
      </w:ins>
      <w:r w:rsidRPr="005062E2">
        <w:rPr>
          <w:rFonts w:ascii="Arial" w:eastAsia="Times New Roman" w:hAnsi="Arial" w:cs="Arial"/>
          <w:sz w:val="24"/>
          <w:szCs w:val="24"/>
        </w:rPr>
        <w:t xml:space="preserve">value of </w:t>
      </w:r>
      <w:r w:rsidR="00D65E87">
        <w:rPr>
          <w:rFonts w:ascii="Arial" w:eastAsia="Times New Roman" w:hAnsi="Arial" w:cs="Arial"/>
          <w:sz w:val="24"/>
          <w:szCs w:val="24"/>
        </w:rPr>
        <w:t xml:space="preserve">soil </w:t>
      </w:r>
      <w:r w:rsidRPr="005062E2">
        <w:rPr>
          <w:rFonts w:ascii="Arial" w:eastAsia="Times New Roman" w:hAnsi="Arial" w:cs="Arial"/>
          <w:sz w:val="24"/>
          <w:szCs w:val="24"/>
        </w:rPr>
        <w:t xml:space="preserve">moisture content </w:t>
      </w:r>
      <w:r w:rsidR="00E66D26">
        <w:rPr>
          <w:rFonts w:ascii="Arial" w:eastAsia="Times New Roman" w:hAnsi="Arial" w:cs="Arial"/>
          <w:sz w:val="24"/>
          <w:szCs w:val="24"/>
        </w:rPr>
        <w:t>matched</w:t>
      </w:r>
      <w:r w:rsidRPr="005062E2">
        <w:rPr>
          <w:rFonts w:ascii="Arial" w:eastAsia="Times New Roman" w:hAnsi="Arial" w:cs="Arial"/>
          <w:sz w:val="24"/>
          <w:szCs w:val="24"/>
        </w:rPr>
        <w:t xml:space="preserve"> well with observed values in</w:t>
      </w:r>
      <w:r w:rsidR="00C5431A">
        <w:rPr>
          <w:rFonts w:ascii="Arial" w:eastAsia="Times New Roman" w:hAnsi="Arial" w:cs="Arial"/>
          <w:sz w:val="24"/>
          <w:szCs w:val="24"/>
        </w:rPr>
        <w:t xml:space="preserve"> the soil layers</w:t>
      </w:r>
      <w:r w:rsidRPr="005062E2">
        <w:rPr>
          <w:rFonts w:ascii="Arial" w:eastAsia="Times New Roman" w:hAnsi="Arial" w:cs="Arial"/>
          <w:sz w:val="24"/>
          <w:szCs w:val="24"/>
        </w:rPr>
        <w:t xml:space="preserve"> </w:t>
      </w:r>
      <w:r w:rsidR="00C5431A">
        <w:rPr>
          <w:rFonts w:ascii="Arial" w:eastAsia="Times New Roman" w:hAnsi="Arial" w:cs="Arial"/>
          <w:sz w:val="24"/>
          <w:szCs w:val="24"/>
        </w:rPr>
        <w:t xml:space="preserve">up to </w:t>
      </w:r>
      <w:r w:rsidRPr="005062E2">
        <w:rPr>
          <w:rFonts w:ascii="Arial" w:eastAsia="Times New Roman" w:hAnsi="Arial" w:cs="Arial"/>
          <w:sz w:val="24"/>
          <w:szCs w:val="24"/>
        </w:rPr>
        <w:t xml:space="preserve">100 cm </w:t>
      </w:r>
      <w:r w:rsidR="004B45AD">
        <w:rPr>
          <w:rFonts w:ascii="Arial" w:eastAsia="Times New Roman" w:hAnsi="Arial" w:cs="Arial"/>
          <w:sz w:val="24"/>
          <w:szCs w:val="24"/>
        </w:rPr>
        <w:t>with</w:t>
      </w:r>
      <w:r w:rsidR="00E66D26">
        <w:rPr>
          <w:rFonts w:ascii="Arial" w:eastAsia="Times New Roman" w:hAnsi="Arial" w:cs="Arial"/>
          <w:sz w:val="24"/>
          <w:szCs w:val="24"/>
        </w:rPr>
        <w:t xml:space="preserve"> index of agreement </w:t>
      </w:r>
      <w:r w:rsidR="004B45AD">
        <w:rPr>
          <w:rFonts w:ascii="Arial" w:eastAsia="Times New Roman" w:hAnsi="Arial" w:cs="Arial"/>
          <w:sz w:val="24"/>
          <w:szCs w:val="24"/>
        </w:rPr>
        <w:t>of</w:t>
      </w:r>
      <w:r w:rsidR="00E66D26">
        <w:rPr>
          <w:rFonts w:ascii="Arial" w:eastAsia="Times New Roman" w:hAnsi="Arial" w:cs="Arial"/>
          <w:sz w:val="24"/>
          <w:szCs w:val="24"/>
        </w:rPr>
        <w:t xml:space="preserve"> 0.83 </w:t>
      </w:r>
      <w:r w:rsidR="004B45AD">
        <w:rPr>
          <w:rFonts w:ascii="Arial" w:eastAsia="Times New Roman" w:hAnsi="Arial" w:cs="Arial"/>
          <w:sz w:val="24"/>
          <w:szCs w:val="24"/>
        </w:rPr>
        <w:t>for</w:t>
      </w:r>
      <w:r w:rsidR="00E66D26">
        <w:rPr>
          <w:rFonts w:ascii="Arial" w:eastAsia="Times New Roman" w:hAnsi="Arial" w:cs="Arial"/>
          <w:sz w:val="24"/>
          <w:szCs w:val="24"/>
        </w:rPr>
        <w:t xml:space="preserve"> soil depth of 0-100 cm</w:t>
      </w:r>
      <w:r>
        <w:rPr>
          <w:rFonts w:ascii="Arial" w:eastAsia="Times New Roman" w:hAnsi="Arial" w:cs="Arial"/>
          <w:sz w:val="24"/>
          <w:szCs w:val="24"/>
        </w:rPr>
        <w:t>.</w:t>
      </w:r>
      <w:r w:rsidR="001D5959">
        <w:rPr>
          <w:rFonts w:ascii="Arial" w:eastAsia="Times New Roman" w:hAnsi="Arial" w:cs="Arial"/>
          <w:sz w:val="24"/>
          <w:szCs w:val="24"/>
        </w:rPr>
        <w:t xml:space="preserve"> </w:t>
      </w:r>
    </w:p>
    <w:p w:rsidR="001D5959" w:rsidRPr="00E1023B" w:rsidRDefault="001D5959" w:rsidP="00670E20">
      <w:pPr>
        <w:spacing w:before="200" w:after="0" w:line="360" w:lineRule="auto"/>
        <w:ind w:left="851" w:hanging="851"/>
        <w:jc w:val="both"/>
        <w:rPr>
          <w:rFonts w:ascii="Arial" w:hAnsi="Arial" w:cs="Arial"/>
          <w:color w:val="FF0000"/>
          <w:sz w:val="24"/>
          <w:szCs w:val="24"/>
        </w:rPr>
      </w:pPr>
      <w:r>
        <w:rPr>
          <w:rFonts w:ascii="Arial" w:eastAsia="Times New Roman" w:hAnsi="Arial" w:cs="Arial"/>
          <w:sz w:val="24"/>
          <w:szCs w:val="24"/>
        </w:rPr>
        <w:t>6.8.</w:t>
      </w:r>
      <w:r w:rsidR="004B45AD">
        <w:rPr>
          <w:rFonts w:ascii="Arial" w:eastAsia="Times New Roman" w:hAnsi="Arial" w:cs="Arial"/>
          <w:sz w:val="24"/>
          <w:szCs w:val="24"/>
        </w:rPr>
        <w:t>9</w:t>
      </w:r>
      <w:r>
        <w:rPr>
          <w:rFonts w:ascii="Arial" w:eastAsia="Times New Roman" w:hAnsi="Arial" w:cs="Arial"/>
          <w:sz w:val="24"/>
          <w:szCs w:val="24"/>
        </w:rPr>
        <w:tab/>
      </w:r>
      <w:del w:id="82" w:author="Nangia, Vinay (ICARDA)" w:date="2015-10-16T22:53:00Z">
        <w:r w:rsidR="00105EC8" w:rsidDel="0062622E">
          <w:rPr>
            <w:rFonts w:ascii="Arial" w:hAnsi="Arial" w:cs="Arial"/>
            <w:sz w:val="24"/>
            <w:szCs w:val="24"/>
          </w:rPr>
          <w:delText>V</w:delText>
        </w:r>
        <w:r w:rsidR="00105EC8" w:rsidRPr="00105EC8" w:rsidDel="0062622E">
          <w:rPr>
            <w:rFonts w:ascii="Arial" w:eastAsia="Times New Roman" w:hAnsi="Arial" w:cs="Arial"/>
            <w:sz w:val="24"/>
            <w:szCs w:val="24"/>
          </w:rPr>
          <w:delText xml:space="preserve">alidated </w:delText>
        </w:r>
      </w:del>
      <w:ins w:id="83" w:author="Nangia, Vinay (ICARDA)" w:date="2015-10-16T22:53:00Z">
        <w:r w:rsidR="0062622E">
          <w:rPr>
            <w:rFonts w:ascii="Arial" w:hAnsi="Arial" w:cs="Arial"/>
            <w:sz w:val="24"/>
            <w:szCs w:val="24"/>
          </w:rPr>
          <w:t>Simulated</w:t>
        </w:r>
        <w:r w:rsidR="0062622E" w:rsidRPr="00105EC8">
          <w:rPr>
            <w:rFonts w:ascii="Arial" w:eastAsia="Times New Roman" w:hAnsi="Arial" w:cs="Arial"/>
            <w:sz w:val="24"/>
            <w:szCs w:val="24"/>
          </w:rPr>
          <w:t xml:space="preserve"> </w:t>
        </w:r>
      </w:ins>
      <w:r w:rsidR="00105EC8" w:rsidRPr="00105EC8">
        <w:rPr>
          <w:rFonts w:ascii="Arial" w:eastAsia="Times New Roman" w:hAnsi="Arial" w:cs="Arial"/>
          <w:sz w:val="24"/>
          <w:szCs w:val="24"/>
        </w:rPr>
        <w:t xml:space="preserve">values of GAI </w:t>
      </w:r>
      <w:r w:rsidR="004B45AD">
        <w:rPr>
          <w:rFonts w:ascii="Arial" w:eastAsia="Times New Roman" w:hAnsi="Arial" w:cs="Arial"/>
          <w:sz w:val="24"/>
          <w:szCs w:val="24"/>
        </w:rPr>
        <w:t>for</w:t>
      </w:r>
      <w:r w:rsidR="00105EC8" w:rsidRPr="00105EC8">
        <w:rPr>
          <w:rFonts w:ascii="Arial" w:eastAsia="Times New Roman" w:hAnsi="Arial" w:cs="Arial"/>
          <w:sz w:val="24"/>
          <w:szCs w:val="24"/>
        </w:rPr>
        <w:t xml:space="preserve"> wheat at different growth stages matched well with observed GAI </w:t>
      </w:r>
      <w:r w:rsidR="004B45AD">
        <w:rPr>
          <w:rFonts w:ascii="Arial" w:eastAsia="Times New Roman" w:hAnsi="Arial" w:cs="Arial"/>
          <w:sz w:val="24"/>
          <w:szCs w:val="24"/>
        </w:rPr>
        <w:t xml:space="preserve">with </w:t>
      </w:r>
      <w:r w:rsidR="00105EC8" w:rsidRPr="00105EC8">
        <w:rPr>
          <w:rFonts w:ascii="Arial" w:eastAsia="Times New Roman" w:hAnsi="Arial" w:cs="Arial"/>
          <w:sz w:val="24"/>
          <w:szCs w:val="24"/>
        </w:rPr>
        <w:t>RMSE of 0.285</w:t>
      </w:r>
      <w:r w:rsidR="00F96747">
        <w:rPr>
          <w:rFonts w:ascii="Arial" w:eastAsia="Times New Roman" w:hAnsi="Arial" w:cs="Arial"/>
          <w:sz w:val="24"/>
          <w:szCs w:val="24"/>
        </w:rPr>
        <w:t>0</w:t>
      </w:r>
      <w:r w:rsidR="00105EC8" w:rsidRPr="00105EC8">
        <w:rPr>
          <w:rFonts w:ascii="Arial" w:eastAsia="Times New Roman" w:hAnsi="Arial" w:cs="Arial"/>
          <w:sz w:val="24"/>
          <w:szCs w:val="24"/>
        </w:rPr>
        <w:t>.</w:t>
      </w:r>
    </w:p>
    <w:p w:rsidR="00B05044" w:rsidRDefault="00B05044" w:rsidP="00B05044">
      <w:pPr>
        <w:spacing w:before="200" w:after="0" w:line="360" w:lineRule="auto"/>
        <w:ind w:left="851" w:hanging="851"/>
        <w:jc w:val="both"/>
        <w:rPr>
          <w:rFonts w:ascii="Arial" w:hAnsi="Arial" w:cs="Arial"/>
          <w:sz w:val="24"/>
        </w:rPr>
      </w:pPr>
      <w:r w:rsidRPr="00B642E2">
        <w:rPr>
          <w:rFonts w:ascii="Arial" w:hAnsi="Arial" w:cs="Arial"/>
          <w:sz w:val="24"/>
          <w:szCs w:val="24"/>
        </w:rPr>
        <w:lastRenderedPageBreak/>
        <w:t>6.</w:t>
      </w:r>
      <w:r w:rsidR="001D5959">
        <w:rPr>
          <w:rFonts w:ascii="Arial" w:hAnsi="Arial" w:cs="Arial"/>
          <w:sz w:val="24"/>
          <w:szCs w:val="24"/>
        </w:rPr>
        <w:t>8</w:t>
      </w:r>
      <w:r w:rsidRPr="00B642E2">
        <w:rPr>
          <w:rFonts w:ascii="Arial" w:hAnsi="Arial" w:cs="Arial"/>
          <w:sz w:val="24"/>
          <w:szCs w:val="24"/>
        </w:rPr>
        <w:t>.</w:t>
      </w:r>
      <w:r w:rsidR="004B45AD">
        <w:rPr>
          <w:rFonts w:ascii="Arial" w:hAnsi="Arial" w:cs="Arial"/>
          <w:sz w:val="24"/>
          <w:szCs w:val="24"/>
        </w:rPr>
        <w:t>10</w:t>
      </w:r>
      <w:r w:rsidR="001D5959">
        <w:rPr>
          <w:rFonts w:ascii="Arial" w:hAnsi="Arial" w:cs="Arial"/>
          <w:sz w:val="24"/>
          <w:szCs w:val="24"/>
        </w:rPr>
        <w:tab/>
      </w:r>
      <w:del w:id="84" w:author="Nangia, Vinay (ICARDA)" w:date="2015-10-16T22:53:00Z">
        <w:r w:rsidDel="0062622E">
          <w:rPr>
            <w:rFonts w:ascii="Arial" w:hAnsi="Arial" w:cs="Arial"/>
            <w:sz w:val="24"/>
            <w:szCs w:val="24"/>
          </w:rPr>
          <w:delText>V</w:delText>
        </w:r>
        <w:r w:rsidRPr="0042063C" w:rsidDel="0062622E">
          <w:rPr>
            <w:rFonts w:ascii="Arial" w:hAnsi="Arial" w:cs="Arial"/>
            <w:sz w:val="24"/>
            <w:szCs w:val="24"/>
          </w:rPr>
          <w:delText>alidated</w:delText>
        </w:r>
        <w:r w:rsidDel="0062622E">
          <w:rPr>
            <w:rFonts w:ascii="Arial" w:hAnsi="Arial" w:cs="Arial"/>
            <w:sz w:val="24"/>
            <w:szCs w:val="24"/>
          </w:rPr>
          <w:delText xml:space="preserve"> </w:delText>
        </w:r>
      </w:del>
      <w:ins w:id="85" w:author="Nangia, Vinay (ICARDA)" w:date="2015-10-16T22:53:00Z">
        <w:r w:rsidR="0062622E">
          <w:rPr>
            <w:rFonts w:ascii="Arial" w:hAnsi="Arial" w:cs="Arial"/>
            <w:sz w:val="24"/>
            <w:szCs w:val="24"/>
          </w:rPr>
          <w:t>Simulated</w:t>
        </w:r>
        <w:r w:rsidR="0062622E">
          <w:rPr>
            <w:rFonts w:ascii="Arial" w:hAnsi="Arial" w:cs="Arial"/>
            <w:sz w:val="24"/>
            <w:szCs w:val="24"/>
          </w:rPr>
          <w:t xml:space="preserve"> </w:t>
        </w:r>
      </w:ins>
      <w:r w:rsidR="00105EC8">
        <w:rPr>
          <w:rFonts w:ascii="Arial" w:hAnsi="Arial" w:cs="Arial"/>
          <w:sz w:val="24"/>
          <w:szCs w:val="24"/>
        </w:rPr>
        <w:t>seed</w:t>
      </w:r>
      <w:r>
        <w:rPr>
          <w:rFonts w:ascii="Arial" w:hAnsi="Arial" w:cs="Arial"/>
          <w:sz w:val="24"/>
          <w:szCs w:val="24"/>
        </w:rPr>
        <w:t xml:space="preserve"> </w:t>
      </w:r>
      <w:r w:rsidRPr="00E50079">
        <w:rPr>
          <w:rFonts w:ascii="Arial" w:eastAsia="Times New Roman" w:hAnsi="Arial" w:cs="Arial"/>
          <w:sz w:val="24"/>
          <w:szCs w:val="24"/>
        </w:rPr>
        <w:t>yield (2532 kg ha</w:t>
      </w:r>
      <w:r w:rsidRPr="00E50079">
        <w:rPr>
          <w:rFonts w:ascii="Arial" w:eastAsia="Times New Roman" w:hAnsi="Arial" w:cs="Arial"/>
          <w:sz w:val="24"/>
          <w:szCs w:val="24"/>
          <w:vertAlign w:val="superscript"/>
        </w:rPr>
        <w:t>-1</w:t>
      </w:r>
      <w:r w:rsidRPr="00E50079">
        <w:rPr>
          <w:rFonts w:ascii="Arial" w:eastAsia="Times New Roman" w:hAnsi="Arial" w:cs="Arial"/>
          <w:sz w:val="24"/>
          <w:szCs w:val="24"/>
        </w:rPr>
        <w:t xml:space="preserve">) of wheat </w:t>
      </w:r>
      <w:r w:rsidR="00A84109">
        <w:rPr>
          <w:rFonts w:ascii="Arial" w:eastAsia="Times New Roman" w:hAnsi="Arial" w:cs="Arial"/>
          <w:sz w:val="24"/>
          <w:szCs w:val="24"/>
        </w:rPr>
        <w:t>was</w:t>
      </w:r>
      <w:r w:rsidR="004B45AD">
        <w:rPr>
          <w:rFonts w:ascii="Arial" w:eastAsia="Times New Roman" w:hAnsi="Arial" w:cs="Arial"/>
          <w:sz w:val="24"/>
          <w:szCs w:val="24"/>
        </w:rPr>
        <w:t xml:space="preserve"> slightly lower</w:t>
      </w:r>
      <w:r w:rsidRPr="00E50079">
        <w:rPr>
          <w:rFonts w:ascii="Arial" w:eastAsia="Times New Roman" w:hAnsi="Arial" w:cs="Arial"/>
          <w:sz w:val="24"/>
          <w:szCs w:val="24"/>
        </w:rPr>
        <w:t xml:space="preserve"> to the observed </w:t>
      </w:r>
      <w:r w:rsidR="00105EC8">
        <w:rPr>
          <w:rFonts w:ascii="Arial" w:eastAsia="Times New Roman" w:hAnsi="Arial" w:cs="Arial"/>
          <w:sz w:val="24"/>
          <w:szCs w:val="24"/>
        </w:rPr>
        <w:t>seed</w:t>
      </w:r>
      <w:r>
        <w:rPr>
          <w:rFonts w:ascii="Arial" w:eastAsia="Times New Roman" w:hAnsi="Arial" w:cs="Arial"/>
          <w:sz w:val="24"/>
          <w:szCs w:val="24"/>
        </w:rPr>
        <w:t xml:space="preserve"> </w:t>
      </w:r>
      <w:r w:rsidRPr="00E50079">
        <w:rPr>
          <w:rFonts w:ascii="Arial" w:eastAsia="Times New Roman" w:hAnsi="Arial" w:cs="Arial"/>
          <w:sz w:val="24"/>
          <w:szCs w:val="24"/>
        </w:rPr>
        <w:t>yield of 2772 kg ha</w:t>
      </w:r>
      <w:r w:rsidRPr="00E50079">
        <w:rPr>
          <w:rFonts w:ascii="Arial" w:eastAsia="Times New Roman" w:hAnsi="Arial" w:cs="Arial"/>
          <w:sz w:val="24"/>
          <w:szCs w:val="24"/>
          <w:vertAlign w:val="superscript"/>
        </w:rPr>
        <w:t>-1</w:t>
      </w:r>
      <w:r w:rsidRPr="00E50079">
        <w:rPr>
          <w:rFonts w:ascii="Arial" w:eastAsia="Times New Roman" w:hAnsi="Arial" w:cs="Arial"/>
          <w:sz w:val="24"/>
          <w:szCs w:val="24"/>
        </w:rPr>
        <w:t xml:space="preserve"> </w:t>
      </w:r>
      <w:r w:rsidR="004B45AD">
        <w:rPr>
          <w:rFonts w:ascii="Arial" w:eastAsia="Times New Roman" w:hAnsi="Arial" w:cs="Arial"/>
          <w:sz w:val="24"/>
          <w:szCs w:val="24"/>
        </w:rPr>
        <w:t>with</w:t>
      </w:r>
      <w:r w:rsidRPr="00E50079">
        <w:rPr>
          <w:rFonts w:ascii="Arial" w:eastAsia="Times New Roman" w:hAnsi="Arial" w:cs="Arial"/>
          <w:sz w:val="24"/>
          <w:szCs w:val="24"/>
        </w:rPr>
        <w:t xml:space="preserve"> absolute and relative e</w:t>
      </w:r>
      <w:r>
        <w:rPr>
          <w:rFonts w:ascii="Arial" w:eastAsia="Times New Roman" w:hAnsi="Arial" w:cs="Arial"/>
          <w:sz w:val="24"/>
          <w:szCs w:val="24"/>
        </w:rPr>
        <w:t>rror</w:t>
      </w:r>
      <w:r w:rsidR="00F96747">
        <w:rPr>
          <w:rFonts w:ascii="Arial" w:eastAsia="Times New Roman" w:hAnsi="Arial" w:cs="Arial"/>
          <w:sz w:val="24"/>
          <w:szCs w:val="24"/>
        </w:rPr>
        <w:t>s</w:t>
      </w:r>
      <w:r>
        <w:rPr>
          <w:rFonts w:ascii="Arial" w:eastAsia="Times New Roman" w:hAnsi="Arial" w:cs="Arial"/>
          <w:sz w:val="24"/>
          <w:szCs w:val="24"/>
        </w:rPr>
        <w:t xml:space="preserve"> </w:t>
      </w:r>
      <w:r w:rsidR="00BC5F42">
        <w:rPr>
          <w:rFonts w:ascii="Arial" w:eastAsia="Times New Roman" w:hAnsi="Arial" w:cs="Arial"/>
          <w:sz w:val="24"/>
          <w:szCs w:val="24"/>
        </w:rPr>
        <w:t>of</w:t>
      </w:r>
      <w:r>
        <w:rPr>
          <w:rFonts w:ascii="Arial" w:eastAsia="Times New Roman" w:hAnsi="Arial" w:cs="Arial"/>
          <w:sz w:val="24"/>
          <w:szCs w:val="24"/>
        </w:rPr>
        <w:t xml:space="preserve"> 240</w:t>
      </w:r>
      <w:r w:rsidR="00F96747">
        <w:rPr>
          <w:rFonts w:ascii="Arial" w:eastAsia="Times New Roman" w:hAnsi="Arial" w:cs="Arial"/>
          <w:sz w:val="24"/>
          <w:szCs w:val="24"/>
        </w:rPr>
        <w:t>.0</w:t>
      </w:r>
      <w:r>
        <w:rPr>
          <w:rFonts w:ascii="Arial" w:eastAsia="Times New Roman" w:hAnsi="Arial" w:cs="Arial"/>
          <w:sz w:val="24"/>
          <w:szCs w:val="24"/>
        </w:rPr>
        <w:t xml:space="preserve"> and 8.7</w:t>
      </w:r>
      <w:r w:rsidR="004B45AD">
        <w:rPr>
          <w:rFonts w:ascii="Arial" w:eastAsia="Times New Roman" w:hAnsi="Arial" w:cs="Arial"/>
          <w:sz w:val="24"/>
          <w:szCs w:val="24"/>
        </w:rPr>
        <w:t xml:space="preserve"> per</w:t>
      </w:r>
      <w:del w:id="86" w:author="Nangia, Vinay (ICARDA)" w:date="2015-10-16T22:53:00Z">
        <w:r w:rsidR="004B45AD" w:rsidDel="0062622E">
          <w:rPr>
            <w:rFonts w:ascii="Arial" w:eastAsia="Times New Roman" w:hAnsi="Arial" w:cs="Arial"/>
            <w:sz w:val="24"/>
            <w:szCs w:val="24"/>
          </w:rPr>
          <w:delText xml:space="preserve"> </w:delText>
        </w:r>
      </w:del>
      <w:r w:rsidR="004B45AD">
        <w:rPr>
          <w:rFonts w:ascii="Arial" w:eastAsia="Times New Roman" w:hAnsi="Arial" w:cs="Arial"/>
          <w:sz w:val="24"/>
          <w:szCs w:val="24"/>
        </w:rPr>
        <w:t>cent, respectively</w:t>
      </w:r>
      <w:r>
        <w:rPr>
          <w:rFonts w:ascii="Arial" w:eastAsia="Times New Roman" w:hAnsi="Arial" w:cs="Arial"/>
          <w:sz w:val="24"/>
          <w:szCs w:val="24"/>
        </w:rPr>
        <w:t>.</w:t>
      </w:r>
      <w:r w:rsidR="004B45AD">
        <w:rPr>
          <w:rFonts w:ascii="Arial" w:eastAsia="Times New Roman" w:hAnsi="Arial" w:cs="Arial"/>
          <w:sz w:val="24"/>
          <w:szCs w:val="24"/>
        </w:rPr>
        <w:t xml:space="preserve"> Similarly, the </w:t>
      </w:r>
      <w:r w:rsidR="004B45AD">
        <w:rPr>
          <w:rFonts w:ascii="Arial" w:hAnsi="Arial" w:cs="Arial"/>
          <w:sz w:val="24"/>
          <w:szCs w:val="24"/>
        </w:rPr>
        <w:t>o</w:t>
      </w:r>
      <w:r w:rsidR="004B45AD" w:rsidRPr="00E50079">
        <w:rPr>
          <w:rFonts w:ascii="Arial" w:eastAsia="Times New Roman" w:hAnsi="Arial" w:cs="Arial"/>
          <w:sz w:val="24"/>
          <w:szCs w:val="24"/>
        </w:rPr>
        <w:t xml:space="preserve">bserved </w:t>
      </w:r>
      <w:r w:rsidR="00F96747">
        <w:rPr>
          <w:rFonts w:ascii="Arial" w:eastAsia="Times New Roman" w:hAnsi="Arial" w:cs="Arial"/>
          <w:sz w:val="24"/>
          <w:szCs w:val="24"/>
        </w:rPr>
        <w:t>AGB</w:t>
      </w:r>
      <w:r w:rsidR="004B45AD" w:rsidRPr="00E50079">
        <w:rPr>
          <w:rFonts w:ascii="Arial" w:eastAsia="Times New Roman" w:hAnsi="Arial" w:cs="Arial"/>
          <w:sz w:val="24"/>
          <w:szCs w:val="24"/>
        </w:rPr>
        <w:t xml:space="preserve"> (6599 kg ha</w:t>
      </w:r>
      <w:r w:rsidR="004B45AD" w:rsidRPr="00E50079">
        <w:rPr>
          <w:rFonts w:ascii="Arial" w:eastAsia="Times New Roman" w:hAnsi="Arial" w:cs="Arial"/>
          <w:sz w:val="24"/>
          <w:szCs w:val="24"/>
          <w:vertAlign w:val="superscript"/>
        </w:rPr>
        <w:t>-1</w:t>
      </w:r>
      <w:r w:rsidR="004B45AD" w:rsidRPr="00E50079">
        <w:rPr>
          <w:rFonts w:ascii="Arial" w:eastAsia="Times New Roman" w:hAnsi="Arial" w:cs="Arial"/>
          <w:sz w:val="24"/>
          <w:szCs w:val="24"/>
        </w:rPr>
        <w:t xml:space="preserve">) was </w:t>
      </w:r>
      <w:r w:rsidR="00EC505B">
        <w:rPr>
          <w:rFonts w:ascii="Arial" w:eastAsia="Times New Roman" w:hAnsi="Arial" w:cs="Arial"/>
          <w:sz w:val="24"/>
          <w:szCs w:val="24"/>
        </w:rPr>
        <w:t xml:space="preserve">slightly </w:t>
      </w:r>
      <w:r w:rsidR="004B45AD" w:rsidRPr="00E50079">
        <w:rPr>
          <w:rFonts w:ascii="Arial" w:eastAsia="Times New Roman" w:hAnsi="Arial" w:cs="Arial"/>
          <w:sz w:val="24"/>
          <w:szCs w:val="24"/>
        </w:rPr>
        <w:t xml:space="preserve">higher than </w:t>
      </w:r>
      <w:del w:id="87" w:author="Nangia, Vinay (ICARDA)" w:date="2015-10-16T22:53:00Z">
        <w:r w:rsidR="004B45AD" w:rsidRPr="00E50079" w:rsidDel="0062622E">
          <w:rPr>
            <w:rFonts w:ascii="Arial" w:eastAsia="Times New Roman" w:hAnsi="Arial" w:cs="Arial"/>
            <w:sz w:val="24"/>
            <w:szCs w:val="24"/>
          </w:rPr>
          <w:delText xml:space="preserve">validated </w:delText>
        </w:r>
      </w:del>
      <w:ins w:id="88" w:author="Nangia, Vinay (ICARDA)" w:date="2015-10-16T22:53:00Z">
        <w:r w:rsidR="0062622E">
          <w:rPr>
            <w:rFonts w:ascii="Arial" w:eastAsia="Times New Roman" w:hAnsi="Arial" w:cs="Arial"/>
            <w:sz w:val="24"/>
            <w:szCs w:val="24"/>
          </w:rPr>
          <w:t>simulated</w:t>
        </w:r>
        <w:r w:rsidR="0062622E" w:rsidRPr="00E50079">
          <w:rPr>
            <w:rFonts w:ascii="Arial" w:eastAsia="Times New Roman" w:hAnsi="Arial" w:cs="Arial"/>
            <w:sz w:val="24"/>
            <w:szCs w:val="24"/>
          </w:rPr>
          <w:t xml:space="preserve"> </w:t>
        </w:r>
      </w:ins>
      <w:r w:rsidR="00F96747">
        <w:rPr>
          <w:rFonts w:ascii="Arial" w:eastAsia="Times New Roman" w:hAnsi="Arial" w:cs="Arial"/>
          <w:sz w:val="24"/>
          <w:szCs w:val="24"/>
        </w:rPr>
        <w:t>AGB</w:t>
      </w:r>
      <w:r w:rsidR="004B45AD" w:rsidRPr="00E50079">
        <w:rPr>
          <w:rFonts w:ascii="Arial" w:eastAsia="Times New Roman" w:hAnsi="Arial" w:cs="Arial"/>
          <w:sz w:val="24"/>
          <w:szCs w:val="24"/>
        </w:rPr>
        <w:t xml:space="preserve"> (6143 kg ha</w:t>
      </w:r>
      <w:r w:rsidR="004B45AD" w:rsidRPr="00E50079">
        <w:rPr>
          <w:rFonts w:ascii="Arial" w:eastAsia="Times New Roman" w:hAnsi="Arial" w:cs="Arial"/>
          <w:sz w:val="24"/>
          <w:szCs w:val="24"/>
          <w:vertAlign w:val="superscript"/>
        </w:rPr>
        <w:t>-1</w:t>
      </w:r>
      <w:r w:rsidR="004B45AD" w:rsidRPr="00E50079">
        <w:rPr>
          <w:rFonts w:ascii="Arial" w:eastAsia="Times New Roman" w:hAnsi="Arial" w:cs="Arial"/>
          <w:sz w:val="24"/>
          <w:szCs w:val="24"/>
        </w:rPr>
        <w:t>)</w:t>
      </w:r>
      <w:r w:rsidR="004B45AD">
        <w:rPr>
          <w:rFonts w:ascii="Arial" w:eastAsia="Times New Roman" w:hAnsi="Arial" w:cs="Arial"/>
          <w:sz w:val="24"/>
          <w:szCs w:val="24"/>
        </w:rPr>
        <w:t xml:space="preserve"> with </w:t>
      </w:r>
      <w:r w:rsidR="004B45AD" w:rsidRPr="00E50079">
        <w:rPr>
          <w:rFonts w:ascii="Arial" w:eastAsia="Times New Roman" w:hAnsi="Arial" w:cs="Arial"/>
          <w:sz w:val="24"/>
          <w:szCs w:val="24"/>
        </w:rPr>
        <w:t>absolute and relative err</w:t>
      </w:r>
      <w:r w:rsidR="004B45AD">
        <w:rPr>
          <w:rFonts w:ascii="Arial" w:eastAsia="Times New Roman" w:hAnsi="Arial" w:cs="Arial"/>
          <w:sz w:val="24"/>
          <w:szCs w:val="24"/>
        </w:rPr>
        <w:t>or</w:t>
      </w:r>
      <w:r w:rsidR="00F96747">
        <w:rPr>
          <w:rFonts w:ascii="Arial" w:eastAsia="Times New Roman" w:hAnsi="Arial" w:cs="Arial"/>
          <w:sz w:val="24"/>
          <w:szCs w:val="24"/>
        </w:rPr>
        <w:t>s</w:t>
      </w:r>
      <w:r w:rsidR="004B45AD">
        <w:rPr>
          <w:rFonts w:ascii="Arial" w:eastAsia="Times New Roman" w:hAnsi="Arial" w:cs="Arial"/>
          <w:sz w:val="24"/>
          <w:szCs w:val="24"/>
        </w:rPr>
        <w:t xml:space="preserve"> of 456</w:t>
      </w:r>
      <w:r w:rsidR="00F96747">
        <w:rPr>
          <w:rFonts w:ascii="Arial" w:eastAsia="Times New Roman" w:hAnsi="Arial" w:cs="Arial"/>
          <w:sz w:val="24"/>
          <w:szCs w:val="24"/>
        </w:rPr>
        <w:t>.0</w:t>
      </w:r>
      <w:r w:rsidR="004B45AD">
        <w:rPr>
          <w:rFonts w:ascii="Arial" w:eastAsia="Times New Roman" w:hAnsi="Arial" w:cs="Arial"/>
          <w:sz w:val="24"/>
          <w:szCs w:val="24"/>
        </w:rPr>
        <w:t xml:space="preserve"> and 6.9 per</w:t>
      </w:r>
      <w:del w:id="89" w:author="Nangia, Vinay (ICARDA)" w:date="2015-10-16T22:53:00Z">
        <w:r w:rsidR="004B45AD" w:rsidDel="0062622E">
          <w:rPr>
            <w:rFonts w:ascii="Arial" w:eastAsia="Times New Roman" w:hAnsi="Arial" w:cs="Arial"/>
            <w:sz w:val="24"/>
            <w:szCs w:val="24"/>
          </w:rPr>
          <w:delText xml:space="preserve"> </w:delText>
        </w:r>
      </w:del>
      <w:r w:rsidR="004B45AD">
        <w:rPr>
          <w:rFonts w:ascii="Arial" w:eastAsia="Times New Roman" w:hAnsi="Arial" w:cs="Arial"/>
          <w:sz w:val="24"/>
          <w:szCs w:val="24"/>
        </w:rPr>
        <w:t>cent, respectively</w:t>
      </w:r>
      <w:r w:rsidR="004B45AD">
        <w:rPr>
          <w:rFonts w:ascii="Arial" w:hAnsi="Arial" w:cs="Arial"/>
          <w:sz w:val="24"/>
          <w:szCs w:val="24"/>
        </w:rPr>
        <w:t>.</w:t>
      </w:r>
    </w:p>
    <w:p w:rsidR="00B05044" w:rsidRDefault="00B05044" w:rsidP="00B05044">
      <w:pPr>
        <w:spacing w:before="200" w:after="0" w:line="360" w:lineRule="auto"/>
        <w:ind w:left="851" w:hanging="851"/>
        <w:jc w:val="both"/>
        <w:rPr>
          <w:rFonts w:ascii="Arial" w:hAnsi="Arial" w:cs="Arial"/>
          <w:sz w:val="24"/>
          <w:szCs w:val="24"/>
        </w:rPr>
      </w:pPr>
      <w:r w:rsidRPr="001C5AA7">
        <w:rPr>
          <w:rFonts w:ascii="Arial" w:hAnsi="Arial" w:cs="Arial"/>
          <w:sz w:val="24"/>
          <w:szCs w:val="24"/>
        </w:rPr>
        <w:t>6.</w:t>
      </w:r>
      <w:r w:rsidR="001D5959">
        <w:rPr>
          <w:rFonts w:ascii="Arial" w:hAnsi="Arial" w:cs="Arial"/>
          <w:sz w:val="24"/>
          <w:szCs w:val="24"/>
        </w:rPr>
        <w:t>8</w:t>
      </w:r>
      <w:r w:rsidRPr="001C5AA7">
        <w:rPr>
          <w:rFonts w:ascii="Arial" w:hAnsi="Arial" w:cs="Arial"/>
          <w:sz w:val="24"/>
          <w:szCs w:val="24"/>
        </w:rPr>
        <w:t>.</w:t>
      </w:r>
      <w:r w:rsidR="004B45AD">
        <w:rPr>
          <w:rFonts w:ascii="Arial" w:hAnsi="Arial" w:cs="Arial"/>
          <w:sz w:val="24"/>
          <w:szCs w:val="24"/>
        </w:rPr>
        <w:t>11</w:t>
      </w:r>
      <w:r>
        <w:rPr>
          <w:rFonts w:ascii="Arial" w:hAnsi="Arial" w:cs="Arial"/>
          <w:sz w:val="24"/>
          <w:szCs w:val="24"/>
        </w:rPr>
        <w:tab/>
      </w:r>
      <w:del w:id="90" w:author="Nangia, Vinay (ICARDA)" w:date="2015-10-16T22:53:00Z">
        <w:r w:rsidR="00BE4E17" w:rsidDel="0062622E">
          <w:rPr>
            <w:rFonts w:ascii="Arial" w:hAnsi="Arial" w:cs="Arial"/>
            <w:sz w:val="24"/>
            <w:szCs w:val="24"/>
          </w:rPr>
          <w:delText>V</w:delText>
        </w:r>
        <w:r w:rsidRPr="00E50079" w:rsidDel="0062622E">
          <w:rPr>
            <w:rFonts w:ascii="Arial" w:eastAsia="Times New Roman" w:hAnsi="Arial" w:cs="Arial"/>
            <w:sz w:val="24"/>
            <w:szCs w:val="24"/>
          </w:rPr>
          <w:delText xml:space="preserve">alidated </w:delText>
        </w:r>
      </w:del>
      <w:ins w:id="91" w:author="Nangia, Vinay (ICARDA)" w:date="2015-10-16T22:53:00Z">
        <w:r w:rsidR="0062622E">
          <w:rPr>
            <w:rFonts w:ascii="Arial" w:hAnsi="Arial" w:cs="Arial"/>
            <w:sz w:val="24"/>
            <w:szCs w:val="24"/>
          </w:rPr>
          <w:t>Simulated</w:t>
        </w:r>
        <w:r w:rsidR="0062622E" w:rsidRPr="00E50079">
          <w:rPr>
            <w:rFonts w:ascii="Arial" w:eastAsia="Times New Roman" w:hAnsi="Arial" w:cs="Arial"/>
            <w:sz w:val="24"/>
            <w:szCs w:val="24"/>
          </w:rPr>
          <w:t xml:space="preserve"> </w:t>
        </w:r>
      </w:ins>
      <w:r w:rsidRPr="00E50079">
        <w:rPr>
          <w:rFonts w:ascii="Arial" w:eastAsia="Times New Roman" w:hAnsi="Arial" w:cs="Arial"/>
          <w:sz w:val="24"/>
          <w:szCs w:val="24"/>
        </w:rPr>
        <w:t>N-uptake (61.6 kg ha</w:t>
      </w:r>
      <w:r w:rsidRPr="00E50079">
        <w:rPr>
          <w:rFonts w:ascii="Arial" w:eastAsia="Times New Roman" w:hAnsi="Arial" w:cs="Arial"/>
          <w:sz w:val="24"/>
          <w:szCs w:val="24"/>
          <w:vertAlign w:val="superscript"/>
        </w:rPr>
        <w:t>-1</w:t>
      </w:r>
      <w:r w:rsidRPr="00E50079">
        <w:rPr>
          <w:rFonts w:ascii="Arial" w:eastAsia="Times New Roman" w:hAnsi="Arial" w:cs="Arial"/>
          <w:sz w:val="24"/>
          <w:szCs w:val="24"/>
        </w:rPr>
        <w:t xml:space="preserve">) </w:t>
      </w:r>
      <w:r>
        <w:rPr>
          <w:rFonts w:ascii="Arial" w:eastAsia="Times New Roman" w:hAnsi="Arial" w:cs="Arial"/>
          <w:sz w:val="24"/>
          <w:szCs w:val="24"/>
        </w:rPr>
        <w:t xml:space="preserve">of wheat </w:t>
      </w:r>
      <w:r w:rsidRPr="00E50079">
        <w:rPr>
          <w:rFonts w:ascii="Arial" w:eastAsia="Times New Roman" w:hAnsi="Arial" w:cs="Arial"/>
          <w:sz w:val="24"/>
          <w:szCs w:val="24"/>
        </w:rPr>
        <w:t xml:space="preserve">was </w:t>
      </w:r>
      <w:r w:rsidR="00EC505B">
        <w:rPr>
          <w:rFonts w:ascii="Arial" w:eastAsia="Times New Roman" w:hAnsi="Arial" w:cs="Arial"/>
          <w:sz w:val="24"/>
          <w:szCs w:val="24"/>
        </w:rPr>
        <w:t xml:space="preserve">slightly </w:t>
      </w:r>
      <w:r w:rsidRPr="00E50079">
        <w:rPr>
          <w:rFonts w:ascii="Arial" w:eastAsia="Times New Roman" w:hAnsi="Arial" w:cs="Arial"/>
          <w:sz w:val="24"/>
          <w:szCs w:val="24"/>
        </w:rPr>
        <w:t>lower than observed N-uptake (69.7 kg ha</w:t>
      </w:r>
      <w:r w:rsidRPr="00E50079">
        <w:rPr>
          <w:rFonts w:ascii="Arial" w:eastAsia="Times New Roman" w:hAnsi="Arial" w:cs="Arial"/>
          <w:sz w:val="24"/>
          <w:szCs w:val="24"/>
          <w:vertAlign w:val="superscript"/>
        </w:rPr>
        <w:t>-1</w:t>
      </w:r>
      <w:r w:rsidR="004B45AD">
        <w:rPr>
          <w:rFonts w:ascii="Arial" w:eastAsia="Times New Roman" w:hAnsi="Arial" w:cs="Arial"/>
          <w:sz w:val="24"/>
          <w:szCs w:val="24"/>
        </w:rPr>
        <w:t>)</w:t>
      </w:r>
      <w:r w:rsidRPr="00E50079">
        <w:rPr>
          <w:rFonts w:ascii="Arial" w:eastAsia="Times New Roman" w:hAnsi="Arial" w:cs="Arial"/>
          <w:sz w:val="24"/>
          <w:szCs w:val="24"/>
        </w:rPr>
        <w:t xml:space="preserve"> </w:t>
      </w:r>
      <w:r w:rsidR="004B45AD">
        <w:rPr>
          <w:rFonts w:ascii="Arial" w:eastAsia="Times New Roman" w:hAnsi="Arial" w:cs="Arial"/>
          <w:sz w:val="24"/>
          <w:szCs w:val="24"/>
        </w:rPr>
        <w:t>with</w:t>
      </w:r>
      <w:r w:rsidRPr="00E50079">
        <w:rPr>
          <w:rFonts w:ascii="Arial" w:eastAsia="Times New Roman" w:hAnsi="Arial" w:cs="Arial"/>
          <w:sz w:val="24"/>
          <w:szCs w:val="24"/>
        </w:rPr>
        <w:t xml:space="preserve"> absolute and relative error </w:t>
      </w:r>
      <w:r w:rsidR="00433C36">
        <w:rPr>
          <w:rFonts w:ascii="Arial" w:eastAsia="Times New Roman" w:hAnsi="Arial" w:cs="Arial"/>
          <w:sz w:val="24"/>
          <w:szCs w:val="24"/>
        </w:rPr>
        <w:t>of</w:t>
      </w:r>
      <w:r w:rsidRPr="00E50079">
        <w:rPr>
          <w:rFonts w:ascii="Arial" w:eastAsia="Times New Roman" w:hAnsi="Arial" w:cs="Arial"/>
          <w:sz w:val="24"/>
          <w:szCs w:val="24"/>
        </w:rPr>
        <w:t xml:space="preserve"> 8.1 and 11.6</w:t>
      </w:r>
      <w:r w:rsidR="004B45AD">
        <w:rPr>
          <w:rFonts w:ascii="Arial" w:eastAsia="Times New Roman" w:hAnsi="Arial" w:cs="Arial"/>
          <w:sz w:val="24"/>
          <w:szCs w:val="24"/>
        </w:rPr>
        <w:t xml:space="preserve"> per</w:t>
      </w:r>
      <w:del w:id="92" w:author="Nangia, Vinay (ICARDA)" w:date="2015-10-16T22:54:00Z">
        <w:r w:rsidR="004B45AD" w:rsidDel="0062622E">
          <w:rPr>
            <w:rFonts w:ascii="Arial" w:eastAsia="Times New Roman" w:hAnsi="Arial" w:cs="Arial"/>
            <w:sz w:val="24"/>
            <w:szCs w:val="24"/>
          </w:rPr>
          <w:delText xml:space="preserve"> </w:delText>
        </w:r>
      </w:del>
      <w:r w:rsidR="004B45AD">
        <w:rPr>
          <w:rFonts w:ascii="Arial" w:eastAsia="Times New Roman" w:hAnsi="Arial" w:cs="Arial"/>
          <w:sz w:val="24"/>
          <w:szCs w:val="24"/>
        </w:rPr>
        <w:t>cent, respectively</w:t>
      </w:r>
      <w:r w:rsidRPr="001C5AA7">
        <w:rPr>
          <w:rFonts w:ascii="Arial" w:hAnsi="Arial" w:cs="Arial"/>
          <w:sz w:val="24"/>
          <w:szCs w:val="24"/>
        </w:rPr>
        <w:t>.</w:t>
      </w:r>
    </w:p>
    <w:p w:rsidR="00B05044" w:rsidRDefault="00B05044" w:rsidP="00B05044">
      <w:pPr>
        <w:spacing w:before="200" w:after="0" w:line="360" w:lineRule="auto"/>
        <w:ind w:left="851" w:hanging="851"/>
        <w:jc w:val="both"/>
        <w:rPr>
          <w:rFonts w:ascii="Arial" w:hAnsi="Arial" w:cs="Arial"/>
          <w:sz w:val="24"/>
        </w:rPr>
      </w:pPr>
      <w:r w:rsidRPr="001C5AA7">
        <w:rPr>
          <w:rFonts w:ascii="Arial" w:hAnsi="Arial" w:cs="Arial"/>
          <w:sz w:val="24"/>
          <w:szCs w:val="24"/>
        </w:rPr>
        <w:t>6.</w:t>
      </w:r>
      <w:r w:rsidR="001D5959">
        <w:rPr>
          <w:rFonts w:ascii="Arial" w:hAnsi="Arial" w:cs="Arial"/>
          <w:sz w:val="24"/>
          <w:szCs w:val="24"/>
        </w:rPr>
        <w:t>8</w:t>
      </w:r>
      <w:r w:rsidRPr="001C5AA7">
        <w:rPr>
          <w:rFonts w:ascii="Arial" w:hAnsi="Arial" w:cs="Arial"/>
          <w:sz w:val="24"/>
          <w:szCs w:val="24"/>
        </w:rPr>
        <w:t>.</w:t>
      </w:r>
      <w:r w:rsidR="004B45AD">
        <w:rPr>
          <w:rFonts w:ascii="Arial" w:hAnsi="Arial" w:cs="Arial"/>
          <w:sz w:val="24"/>
          <w:szCs w:val="24"/>
        </w:rPr>
        <w:t>12</w:t>
      </w:r>
      <w:r w:rsidR="00105EC8">
        <w:rPr>
          <w:rFonts w:ascii="Arial" w:hAnsi="Arial" w:cs="Arial"/>
          <w:sz w:val="24"/>
          <w:szCs w:val="24"/>
        </w:rPr>
        <w:tab/>
      </w:r>
      <w:r w:rsidRPr="003B1209">
        <w:rPr>
          <w:rFonts w:ascii="Arial" w:hAnsi="Arial" w:cs="Arial"/>
          <w:sz w:val="24"/>
          <w:szCs w:val="24"/>
        </w:rPr>
        <w:t xml:space="preserve">RMSE </w:t>
      </w:r>
      <w:r w:rsidR="004B45AD">
        <w:rPr>
          <w:rFonts w:ascii="Arial" w:hAnsi="Arial" w:cs="Arial"/>
          <w:sz w:val="24"/>
          <w:szCs w:val="24"/>
        </w:rPr>
        <w:t xml:space="preserve">values </w:t>
      </w:r>
      <w:r w:rsidRPr="003B1209">
        <w:rPr>
          <w:rFonts w:ascii="Arial" w:hAnsi="Arial" w:cs="Arial"/>
          <w:sz w:val="24"/>
          <w:szCs w:val="24"/>
        </w:rPr>
        <w:t xml:space="preserve">of </w:t>
      </w:r>
      <w:r w:rsidR="004B45AD">
        <w:rPr>
          <w:rFonts w:ascii="Arial" w:hAnsi="Arial" w:cs="Arial"/>
          <w:sz w:val="24"/>
          <w:szCs w:val="24"/>
        </w:rPr>
        <w:t xml:space="preserve">soil </w:t>
      </w:r>
      <w:r w:rsidRPr="003B1209">
        <w:rPr>
          <w:rFonts w:ascii="Arial" w:hAnsi="Arial" w:cs="Arial"/>
          <w:sz w:val="24"/>
          <w:szCs w:val="24"/>
        </w:rPr>
        <w:t xml:space="preserve">moisture content </w:t>
      </w:r>
      <w:r w:rsidR="004B45AD">
        <w:rPr>
          <w:rFonts w:ascii="Arial" w:hAnsi="Arial" w:cs="Arial"/>
          <w:sz w:val="24"/>
          <w:szCs w:val="24"/>
        </w:rPr>
        <w:t>for</w:t>
      </w:r>
      <w:r>
        <w:rPr>
          <w:rFonts w:ascii="Arial" w:hAnsi="Arial" w:cs="Arial"/>
          <w:sz w:val="24"/>
          <w:szCs w:val="24"/>
        </w:rPr>
        <w:t xml:space="preserve"> wheat ranged from 0.0069 to 0.0234</w:t>
      </w:r>
      <w:r w:rsidRPr="003B1209">
        <w:rPr>
          <w:rFonts w:ascii="Arial" w:hAnsi="Arial" w:cs="Arial"/>
          <w:sz w:val="24"/>
          <w:szCs w:val="24"/>
        </w:rPr>
        <w:t>.</w:t>
      </w:r>
      <w:r w:rsidR="00105EC8">
        <w:rPr>
          <w:rFonts w:ascii="Arial" w:hAnsi="Arial" w:cs="Arial"/>
          <w:sz w:val="24"/>
          <w:szCs w:val="24"/>
        </w:rPr>
        <w:t xml:space="preserve"> </w:t>
      </w:r>
      <w:del w:id="93" w:author="Nangia, Vinay (ICARDA)" w:date="2015-10-16T22:54:00Z">
        <w:r w:rsidDel="0062622E">
          <w:rPr>
            <w:rFonts w:ascii="Arial" w:hAnsi="Arial" w:cs="Arial"/>
            <w:sz w:val="24"/>
            <w:szCs w:val="24"/>
          </w:rPr>
          <w:delText>V</w:delText>
        </w:r>
        <w:r w:rsidRPr="0042063C" w:rsidDel="0062622E">
          <w:rPr>
            <w:rFonts w:ascii="Arial" w:hAnsi="Arial" w:cs="Arial"/>
            <w:sz w:val="24"/>
            <w:szCs w:val="24"/>
          </w:rPr>
          <w:delText>alidated</w:delText>
        </w:r>
        <w:r w:rsidRPr="003B1209" w:rsidDel="0062622E">
          <w:rPr>
            <w:rFonts w:ascii="Arial" w:hAnsi="Arial" w:cs="Arial"/>
            <w:sz w:val="24"/>
          </w:rPr>
          <w:delText xml:space="preserve"> </w:delText>
        </w:r>
      </w:del>
      <w:ins w:id="94" w:author="Nangia, Vinay (ICARDA)" w:date="2015-10-16T22:54:00Z">
        <w:r w:rsidR="0062622E">
          <w:rPr>
            <w:rFonts w:ascii="Arial" w:hAnsi="Arial" w:cs="Arial"/>
            <w:sz w:val="24"/>
            <w:szCs w:val="24"/>
          </w:rPr>
          <w:t>Simulated</w:t>
        </w:r>
        <w:r w:rsidR="0062622E" w:rsidRPr="003B1209">
          <w:rPr>
            <w:rFonts w:ascii="Arial" w:hAnsi="Arial" w:cs="Arial"/>
            <w:sz w:val="24"/>
          </w:rPr>
          <w:t xml:space="preserve"> </w:t>
        </w:r>
      </w:ins>
      <w:r w:rsidRPr="003B1209">
        <w:rPr>
          <w:rFonts w:ascii="Arial" w:hAnsi="Arial" w:cs="Arial"/>
          <w:sz w:val="24"/>
        </w:rPr>
        <w:t xml:space="preserve">value of </w:t>
      </w:r>
      <w:r w:rsidR="00105EC8">
        <w:rPr>
          <w:rFonts w:ascii="Arial" w:hAnsi="Arial" w:cs="Arial"/>
          <w:sz w:val="24"/>
        </w:rPr>
        <w:t xml:space="preserve">soil </w:t>
      </w:r>
      <w:r w:rsidRPr="003B1209">
        <w:rPr>
          <w:rFonts w:ascii="Arial" w:hAnsi="Arial" w:cs="Arial"/>
          <w:sz w:val="24"/>
        </w:rPr>
        <w:t xml:space="preserve">moisture content </w:t>
      </w:r>
      <w:r w:rsidR="00105EC8">
        <w:rPr>
          <w:rFonts w:ascii="Arial" w:hAnsi="Arial" w:cs="Arial"/>
          <w:sz w:val="24"/>
        </w:rPr>
        <w:t>matched</w:t>
      </w:r>
      <w:r w:rsidRPr="003B1209">
        <w:rPr>
          <w:rFonts w:ascii="Arial" w:hAnsi="Arial" w:cs="Arial"/>
          <w:sz w:val="24"/>
        </w:rPr>
        <w:t xml:space="preserve"> well with observed values in </w:t>
      </w:r>
      <w:r w:rsidR="00105EC8">
        <w:rPr>
          <w:rFonts w:ascii="Arial" w:hAnsi="Arial" w:cs="Arial"/>
          <w:sz w:val="24"/>
        </w:rPr>
        <w:t xml:space="preserve">most of </w:t>
      </w:r>
      <w:r w:rsidRPr="003B1209">
        <w:rPr>
          <w:rFonts w:ascii="Arial" w:hAnsi="Arial" w:cs="Arial"/>
          <w:sz w:val="24"/>
        </w:rPr>
        <w:t>the layers</w:t>
      </w:r>
      <w:r w:rsidR="00105EC8">
        <w:rPr>
          <w:rFonts w:ascii="Arial" w:hAnsi="Arial" w:cs="Arial"/>
          <w:sz w:val="24"/>
        </w:rPr>
        <w:t xml:space="preserve"> up to 100 cm </w:t>
      </w:r>
      <w:r w:rsidR="004B45AD">
        <w:rPr>
          <w:rFonts w:ascii="Arial" w:hAnsi="Arial" w:cs="Arial"/>
          <w:sz w:val="24"/>
        </w:rPr>
        <w:t>with</w:t>
      </w:r>
      <w:r w:rsidR="00105EC8">
        <w:rPr>
          <w:rFonts w:ascii="Arial" w:hAnsi="Arial" w:cs="Arial"/>
          <w:sz w:val="24"/>
        </w:rPr>
        <w:t xml:space="preserve"> index of agreement </w:t>
      </w:r>
      <w:r w:rsidR="00524CF7">
        <w:rPr>
          <w:rFonts w:ascii="Arial" w:hAnsi="Arial" w:cs="Arial"/>
          <w:sz w:val="24"/>
        </w:rPr>
        <w:t>of</w:t>
      </w:r>
      <w:r w:rsidR="00105EC8">
        <w:rPr>
          <w:rFonts w:ascii="Arial" w:hAnsi="Arial" w:cs="Arial"/>
          <w:sz w:val="24"/>
        </w:rPr>
        <w:t xml:space="preserve"> 0.96</w:t>
      </w:r>
      <w:r w:rsidRPr="003B1209">
        <w:rPr>
          <w:rFonts w:ascii="Arial" w:hAnsi="Arial" w:cs="Arial"/>
          <w:sz w:val="24"/>
        </w:rPr>
        <w:t xml:space="preserve"> </w:t>
      </w:r>
      <w:r w:rsidR="00524CF7">
        <w:rPr>
          <w:rFonts w:ascii="Arial" w:hAnsi="Arial" w:cs="Arial"/>
          <w:sz w:val="24"/>
        </w:rPr>
        <w:t>for</w:t>
      </w:r>
      <w:r w:rsidRPr="003B1209">
        <w:rPr>
          <w:rFonts w:ascii="Arial" w:hAnsi="Arial" w:cs="Arial"/>
          <w:sz w:val="24"/>
        </w:rPr>
        <w:t xml:space="preserve"> soil </w:t>
      </w:r>
      <w:r w:rsidR="00105EC8">
        <w:rPr>
          <w:rFonts w:ascii="Arial" w:hAnsi="Arial" w:cs="Arial"/>
          <w:sz w:val="24"/>
        </w:rPr>
        <w:t>depth</w:t>
      </w:r>
      <w:r>
        <w:rPr>
          <w:rFonts w:ascii="Arial" w:hAnsi="Arial" w:cs="Arial"/>
          <w:sz w:val="24"/>
        </w:rPr>
        <w:t xml:space="preserve"> of 0-100 cm. </w:t>
      </w:r>
    </w:p>
    <w:p w:rsidR="001D5959" w:rsidRPr="000A3AAE" w:rsidRDefault="001D5959" w:rsidP="00B05044">
      <w:pPr>
        <w:spacing w:before="200" w:after="0" w:line="360" w:lineRule="auto"/>
        <w:ind w:left="851" w:hanging="851"/>
        <w:jc w:val="both"/>
        <w:rPr>
          <w:rFonts w:ascii="Arial" w:hAnsi="Arial" w:cs="Arial"/>
          <w:sz w:val="24"/>
          <w:szCs w:val="24"/>
        </w:rPr>
      </w:pPr>
      <w:r>
        <w:rPr>
          <w:rFonts w:ascii="Arial" w:hAnsi="Arial" w:cs="Arial"/>
          <w:sz w:val="24"/>
        </w:rPr>
        <w:t>6.8.</w:t>
      </w:r>
      <w:r w:rsidR="000F1370">
        <w:rPr>
          <w:rFonts w:ascii="Arial" w:hAnsi="Arial" w:cs="Arial"/>
          <w:sz w:val="24"/>
        </w:rPr>
        <w:t>13</w:t>
      </w:r>
      <w:r>
        <w:rPr>
          <w:rFonts w:ascii="Arial" w:hAnsi="Arial" w:cs="Arial"/>
          <w:sz w:val="24"/>
        </w:rPr>
        <w:tab/>
      </w:r>
      <w:del w:id="95" w:author="Nangia, Vinay (ICARDA)" w:date="2015-10-16T22:54:00Z">
        <w:r w:rsidR="000A3AAE" w:rsidDel="0062622E">
          <w:rPr>
            <w:rFonts w:ascii="Arial" w:hAnsi="Arial" w:cs="Arial"/>
            <w:sz w:val="24"/>
            <w:szCs w:val="24"/>
          </w:rPr>
          <w:delText>V</w:delText>
        </w:r>
        <w:r w:rsidR="000A3AAE" w:rsidRPr="000A3AAE" w:rsidDel="0062622E">
          <w:rPr>
            <w:rFonts w:ascii="Arial" w:eastAsia="Times New Roman" w:hAnsi="Arial" w:cs="Arial"/>
            <w:sz w:val="24"/>
            <w:szCs w:val="24"/>
          </w:rPr>
          <w:delText xml:space="preserve">alidated </w:delText>
        </w:r>
      </w:del>
      <w:ins w:id="96" w:author="Nangia, Vinay (ICARDA)" w:date="2015-10-16T22:54:00Z">
        <w:r w:rsidR="0062622E">
          <w:rPr>
            <w:rFonts w:ascii="Arial" w:hAnsi="Arial" w:cs="Arial"/>
            <w:sz w:val="24"/>
            <w:szCs w:val="24"/>
          </w:rPr>
          <w:t>Simulated</w:t>
        </w:r>
        <w:r w:rsidR="0062622E" w:rsidRPr="000A3AAE">
          <w:rPr>
            <w:rFonts w:ascii="Arial" w:eastAsia="Times New Roman" w:hAnsi="Arial" w:cs="Arial"/>
            <w:sz w:val="24"/>
            <w:szCs w:val="24"/>
          </w:rPr>
          <w:t xml:space="preserve"> </w:t>
        </w:r>
      </w:ins>
      <w:r w:rsidR="00B35730">
        <w:rPr>
          <w:rFonts w:ascii="Arial" w:eastAsia="Times New Roman" w:hAnsi="Arial" w:cs="Arial"/>
          <w:sz w:val="24"/>
          <w:szCs w:val="24"/>
        </w:rPr>
        <w:t xml:space="preserve">values of </w:t>
      </w:r>
      <w:r w:rsidR="000A3AAE" w:rsidRPr="000A3AAE">
        <w:rPr>
          <w:rFonts w:ascii="Arial" w:eastAsia="Times New Roman" w:hAnsi="Arial" w:cs="Arial"/>
          <w:sz w:val="24"/>
          <w:szCs w:val="24"/>
        </w:rPr>
        <w:t xml:space="preserve">GAI </w:t>
      </w:r>
      <w:r w:rsidR="00B35730">
        <w:rPr>
          <w:rFonts w:ascii="Arial" w:hAnsi="Arial" w:cs="Arial"/>
          <w:sz w:val="24"/>
          <w:szCs w:val="24"/>
        </w:rPr>
        <w:t>for</w:t>
      </w:r>
      <w:r w:rsidR="000A3AAE">
        <w:rPr>
          <w:rFonts w:ascii="Arial" w:hAnsi="Arial" w:cs="Arial"/>
          <w:sz w:val="24"/>
          <w:szCs w:val="24"/>
        </w:rPr>
        <w:t xml:space="preserve"> mustard </w:t>
      </w:r>
      <w:r w:rsidR="000A3AAE" w:rsidRPr="000A3AAE">
        <w:rPr>
          <w:rFonts w:ascii="Arial" w:eastAsia="Times New Roman" w:hAnsi="Arial" w:cs="Arial"/>
          <w:sz w:val="24"/>
          <w:szCs w:val="24"/>
        </w:rPr>
        <w:t xml:space="preserve">at different growth stages </w:t>
      </w:r>
      <w:r w:rsidR="00B35730">
        <w:rPr>
          <w:rFonts w:ascii="Arial" w:eastAsia="Times New Roman" w:hAnsi="Arial" w:cs="Arial"/>
          <w:sz w:val="24"/>
          <w:szCs w:val="24"/>
        </w:rPr>
        <w:t>were</w:t>
      </w:r>
      <w:r w:rsidR="000A3AAE" w:rsidRPr="000A3AAE">
        <w:rPr>
          <w:rFonts w:ascii="Arial" w:eastAsia="Times New Roman" w:hAnsi="Arial" w:cs="Arial"/>
          <w:sz w:val="24"/>
          <w:szCs w:val="24"/>
        </w:rPr>
        <w:t xml:space="preserve"> in poor agreement with observed GAI (RMSE of 0.291</w:t>
      </w:r>
      <w:r w:rsidR="00EC505B">
        <w:rPr>
          <w:rFonts w:ascii="Arial" w:eastAsia="Times New Roman" w:hAnsi="Arial" w:cs="Arial"/>
          <w:sz w:val="24"/>
          <w:szCs w:val="24"/>
        </w:rPr>
        <w:t>0</w:t>
      </w:r>
      <w:r w:rsidR="000A3AAE" w:rsidRPr="000A3AAE">
        <w:rPr>
          <w:rFonts w:ascii="Arial" w:eastAsia="Times New Roman" w:hAnsi="Arial" w:cs="Arial"/>
          <w:sz w:val="24"/>
          <w:szCs w:val="24"/>
        </w:rPr>
        <w:t>)</w:t>
      </w:r>
    </w:p>
    <w:p w:rsidR="00B05044" w:rsidRDefault="00B05044" w:rsidP="00B05044">
      <w:pPr>
        <w:spacing w:before="200" w:after="0" w:line="360" w:lineRule="auto"/>
        <w:ind w:left="851" w:hanging="851"/>
        <w:jc w:val="both"/>
        <w:rPr>
          <w:rFonts w:ascii="Arial" w:hAnsi="Arial" w:cs="Arial"/>
          <w:sz w:val="24"/>
          <w:szCs w:val="24"/>
        </w:rPr>
      </w:pPr>
      <w:r w:rsidRPr="001C5AA7">
        <w:rPr>
          <w:rFonts w:ascii="Arial" w:hAnsi="Arial" w:cs="Arial"/>
          <w:sz w:val="24"/>
          <w:szCs w:val="24"/>
        </w:rPr>
        <w:t>6.</w:t>
      </w:r>
      <w:r w:rsidR="001D5959">
        <w:rPr>
          <w:rFonts w:ascii="Arial" w:hAnsi="Arial" w:cs="Arial"/>
          <w:sz w:val="24"/>
          <w:szCs w:val="24"/>
        </w:rPr>
        <w:t>8</w:t>
      </w:r>
      <w:r>
        <w:rPr>
          <w:rFonts w:ascii="Arial" w:hAnsi="Arial" w:cs="Arial"/>
          <w:sz w:val="24"/>
          <w:szCs w:val="24"/>
        </w:rPr>
        <w:t>.</w:t>
      </w:r>
      <w:r w:rsidR="001D5959">
        <w:rPr>
          <w:rFonts w:ascii="Arial" w:hAnsi="Arial" w:cs="Arial"/>
          <w:sz w:val="24"/>
          <w:szCs w:val="24"/>
        </w:rPr>
        <w:t>1</w:t>
      </w:r>
      <w:r w:rsidR="000F1370">
        <w:rPr>
          <w:rFonts w:ascii="Arial" w:hAnsi="Arial" w:cs="Arial"/>
          <w:sz w:val="24"/>
          <w:szCs w:val="24"/>
        </w:rPr>
        <w:t>4</w:t>
      </w:r>
      <w:r>
        <w:rPr>
          <w:rFonts w:ascii="Arial" w:hAnsi="Arial" w:cs="Arial"/>
          <w:sz w:val="24"/>
          <w:szCs w:val="24"/>
        </w:rPr>
        <w:tab/>
      </w:r>
      <w:ins w:id="97" w:author="Nangia, Vinay (ICARDA)" w:date="2015-10-16T22:54:00Z">
        <w:r w:rsidR="0062622E">
          <w:rPr>
            <w:rFonts w:ascii="Arial" w:hAnsi="Arial" w:cs="Arial"/>
            <w:sz w:val="24"/>
            <w:szCs w:val="24"/>
          </w:rPr>
          <w:t>Simulated</w:t>
        </w:r>
      </w:ins>
      <w:del w:id="98" w:author="Nangia, Vinay (ICARDA)" w:date="2015-10-16T22:54:00Z">
        <w:r w:rsidDel="0062622E">
          <w:rPr>
            <w:rFonts w:ascii="Arial" w:hAnsi="Arial" w:cs="Arial"/>
            <w:sz w:val="24"/>
            <w:szCs w:val="24"/>
          </w:rPr>
          <w:delText>V</w:delText>
        </w:r>
        <w:r w:rsidRPr="0042063C" w:rsidDel="0062622E">
          <w:rPr>
            <w:rFonts w:ascii="Arial" w:hAnsi="Arial" w:cs="Arial"/>
            <w:sz w:val="24"/>
            <w:szCs w:val="24"/>
          </w:rPr>
          <w:delText>alidated</w:delText>
        </w:r>
      </w:del>
      <w:r w:rsidR="00626D1B">
        <w:rPr>
          <w:rFonts w:ascii="Arial" w:hAnsi="Arial" w:cs="Arial"/>
          <w:sz w:val="24"/>
          <w:szCs w:val="24"/>
        </w:rPr>
        <w:t xml:space="preserve"> </w:t>
      </w:r>
      <w:r w:rsidR="00626D1B">
        <w:rPr>
          <w:rFonts w:ascii="Arial" w:eastAsia="Times New Roman" w:hAnsi="Arial" w:cs="Arial"/>
          <w:sz w:val="24"/>
          <w:szCs w:val="24"/>
        </w:rPr>
        <w:t>seed</w:t>
      </w:r>
      <w:r w:rsidRPr="00E160F0">
        <w:rPr>
          <w:rFonts w:ascii="Arial" w:eastAsia="Times New Roman" w:hAnsi="Arial" w:cs="Arial"/>
          <w:sz w:val="24"/>
          <w:szCs w:val="24"/>
        </w:rPr>
        <w:t xml:space="preserve"> yield (1534 kg ha</w:t>
      </w:r>
      <w:r w:rsidRPr="00E160F0">
        <w:rPr>
          <w:rFonts w:ascii="Arial" w:eastAsia="Times New Roman" w:hAnsi="Arial" w:cs="Arial"/>
          <w:sz w:val="24"/>
          <w:szCs w:val="24"/>
          <w:vertAlign w:val="superscript"/>
        </w:rPr>
        <w:t>-1</w:t>
      </w:r>
      <w:r w:rsidRPr="00E160F0">
        <w:rPr>
          <w:rFonts w:ascii="Arial" w:eastAsia="Times New Roman" w:hAnsi="Arial" w:cs="Arial"/>
          <w:sz w:val="24"/>
          <w:szCs w:val="24"/>
        </w:rPr>
        <w:t xml:space="preserve">) of mustard </w:t>
      </w:r>
      <w:r w:rsidR="00B35730">
        <w:rPr>
          <w:rFonts w:ascii="Arial" w:eastAsia="Times New Roman" w:hAnsi="Arial" w:cs="Arial"/>
          <w:sz w:val="24"/>
          <w:szCs w:val="24"/>
        </w:rPr>
        <w:t>was in good agreement</w:t>
      </w:r>
      <w:r w:rsidRPr="00E160F0">
        <w:rPr>
          <w:rFonts w:ascii="Arial" w:eastAsia="Times New Roman" w:hAnsi="Arial" w:cs="Arial"/>
          <w:sz w:val="24"/>
          <w:szCs w:val="24"/>
        </w:rPr>
        <w:t xml:space="preserve"> to the observed</w:t>
      </w:r>
      <w:r>
        <w:rPr>
          <w:rFonts w:ascii="Arial" w:eastAsia="Times New Roman" w:hAnsi="Arial" w:cs="Arial"/>
          <w:sz w:val="24"/>
          <w:szCs w:val="24"/>
        </w:rPr>
        <w:t xml:space="preserve"> </w:t>
      </w:r>
      <w:r w:rsidRPr="00E160F0">
        <w:rPr>
          <w:rFonts w:ascii="Arial" w:eastAsia="Times New Roman" w:hAnsi="Arial" w:cs="Arial"/>
          <w:sz w:val="24"/>
          <w:szCs w:val="24"/>
        </w:rPr>
        <w:t>yield of 1692 kg ha</w:t>
      </w:r>
      <w:r w:rsidRPr="00E160F0">
        <w:rPr>
          <w:rFonts w:ascii="Arial" w:eastAsia="Times New Roman" w:hAnsi="Arial" w:cs="Arial"/>
          <w:sz w:val="24"/>
          <w:szCs w:val="24"/>
          <w:vertAlign w:val="superscript"/>
        </w:rPr>
        <w:t>-1</w:t>
      </w:r>
      <w:r w:rsidRPr="00E160F0">
        <w:rPr>
          <w:rFonts w:ascii="Arial" w:eastAsia="Times New Roman" w:hAnsi="Arial" w:cs="Arial"/>
          <w:sz w:val="24"/>
          <w:szCs w:val="24"/>
        </w:rPr>
        <w:t xml:space="preserve"> with relative error</w:t>
      </w:r>
      <w:r w:rsidR="00EC505B">
        <w:rPr>
          <w:rFonts w:ascii="Arial" w:eastAsia="Times New Roman" w:hAnsi="Arial" w:cs="Arial"/>
          <w:sz w:val="24"/>
          <w:szCs w:val="24"/>
        </w:rPr>
        <w:t>s</w:t>
      </w:r>
      <w:r w:rsidRPr="00E160F0">
        <w:rPr>
          <w:rFonts w:ascii="Arial" w:eastAsia="Times New Roman" w:hAnsi="Arial" w:cs="Arial"/>
          <w:sz w:val="24"/>
          <w:szCs w:val="24"/>
        </w:rPr>
        <w:t xml:space="preserve"> of 9.3</w:t>
      </w:r>
      <w:r w:rsidR="00B35730">
        <w:rPr>
          <w:rFonts w:ascii="Arial" w:eastAsia="Times New Roman" w:hAnsi="Arial" w:cs="Arial"/>
          <w:sz w:val="24"/>
          <w:szCs w:val="24"/>
        </w:rPr>
        <w:t xml:space="preserve"> per cent, respectively</w:t>
      </w:r>
      <w:r w:rsidRPr="00E160F0">
        <w:rPr>
          <w:rFonts w:ascii="Arial" w:eastAsia="Times New Roman" w:hAnsi="Arial" w:cs="Arial"/>
          <w:sz w:val="24"/>
          <w:szCs w:val="24"/>
        </w:rPr>
        <w:t>.</w:t>
      </w:r>
      <w:r w:rsidR="00B35730">
        <w:rPr>
          <w:rFonts w:ascii="Arial" w:eastAsia="Times New Roman" w:hAnsi="Arial" w:cs="Arial"/>
          <w:sz w:val="24"/>
          <w:szCs w:val="24"/>
        </w:rPr>
        <w:t xml:space="preserve"> Similarly, the o</w:t>
      </w:r>
      <w:r w:rsidR="00B35730" w:rsidRPr="00E160F0">
        <w:rPr>
          <w:rFonts w:ascii="Arial" w:eastAsia="Times New Roman" w:hAnsi="Arial" w:cs="Arial"/>
          <w:sz w:val="24"/>
          <w:szCs w:val="24"/>
        </w:rPr>
        <w:t xml:space="preserve">bserved </w:t>
      </w:r>
      <w:r w:rsidR="00EC505B">
        <w:rPr>
          <w:rFonts w:ascii="Arial" w:eastAsia="Times New Roman" w:hAnsi="Arial" w:cs="Arial"/>
          <w:sz w:val="24"/>
          <w:szCs w:val="24"/>
        </w:rPr>
        <w:t>AGB</w:t>
      </w:r>
      <w:r w:rsidR="00B35730" w:rsidRPr="00E160F0">
        <w:rPr>
          <w:rFonts w:ascii="Arial" w:eastAsia="Times New Roman" w:hAnsi="Arial" w:cs="Arial"/>
          <w:sz w:val="24"/>
          <w:szCs w:val="24"/>
        </w:rPr>
        <w:t xml:space="preserve"> (4996 kg ha</w:t>
      </w:r>
      <w:r w:rsidR="00B35730" w:rsidRPr="00E160F0">
        <w:rPr>
          <w:rFonts w:ascii="Arial" w:eastAsia="Times New Roman" w:hAnsi="Arial" w:cs="Arial"/>
          <w:sz w:val="24"/>
          <w:szCs w:val="24"/>
          <w:vertAlign w:val="superscript"/>
        </w:rPr>
        <w:t>-1</w:t>
      </w:r>
      <w:r w:rsidR="00B35730" w:rsidRPr="00E160F0">
        <w:rPr>
          <w:rFonts w:ascii="Arial" w:eastAsia="Times New Roman" w:hAnsi="Arial" w:cs="Arial"/>
          <w:sz w:val="24"/>
          <w:szCs w:val="24"/>
        </w:rPr>
        <w:t xml:space="preserve">) was </w:t>
      </w:r>
      <w:r w:rsidR="00086436">
        <w:rPr>
          <w:rFonts w:ascii="Arial" w:eastAsia="Times New Roman" w:hAnsi="Arial" w:cs="Arial"/>
          <w:sz w:val="24"/>
          <w:szCs w:val="24"/>
        </w:rPr>
        <w:t xml:space="preserve">slightly </w:t>
      </w:r>
      <w:r w:rsidR="00B35730" w:rsidRPr="00E160F0">
        <w:rPr>
          <w:rFonts w:ascii="Arial" w:eastAsia="Times New Roman" w:hAnsi="Arial" w:cs="Arial"/>
          <w:sz w:val="24"/>
          <w:szCs w:val="24"/>
        </w:rPr>
        <w:t xml:space="preserve">higher than </w:t>
      </w:r>
      <w:ins w:id="99" w:author="Nangia, Vinay (ICARDA)" w:date="2015-10-16T22:54:00Z">
        <w:r w:rsidR="00877776">
          <w:rPr>
            <w:rFonts w:ascii="Arial" w:eastAsia="Times New Roman" w:hAnsi="Arial" w:cs="Arial"/>
            <w:sz w:val="24"/>
            <w:szCs w:val="24"/>
          </w:rPr>
          <w:t>s</w:t>
        </w:r>
        <w:r w:rsidR="00877776">
          <w:rPr>
            <w:rFonts w:ascii="Arial" w:hAnsi="Arial" w:cs="Arial"/>
            <w:sz w:val="24"/>
            <w:szCs w:val="24"/>
          </w:rPr>
          <w:t>imulated</w:t>
        </w:r>
      </w:ins>
      <w:del w:id="100" w:author="Nangia, Vinay (ICARDA)" w:date="2015-10-16T22:54:00Z">
        <w:r w:rsidR="00B35730" w:rsidRPr="00E160F0" w:rsidDel="00877776">
          <w:rPr>
            <w:rFonts w:ascii="Arial" w:eastAsia="Times New Roman" w:hAnsi="Arial" w:cs="Arial"/>
            <w:sz w:val="24"/>
            <w:szCs w:val="24"/>
          </w:rPr>
          <w:delText>validated</w:delText>
        </w:r>
      </w:del>
      <w:r w:rsidR="00B35730" w:rsidRPr="00E160F0">
        <w:rPr>
          <w:rFonts w:ascii="Arial" w:eastAsia="Times New Roman" w:hAnsi="Arial" w:cs="Arial"/>
          <w:sz w:val="24"/>
          <w:szCs w:val="24"/>
        </w:rPr>
        <w:t xml:space="preserve"> </w:t>
      </w:r>
      <w:r w:rsidR="00EC505B">
        <w:rPr>
          <w:rFonts w:ascii="Arial" w:eastAsia="Times New Roman" w:hAnsi="Arial" w:cs="Arial"/>
          <w:sz w:val="24"/>
          <w:szCs w:val="24"/>
        </w:rPr>
        <w:t>AGB</w:t>
      </w:r>
      <w:r w:rsidR="00B35730" w:rsidRPr="00E160F0">
        <w:rPr>
          <w:rFonts w:ascii="Arial" w:eastAsia="Times New Roman" w:hAnsi="Arial" w:cs="Arial"/>
          <w:sz w:val="24"/>
          <w:szCs w:val="24"/>
        </w:rPr>
        <w:t xml:space="preserve"> (4653 kg ha</w:t>
      </w:r>
      <w:r w:rsidR="00B35730" w:rsidRPr="00E160F0">
        <w:rPr>
          <w:rFonts w:ascii="Arial" w:eastAsia="Times New Roman" w:hAnsi="Arial" w:cs="Arial"/>
          <w:sz w:val="24"/>
          <w:szCs w:val="24"/>
          <w:vertAlign w:val="superscript"/>
        </w:rPr>
        <w:t>-1</w:t>
      </w:r>
      <w:r w:rsidR="00B35730">
        <w:rPr>
          <w:rFonts w:ascii="Arial" w:eastAsia="Times New Roman" w:hAnsi="Arial" w:cs="Arial"/>
          <w:sz w:val="24"/>
          <w:szCs w:val="24"/>
        </w:rPr>
        <w:t xml:space="preserve">) with </w:t>
      </w:r>
      <w:r w:rsidR="00B35730" w:rsidRPr="00E160F0">
        <w:rPr>
          <w:rFonts w:ascii="Arial" w:eastAsia="Times New Roman" w:hAnsi="Arial" w:cs="Arial"/>
          <w:sz w:val="24"/>
          <w:szCs w:val="24"/>
        </w:rPr>
        <w:t>absolute and relative error</w:t>
      </w:r>
      <w:r w:rsidR="00EC505B">
        <w:rPr>
          <w:rFonts w:ascii="Arial" w:eastAsia="Times New Roman" w:hAnsi="Arial" w:cs="Arial"/>
          <w:sz w:val="24"/>
          <w:szCs w:val="24"/>
        </w:rPr>
        <w:t>s</w:t>
      </w:r>
      <w:r w:rsidR="00B35730" w:rsidRPr="00E160F0">
        <w:rPr>
          <w:rFonts w:ascii="Arial" w:eastAsia="Times New Roman" w:hAnsi="Arial" w:cs="Arial"/>
          <w:sz w:val="24"/>
          <w:szCs w:val="24"/>
        </w:rPr>
        <w:t xml:space="preserve"> </w:t>
      </w:r>
      <w:r w:rsidR="00B35730">
        <w:rPr>
          <w:rFonts w:ascii="Arial" w:eastAsia="Times New Roman" w:hAnsi="Arial" w:cs="Arial"/>
          <w:sz w:val="24"/>
          <w:szCs w:val="24"/>
        </w:rPr>
        <w:t>of</w:t>
      </w:r>
      <w:r w:rsidR="00B35730" w:rsidRPr="00E160F0">
        <w:rPr>
          <w:rFonts w:ascii="Arial" w:eastAsia="Times New Roman" w:hAnsi="Arial" w:cs="Arial"/>
          <w:sz w:val="24"/>
          <w:szCs w:val="24"/>
        </w:rPr>
        <w:t xml:space="preserve"> 343</w:t>
      </w:r>
      <w:r w:rsidR="00EC505B">
        <w:rPr>
          <w:rFonts w:ascii="Arial" w:eastAsia="Times New Roman" w:hAnsi="Arial" w:cs="Arial"/>
          <w:sz w:val="24"/>
          <w:szCs w:val="24"/>
        </w:rPr>
        <w:t>.0</w:t>
      </w:r>
      <w:r w:rsidR="00B35730" w:rsidRPr="00E160F0">
        <w:rPr>
          <w:rFonts w:ascii="Arial" w:eastAsia="Times New Roman" w:hAnsi="Arial" w:cs="Arial"/>
          <w:sz w:val="24"/>
          <w:szCs w:val="24"/>
        </w:rPr>
        <w:t xml:space="preserve"> and 6.9</w:t>
      </w:r>
      <w:r w:rsidR="00B35730">
        <w:rPr>
          <w:rFonts w:ascii="Arial" w:eastAsia="Times New Roman" w:hAnsi="Arial" w:cs="Arial"/>
          <w:sz w:val="24"/>
          <w:szCs w:val="24"/>
        </w:rPr>
        <w:t xml:space="preserve"> per</w:t>
      </w:r>
      <w:del w:id="101" w:author="Nangia, Vinay (ICARDA)" w:date="2015-10-16T22:54:00Z">
        <w:r w:rsidR="00B35730" w:rsidDel="00877776">
          <w:rPr>
            <w:rFonts w:ascii="Arial" w:eastAsia="Times New Roman" w:hAnsi="Arial" w:cs="Arial"/>
            <w:sz w:val="24"/>
            <w:szCs w:val="24"/>
          </w:rPr>
          <w:delText xml:space="preserve"> </w:delText>
        </w:r>
      </w:del>
      <w:r w:rsidR="00B35730">
        <w:rPr>
          <w:rFonts w:ascii="Arial" w:eastAsia="Times New Roman" w:hAnsi="Arial" w:cs="Arial"/>
          <w:sz w:val="24"/>
          <w:szCs w:val="24"/>
        </w:rPr>
        <w:t>cent, respectively</w:t>
      </w:r>
      <w:r w:rsidR="00B35730">
        <w:rPr>
          <w:rFonts w:ascii="Arial" w:hAnsi="Arial" w:cs="Arial"/>
          <w:sz w:val="24"/>
          <w:szCs w:val="24"/>
        </w:rPr>
        <w:t>.</w:t>
      </w:r>
    </w:p>
    <w:p w:rsidR="00B05044" w:rsidRDefault="00B05044" w:rsidP="00B05044">
      <w:pPr>
        <w:spacing w:before="200" w:after="0" w:line="360" w:lineRule="auto"/>
        <w:ind w:left="851" w:hanging="851"/>
        <w:jc w:val="both"/>
        <w:rPr>
          <w:rFonts w:ascii="Arial" w:hAnsi="Arial" w:cs="Arial"/>
          <w:sz w:val="24"/>
          <w:szCs w:val="24"/>
        </w:rPr>
      </w:pPr>
      <w:r>
        <w:rPr>
          <w:rFonts w:ascii="Arial" w:hAnsi="Arial" w:cs="Arial"/>
          <w:sz w:val="24"/>
          <w:szCs w:val="24"/>
        </w:rPr>
        <w:t>6.</w:t>
      </w:r>
      <w:r w:rsidR="001D5959">
        <w:rPr>
          <w:rFonts w:ascii="Arial" w:hAnsi="Arial" w:cs="Arial"/>
          <w:sz w:val="24"/>
          <w:szCs w:val="24"/>
        </w:rPr>
        <w:t>8</w:t>
      </w:r>
      <w:r>
        <w:rPr>
          <w:rFonts w:ascii="Arial" w:hAnsi="Arial" w:cs="Arial"/>
          <w:sz w:val="24"/>
          <w:szCs w:val="24"/>
        </w:rPr>
        <w:t>.1</w:t>
      </w:r>
      <w:r w:rsidR="00B35730">
        <w:rPr>
          <w:rFonts w:ascii="Arial" w:hAnsi="Arial" w:cs="Arial"/>
          <w:sz w:val="24"/>
          <w:szCs w:val="24"/>
        </w:rPr>
        <w:t>5</w:t>
      </w:r>
      <w:r>
        <w:rPr>
          <w:rFonts w:ascii="Arial" w:hAnsi="Arial" w:cs="Arial"/>
          <w:sz w:val="24"/>
          <w:szCs w:val="24"/>
        </w:rPr>
        <w:tab/>
      </w:r>
      <w:ins w:id="102" w:author="Nangia, Vinay (ICARDA)" w:date="2015-10-16T22:54:00Z">
        <w:r w:rsidR="00877776">
          <w:rPr>
            <w:rFonts w:ascii="Arial" w:hAnsi="Arial" w:cs="Arial"/>
            <w:sz w:val="24"/>
            <w:szCs w:val="24"/>
          </w:rPr>
          <w:t>Simulated</w:t>
        </w:r>
      </w:ins>
      <w:del w:id="103" w:author="Nangia, Vinay (ICARDA)" w:date="2015-10-16T22:54:00Z">
        <w:r w:rsidDel="00877776">
          <w:rPr>
            <w:rFonts w:ascii="Arial" w:eastAsia="Times New Roman" w:hAnsi="Arial" w:cs="Arial"/>
            <w:sz w:val="24"/>
            <w:szCs w:val="24"/>
          </w:rPr>
          <w:delText>V</w:delText>
        </w:r>
        <w:r w:rsidRPr="00E160F0" w:rsidDel="00877776">
          <w:rPr>
            <w:rFonts w:ascii="Arial" w:eastAsia="Times New Roman" w:hAnsi="Arial" w:cs="Arial"/>
            <w:sz w:val="24"/>
            <w:szCs w:val="24"/>
          </w:rPr>
          <w:delText>alidated</w:delText>
        </w:r>
      </w:del>
      <w:r w:rsidRPr="00E160F0">
        <w:rPr>
          <w:rFonts w:ascii="Arial" w:eastAsia="Times New Roman" w:hAnsi="Arial" w:cs="Arial"/>
          <w:sz w:val="24"/>
          <w:szCs w:val="24"/>
        </w:rPr>
        <w:t xml:space="preserve"> N-uptake (58.3 kg ha</w:t>
      </w:r>
      <w:r w:rsidRPr="00E160F0">
        <w:rPr>
          <w:rFonts w:ascii="Arial" w:eastAsia="Times New Roman" w:hAnsi="Arial" w:cs="Arial"/>
          <w:sz w:val="24"/>
          <w:szCs w:val="24"/>
          <w:vertAlign w:val="superscript"/>
        </w:rPr>
        <w:t>-1</w:t>
      </w:r>
      <w:r w:rsidRPr="00E160F0">
        <w:rPr>
          <w:rFonts w:ascii="Arial" w:eastAsia="Times New Roman" w:hAnsi="Arial" w:cs="Arial"/>
          <w:sz w:val="24"/>
          <w:szCs w:val="24"/>
        </w:rPr>
        <w:t xml:space="preserve">) </w:t>
      </w:r>
      <w:r w:rsidR="0018713E">
        <w:rPr>
          <w:rFonts w:ascii="Arial" w:eastAsia="Times New Roman" w:hAnsi="Arial" w:cs="Arial"/>
          <w:sz w:val="24"/>
          <w:szCs w:val="24"/>
        </w:rPr>
        <w:t xml:space="preserve">of mustard </w:t>
      </w:r>
      <w:r w:rsidRPr="00E160F0">
        <w:rPr>
          <w:rFonts w:ascii="Arial" w:eastAsia="Times New Roman" w:hAnsi="Arial" w:cs="Arial"/>
          <w:sz w:val="24"/>
          <w:szCs w:val="24"/>
        </w:rPr>
        <w:t xml:space="preserve">was </w:t>
      </w:r>
      <w:r w:rsidR="00086436">
        <w:rPr>
          <w:rFonts w:ascii="Arial" w:eastAsia="Times New Roman" w:hAnsi="Arial" w:cs="Arial"/>
          <w:sz w:val="24"/>
          <w:szCs w:val="24"/>
        </w:rPr>
        <w:t xml:space="preserve">slightly </w:t>
      </w:r>
      <w:r w:rsidRPr="00E160F0">
        <w:rPr>
          <w:rFonts w:ascii="Arial" w:eastAsia="Times New Roman" w:hAnsi="Arial" w:cs="Arial"/>
          <w:sz w:val="24"/>
          <w:szCs w:val="24"/>
        </w:rPr>
        <w:t>lower than observed N-uptake (63.9 kg ha</w:t>
      </w:r>
      <w:r w:rsidRPr="00E160F0">
        <w:rPr>
          <w:rFonts w:ascii="Arial" w:eastAsia="Times New Roman" w:hAnsi="Arial" w:cs="Arial"/>
          <w:sz w:val="24"/>
          <w:szCs w:val="24"/>
          <w:vertAlign w:val="superscript"/>
        </w:rPr>
        <w:t>-1</w:t>
      </w:r>
      <w:r w:rsidR="0018713E">
        <w:rPr>
          <w:rFonts w:ascii="Arial" w:eastAsia="Times New Roman" w:hAnsi="Arial" w:cs="Arial"/>
          <w:sz w:val="24"/>
          <w:szCs w:val="24"/>
        </w:rPr>
        <w:t>)</w:t>
      </w:r>
      <w:r w:rsidRPr="00E160F0">
        <w:rPr>
          <w:rFonts w:ascii="Arial" w:eastAsia="Times New Roman" w:hAnsi="Arial" w:cs="Arial"/>
          <w:sz w:val="24"/>
          <w:szCs w:val="24"/>
        </w:rPr>
        <w:t xml:space="preserve"> </w:t>
      </w:r>
      <w:r w:rsidR="0018713E">
        <w:rPr>
          <w:rFonts w:ascii="Arial" w:eastAsia="Times New Roman" w:hAnsi="Arial" w:cs="Arial"/>
          <w:sz w:val="24"/>
          <w:szCs w:val="24"/>
        </w:rPr>
        <w:t>with</w:t>
      </w:r>
      <w:r w:rsidRPr="00E160F0">
        <w:rPr>
          <w:rFonts w:ascii="Arial" w:eastAsia="Times New Roman" w:hAnsi="Arial" w:cs="Arial"/>
          <w:sz w:val="24"/>
          <w:szCs w:val="24"/>
        </w:rPr>
        <w:t xml:space="preserve"> absolute and relative error</w:t>
      </w:r>
      <w:r w:rsidR="00086436">
        <w:rPr>
          <w:rFonts w:ascii="Arial" w:eastAsia="Times New Roman" w:hAnsi="Arial" w:cs="Arial"/>
          <w:sz w:val="24"/>
          <w:szCs w:val="24"/>
        </w:rPr>
        <w:t xml:space="preserve">s </w:t>
      </w:r>
      <w:r w:rsidR="003C7A3D">
        <w:rPr>
          <w:rFonts w:ascii="Arial" w:eastAsia="Times New Roman" w:hAnsi="Arial" w:cs="Arial"/>
          <w:sz w:val="24"/>
          <w:szCs w:val="24"/>
        </w:rPr>
        <w:t>of</w:t>
      </w:r>
      <w:r w:rsidRPr="00E160F0">
        <w:rPr>
          <w:rFonts w:ascii="Arial" w:eastAsia="Times New Roman" w:hAnsi="Arial" w:cs="Arial"/>
          <w:sz w:val="24"/>
          <w:szCs w:val="24"/>
        </w:rPr>
        <w:t xml:space="preserve"> 5.6 and 8.8</w:t>
      </w:r>
      <w:r w:rsidR="0018713E">
        <w:rPr>
          <w:rFonts w:ascii="Arial" w:eastAsia="Times New Roman" w:hAnsi="Arial" w:cs="Arial"/>
          <w:sz w:val="24"/>
          <w:szCs w:val="24"/>
        </w:rPr>
        <w:t xml:space="preserve"> per</w:t>
      </w:r>
      <w:del w:id="104" w:author="Nangia, Vinay (ICARDA)" w:date="2015-10-16T22:55:00Z">
        <w:r w:rsidR="0018713E" w:rsidDel="00877776">
          <w:rPr>
            <w:rFonts w:ascii="Arial" w:eastAsia="Times New Roman" w:hAnsi="Arial" w:cs="Arial"/>
            <w:sz w:val="24"/>
            <w:szCs w:val="24"/>
          </w:rPr>
          <w:delText xml:space="preserve"> </w:delText>
        </w:r>
      </w:del>
      <w:r w:rsidR="0018713E">
        <w:rPr>
          <w:rFonts w:ascii="Arial" w:eastAsia="Times New Roman" w:hAnsi="Arial" w:cs="Arial"/>
          <w:sz w:val="24"/>
          <w:szCs w:val="24"/>
        </w:rPr>
        <w:t>cent</w:t>
      </w:r>
      <w:r w:rsidR="00E163E3">
        <w:rPr>
          <w:rFonts w:ascii="Arial" w:eastAsia="Times New Roman" w:hAnsi="Arial" w:cs="Arial"/>
          <w:sz w:val="24"/>
          <w:szCs w:val="24"/>
        </w:rPr>
        <w:t>, respectively</w:t>
      </w:r>
      <w:r>
        <w:rPr>
          <w:rFonts w:ascii="Arial" w:hAnsi="Arial" w:cs="Arial"/>
          <w:sz w:val="24"/>
          <w:szCs w:val="24"/>
        </w:rPr>
        <w:t>.</w:t>
      </w:r>
    </w:p>
    <w:p w:rsidR="00B05044" w:rsidRDefault="00B05044" w:rsidP="00B05044">
      <w:pPr>
        <w:spacing w:before="200" w:after="0" w:line="360" w:lineRule="auto"/>
        <w:ind w:left="851" w:hanging="851"/>
        <w:jc w:val="both"/>
        <w:rPr>
          <w:rFonts w:ascii="Arial" w:hAnsi="Arial" w:cs="Arial"/>
          <w:sz w:val="24"/>
          <w:szCs w:val="24"/>
        </w:rPr>
      </w:pPr>
      <w:r w:rsidRPr="00D074E6">
        <w:rPr>
          <w:rFonts w:ascii="Arial" w:hAnsi="Arial" w:cs="Arial"/>
          <w:sz w:val="24"/>
          <w:szCs w:val="24"/>
        </w:rPr>
        <w:t>6.</w:t>
      </w:r>
      <w:r w:rsidR="001D5959">
        <w:rPr>
          <w:rFonts w:ascii="Arial" w:hAnsi="Arial" w:cs="Arial"/>
          <w:sz w:val="24"/>
          <w:szCs w:val="24"/>
        </w:rPr>
        <w:t>8</w:t>
      </w:r>
      <w:r>
        <w:rPr>
          <w:rFonts w:ascii="Arial" w:hAnsi="Arial" w:cs="Arial"/>
          <w:sz w:val="24"/>
          <w:szCs w:val="24"/>
        </w:rPr>
        <w:t>.</w:t>
      </w:r>
      <w:r w:rsidR="00B35730">
        <w:rPr>
          <w:rFonts w:ascii="Arial" w:hAnsi="Arial" w:cs="Arial"/>
          <w:sz w:val="24"/>
          <w:szCs w:val="24"/>
        </w:rPr>
        <w:t>16</w:t>
      </w:r>
      <w:r w:rsidR="000A3AAE">
        <w:rPr>
          <w:rFonts w:ascii="Arial" w:hAnsi="Arial" w:cs="Arial"/>
          <w:sz w:val="24"/>
          <w:szCs w:val="24"/>
        </w:rPr>
        <w:tab/>
      </w:r>
      <w:r w:rsidRPr="00D074E6">
        <w:rPr>
          <w:rFonts w:ascii="Arial" w:hAnsi="Arial" w:cs="Arial"/>
          <w:sz w:val="24"/>
          <w:szCs w:val="24"/>
        </w:rPr>
        <w:t xml:space="preserve">RMSE </w:t>
      </w:r>
      <w:r w:rsidR="00717B00">
        <w:rPr>
          <w:rFonts w:ascii="Arial" w:hAnsi="Arial" w:cs="Arial"/>
          <w:sz w:val="24"/>
          <w:szCs w:val="24"/>
        </w:rPr>
        <w:t xml:space="preserve">values </w:t>
      </w:r>
      <w:r w:rsidRPr="00D074E6">
        <w:rPr>
          <w:rFonts w:ascii="Arial" w:hAnsi="Arial" w:cs="Arial"/>
          <w:sz w:val="24"/>
          <w:szCs w:val="24"/>
        </w:rPr>
        <w:t xml:space="preserve">of moisture content </w:t>
      </w:r>
      <w:r w:rsidR="00717B00">
        <w:rPr>
          <w:rFonts w:ascii="Arial" w:hAnsi="Arial" w:cs="Arial"/>
          <w:sz w:val="24"/>
          <w:szCs w:val="24"/>
        </w:rPr>
        <w:t>for</w:t>
      </w:r>
      <w:r w:rsidR="00596ACA">
        <w:rPr>
          <w:rFonts w:ascii="Arial" w:hAnsi="Arial" w:cs="Arial"/>
          <w:sz w:val="24"/>
          <w:szCs w:val="24"/>
        </w:rPr>
        <w:t xml:space="preserve"> mustard </w:t>
      </w:r>
      <w:r w:rsidRPr="00D074E6">
        <w:rPr>
          <w:rFonts w:ascii="Arial" w:hAnsi="Arial" w:cs="Arial"/>
          <w:sz w:val="24"/>
          <w:szCs w:val="24"/>
        </w:rPr>
        <w:t>ranged from 0.0</w:t>
      </w:r>
      <w:r>
        <w:rPr>
          <w:rFonts w:ascii="Arial" w:hAnsi="Arial" w:cs="Arial"/>
          <w:sz w:val="24"/>
          <w:szCs w:val="24"/>
        </w:rPr>
        <w:t>117</w:t>
      </w:r>
      <w:r w:rsidRPr="00D074E6">
        <w:rPr>
          <w:rFonts w:ascii="Arial" w:hAnsi="Arial" w:cs="Arial"/>
          <w:sz w:val="24"/>
          <w:szCs w:val="24"/>
        </w:rPr>
        <w:t xml:space="preserve"> to 0.02</w:t>
      </w:r>
      <w:r>
        <w:rPr>
          <w:rFonts w:ascii="Arial" w:hAnsi="Arial" w:cs="Arial"/>
          <w:sz w:val="24"/>
          <w:szCs w:val="24"/>
        </w:rPr>
        <w:t>24</w:t>
      </w:r>
      <w:r w:rsidRPr="00D074E6">
        <w:rPr>
          <w:rFonts w:ascii="Arial" w:hAnsi="Arial" w:cs="Arial"/>
          <w:sz w:val="24"/>
          <w:szCs w:val="24"/>
        </w:rPr>
        <w:t>.</w:t>
      </w:r>
      <w:r w:rsidR="000A3AAE">
        <w:rPr>
          <w:rFonts w:ascii="Arial" w:hAnsi="Arial" w:cs="Arial"/>
          <w:sz w:val="24"/>
          <w:szCs w:val="24"/>
        </w:rPr>
        <w:t xml:space="preserve"> </w:t>
      </w:r>
      <w:ins w:id="105" w:author="Nangia, Vinay (ICARDA)" w:date="2015-10-16T22:55:00Z">
        <w:r w:rsidR="00877776">
          <w:rPr>
            <w:rFonts w:ascii="Arial" w:hAnsi="Arial" w:cs="Arial"/>
            <w:sz w:val="24"/>
            <w:szCs w:val="24"/>
          </w:rPr>
          <w:t>Simulated</w:t>
        </w:r>
      </w:ins>
      <w:del w:id="106" w:author="Nangia, Vinay (ICARDA)" w:date="2015-10-16T22:55:00Z">
        <w:r w:rsidR="000A3AAE" w:rsidDel="00877776">
          <w:rPr>
            <w:rFonts w:ascii="Arial" w:hAnsi="Arial" w:cs="Arial"/>
            <w:sz w:val="24"/>
            <w:szCs w:val="24"/>
          </w:rPr>
          <w:delText>V</w:delText>
        </w:r>
        <w:r w:rsidRPr="00E160F0" w:rsidDel="00877776">
          <w:rPr>
            <w:rFonts w:ascii="Arial" w:eastAsia="Times New Roman" w:hAnsi="Arial" w:cs="Arial"/>
            <w:sz w:val="24"/>
            <w:szCs w:val="24"/>
          </w:rPr>
          <w:delText>alidated</w:delText>
        </w:r>
      </w:del>
      <w:r w:rsidRPr="00E160F0">
        <w:rPr>
          <w:rFonts w:ascii="Arial" w:eastAsia="Times New Roman" w:hAnsi="Arial" w:cs="Arial"/>
          <w:sz w:val="24"/>
          <w:szCs w:val="24"/>
        </w:rPr>
        <w:t xml:space="preserve"> value of </w:t>
      </w:r>
      <w:r w:rsidR="000A3AAE">
        <w:rPr>
          <w:rFonts w:ascii="Arial" w:eastAsia="Times New Roman" w:hAnsi="Arial" w:cs="Arial"/>
          <w:sz w:val="24"/>
          <w:szCs w:val="24"/>
        </w:rPr>
        <w:t xml:space="preserve">soil </w:t>
      </w:r>
      <w:r w:rsidRPr="00E160F0">
        <w:rPr>
          <w:rFonts w:ascii="Arial" w:eastAsia="Times New Roman" w:hAnsi="Arial" w:cs="Arial"/>
          <w:sz w:val="24"/>
          <w:szCs w:val="24"/>
        </w:rPr>
        <w:t xml:space="preserve">moisture </w:t>
      </w:r>
      <w:r w:rsidRPr="00E160F0">
        <w:rPr>
          <w:rFonts w:ascii="Arial" w:eastAsia="Times New Roman" w:hAnsi="Arial" w:cs="Arial"/>
          <w:sz w:val="24"/>
          <w:szCs w:val="24"/>
        </w:rPr>
        <w:lastRenderedPageBreak/>
        <w:t xml:space="preserve">content </w:t>
      </w:r>
      <w:r w:rsidR="000A3AAE">
        <w:rPr>
          <w:rFonts w:ascii="Arial" w:eastAsia="Times New Roman" w:hAnsi="Arial" w:cs="Arial"/>
          <w:sz w:val="24"/>
          <w:szCs w:val="24"/>
        </w:rPr>
        <w:t>matched</w:t>
      </w:r>
      <w:r w:rsidRPr="00E160F0">
        <w:rPr>
          <w:rFonts w:ascii="Arial" w:eastAsia="Times New Roman" w:hAnsi="Arial" w:cs="Arial"/>
          <w:sz w:val="24"/>
          <w:szCs w:val="24"/>
        </w:rPr>
        <w:t xml:space="preserve"> </w:t>
      </w:r>
      <w:r w:rsidRPr="00BE4E17">
        <w:rPr>
          <w:rFonts w:ascii="Arial" w:eastAsia="Times New Roman" w:hAnsi="Arial" w:cs="Arial"/>
          <w:sz w:val="24"/>
          <w:szCs w:val="24"/>
        </w:rPr>
        <w:t xml:space="preserve">well with observed values in </w:t>
      </w:r>
      <w:r w:rsidR="000A3AAE">
        <w:rPr>
          <w:rFonts w:ascii="Arial" w:eastAsia="Times New Roman" w:hAnsi="Arial" w:cs="Arial"/>
          <w:sz w:val="24"/>
          <w:szCs w:val="24"/>
        </w:rPr>
        <w:t xml:space="preserve">the soil layers </w:t>
      </w:r>
      <w:r w:rsidRPr="00BE4E17">
        <w:rPr>
          <w:rFonts w:ascii="Arial" w:eastAsia="Times New Roman" w:hAnsi="Arial" w:cs="Arial"/>
          <w:sz w:val="24"/>
          <w:szCs w:val="24"/>
        </w:rPr>
        <w:t xml:space="preserve">0-100 cm </w:t>
      </w:r>
      <w:r w:rsidR="00717B00">
        <w:rPr>
          <w:rFonts w:ascii="Arial" w:eastAsia="Times New Roman" w:hAnsi="Arial" w:cs="Arial"/>
          <w:sz w:val="24"/>
          <w:szCs w:val="24"/>
        </w:rPr>
        <w:t xml:space="preserve">with </w:t>
      </w:r>
      <w:r w:rsidRPr="00BE4E17">
        <w:rPr>
          <w:rFonts w:ascii="Arial" w:eastAsia="Times New Roman" w:hAnsi="Arial" w:cs="Arial"/>
          <w:sz w:val="24"/>
          <w:szCs w:val="24"/>
        </w:rPr>
        <w:t>index of agreement</w:t>
      </w:r>
      <w:r w:rsidR="000A3AAE">
        <w:rPr>
          <w:rFonts w:ascii="Arial" w:eastAsia="Times New Roman" w:hAnsi="Arial" w:cs="Arial"/>
          <w:sz w:val="24"/>
          <w:szCs w:val="24"/>
        </w:rPr>
        <w:t xml:space="preserve"> </w:t>
      </w:r>
      <w:r w:rsidR="00717B00">
        <w:rPr>
          <w:rFonts w:ascii="Arial" w:eastAsia="Times New Roman" w:hAnsi="Arial" w:cs="Arial"/>
          <w:sz w:val="24"/>
          <w:szCs w:val="24"/>
        </w:rPr>
        <w:t>of</w:t>
      </w:r>
      <w:r w:rsidR="000A3AAE">
        <w:rPr>
          <w:rFonts w:ascii="Arial" w:eastAsia="Times New Roman" w:hAnsi="Arial" w:cs="Arial"/>
          <w:sz w:val="24"/>
          <w:szCs w:val="24"/>
        </w:rPr>
        <w:t xml:space="preserve"> 0.96 </w:t>
      </w:r>
      <w:r w:rsidR="00717B00">
        <w:rPr>
          <w:rFonts w:ascii="Arial" w:eastAsia="Times New Roman" w:hAnsi="Arial" w:cs="Arial"/>
          <w:sz w:val="24"/>
          <w:szCs w:val="24"/>
        </w:rPr>
        <w:t>for</w:t>
      </w:r>
      <w:r w:rsidR="000A3AAE">
        <w:rPr>
          <w:rFonts w:ascii="Arial" w:eastAsia="Times New Roman" w:hAnsi="Arial" w:cs="Arial"/>
          <w:sz w:val="24"/>
          <w:szCs w:val="24"/>
        </w:rPr>
        <w:t xml:space="preserve"> soil depth of 0-100 cm.</w:t>
      </w:r>
      <w:r w:rsidR="001D5959">
        <w:rPr>
          <w:rFonts w:ascii="Arial" w:hAnsi="Arial" w:cs="Arial"/>
          <w:sz w:val="24"/>
          <w:szCs w:val="24"/>
        </w:rPr>
        <w:t xml:space="preserve"> </w:t>
      </w:r>
    </w:p>
    <w:p w:rsidR="001D5959" w:rsidRDefault="001D5959" w:rsidP="00B05044">
      <w:pPr>
        <w:spacing w:before="200" w:after="0" w:line="360" w:lineRule="auto"/>
        <w:ind w:left="851" w:hanging="851"/>
        <w:jc w:val="both"/>
        <w:rPr>
          <w:rFonts w:ascii="Arial" w:hAnsi="Arial" w:cs="Arial"/>
          <w:sz w:val="24"/>
          <w:szCs w:val="24"/>
        </w:rPr>
      </w:pPr>
      <w:r>
        <w:rPr>
          <w:rFonts w:ascii="Arial" w:hAnsi="Arial" w:cs="Arial"/>
          <w:sz w:val="24"/>
          <w:szCs w:val="24"/>
        </w:rPr>
        <w:t>6.8.</w:t>
      </w:r>
      <w:r w:rsidR="00975E2D">
        <w:rPr>
          <w:rFonts w:ascii="Arial" w:hAnsi="Arial" w:cs="Arial"/>
          <w:sz w:val="24"/>
          <w:szCs w:val="24"/>
        </w:rPr>
        <w:t>17</w:t>
      </w:r>
      <w:r>
        <w:rPr>
          <w:rFonts w:ascii="Arial" w:hAnsi="Arial" w:cs="Arial"/>
          <w:sz w:val="24"/>
          <w:szCs w:val="24"/>
        </w:rPr>
        <w:tab/>
      </w:r>
      <w:ins w:id="107" w:author="Nangia, Vinay (ICARDA)" w:date="2015-10-16T22:55:00Z">
        <w:r w:rsidR="00877776">
          <w:rPr>
            <w:rFonts w:ascii="Arial" w:hAnsi="Arial" w:cs="Arial"/>
            <w:sz w:val="24"/>
            <w:szCs w:val="24"/>
          </w:rPr>
          <w:t>Simulated</w:t>
        </w:r>
      </w:ins>
      <w:del w:id="108" w:author="Nangia, Vinay (ICARDA)" w:date="2015-10-16T22:55:00Z">
        <w:r w:rsidR="00723184" w:rsidDel="00877776">
          <w:rPr>
            <w:rFonts w:ascii="Arial" w:hAnsi="Arial" w:cs="Arial"/>
            <w:sz w:val="24"/>
            <w:szCs w:val="24"/>
          </w:rPr>
          <w:delText>V</w:delText>
        </w:r>
        <w:r w:rsidR="00723184" w:rsidRPr="00723184" w:rsidDel="00877776">
          <w:rPr>
            <w:rFonts w:ascii="Arial" w:eastAsia="Times New Roman" w:hAnsi="Arial" w:cs="Arial"/>
            <w:sz w:val="24"/>
            <w:szCs w:val="24"/>
          </w:rPr>
          <w:delText>alidated</w:delText>
        </w:r>
      </w:del>
      <w:r w:rsidR="00723184" w:rsidRPr="00723184">
        <w:rPr>
          <w:rFonts w:ascii="Arial" w:eastAsia="Times New Roman" w:hAnsi="Arial" w:cs="Arial"/>
          <w:sz w:val="24"/>
          <w:szCs w:val="24"/>
        </w:rPr>
        <w:t xml:space="preserve"> values of GAI </w:t>
      </w:r>
      <w:r w:rsidR="00A400B9">
        <w:rPr>
          <w:rFonts w:ascii="Arial" w:eastAsia="Times New Roman" w:hAnsi="Arial" w:cs="Arial"/>
          <w:sz w:val="24"/>
          <w:szCs w:val="24"/>
        </w:rPr>
        <w:t xml:space="preserve">for </w:t>
      </w:r>
      <w:r w:rsidR="00723184" w:rsidRPr="00723184">
        <w:rPr>
          <w:rFonts w:ascii="Arial" w:eastAsia="Times New Roman" w:hAnsi="Arial" w:cs="Arial"/>
          <w:sz w:val="24"/>
          <w:szCs w:val="24"/>
        </w:rPr>
        <w:t xml:space="preserve">chickpea at different growth stages </w:t>
      </w:r>
      <w:r w:rsidR="00A400B9">
        <w:rPr>
          <w:rFonts w:ascii="Arial" w:eastAsia="Times New Roman" w:hAnsi="Arial" w:cs="Arial"/>
          <w:sz w:val="24"/>
          <w:szCs w:val="24"/>
        </w:rPr>
        <w:t>were</w:t>
      </w:r>
      <w:r w:rsidR="00723184" w:rsidRPr="00723184">
        <w:rPr>
          <w:rFonts w:ascii="Arial" w:eastAsia="Times New Roman" w:hAnsi="Arial" w:cs="Arial"/>
          <w:sz w:val="24"/>
          <w:szCs w:val="24"/>
        </w:rPr>
        <w:t xml:space="preserve"> in poor agreement with observed GAI with RMSE of 0.270</w:t>
      </w:r>
      <w:r w:rsidR="00086436">
        <w:rPr>
          <w:rFonts w:ascii="Arial" w:eastAsia="Times New Roman" w:hAnsi="Arial" w:cs="Arial"/>
          <w:sz w:val="24"/>
          <w:szCs w:val="24"/>
        </w:rPr>
        <w:t>0</w:t>
      </w:r>
      <w:r w:rsidR="00723184" w:rsidRPr="00723184">
        <w:rPr>
          <w:rFonts w:ascii="Arial" w:eastAsia="Times New Roman" w:hAnsi="Arial" w:cs="Arial"/>
          <w:sz w:val="24"/>
          <w:szCs w:val="24"/>
        </w:rPr>
        <w:t>.</w:t>
      </w:r>
    </w:p>
    <w:p w:rsidR="00B05044" w:rsidRDefault="00B05044" w:rsidP="00B05044">
      <w:pPr>
        <w:spacing w:before="200" w:after="0" w:line="360" w:lineRule="auto"/>
        <w:ind w:left="851" w:hanging="851"/>
        <w:jc w:val="both"/>
        <w:rPr>
          <w:rFonts w:ascii="Arial" w:hAnsi="Arial" w:cs="Arial"/>
          <w:sz w:val="24"/>
          <w:szCs w:val="24"/>
        </w:rPr>
      </w:pPr>
      <w:r w:rsidRPr="00273195">
        <w:rPr>
          <w:rFonts w:ascii="Arial" w:hAnsi="Arial" w:cs="Arial"/>
          <w:sz w:val="24"/>
          <w:szCs w:val="24"/>
        </w:rPr>
        <w:t>6.</w:t>
      </w:r>
      <w:r w:rsidR="001D5959">
        <w:rPr>
          <w:rFonts w:ascii="Arial" w:hAnsi="Arial" w:cs="Arial"/>
          <w:sz w:val="24"/>
          <w:szCs w:val="24"/>
        </w:rPr>
        <w:t>8</w:t>
      </w:r>
      <w:r w:rsidRPr="00273195">
        <w:rPr>
          <w:rFonts w:ascii="Arial" w:hAnsi="Arial" w:cs="Arial"/>
          <w:sz w:val="24"/>
          <w:szCs w:val="24"/>
        </w:rPr>
        <w:t>.</w:t>
      </w:r>
      <w:r w:rsidR="00975E2D">
        <w:rPr>
          <w:rFonts w:ascii="Arial" w:hAnsi="Arial" w:cs="Arial"/>
          <w:sz w:val="24"/>
          <w:szCs w:val="24"/>
        </w:rPr>
        <w:t>18</w:t>
      </w:r>
      <w:r>
        <w:rPr>
          <w:rFonts w:ascii="Arial" w:hAnsi="Arial" w:cs="Arial"/>
          <w:sz w:val="24"/>
          <w:szCs w:val="24"/>
        </w:rPr>
        <w:tab/>
      </w:r>
      <w:ins w:id="109" w:author="Nangia, Vinay (ICARDA)" w:date="2015-10-16T22:55:00Z">
        <w:r w:rsidR="00877776">
          <w:rPr>
            <w:rFonts w:ascii="Arial" w:hAnsi="Arial" w:cs="Arial"/>
            <w:sz w:val="24"/>
            <w:szCs w:val="24"/>
          </w:rPr>
          <w:t>Simulated</w:t>
        </w:r>
      </w:ins>
      <w:del w:id="110" w:author="Nangia, Vinay (ICARDA)" w:date="2015-10-16T22:55:00Z">
        <w:r w:rsidDel="00877776">
          <w:rPr>
            <w:rFonts w:ascii="Arial" w:eastAsia="Times New Roman" w:hAnsi="Arial" w:cs="Arial"/>
            <w:sz w:val="24"/>
            <w:szCs w:val="24"/>
          </w:rPr>
          <w:delText>V</w:delText>
        </w:r>
        <w:r w:rsidRPr="00ED40C6" w:rsidDel="00877776">
          <w:rPr>
            <w:rFonts w:ascii="Arial" w:eastAsia="Times New Roman" w:hAnsi="Arial" w:cs="Arial"/>
            <w:sz w:val="24"/>
            <w:szCs w:val="24"/>
          </w:rPr>
          <w:delText>alidate</w:delText>
        </w:r>
      </w:del>
      <w:r>
        <w:rPr>
          <w:rFonts w:ascii="Arial" w:eastAsia="Times New Roman" w:hAnsi="Arial" w:cs="Arial"/>
          <w:sz w:val="24"/>
          <w:szCs w:val="24"/>
        </w:rPr>
        <w:t xml:space="preserve"> </w:t>
      </w:r>
      <w:r w:rsidR="00723184">
        <w:rPr>
          <w:rFonts w:ascii="Arial" w:eastAsia="Times New Roman" w:hAnsi="Arial" w:cs="Arial"/>
          <w:sz w:val="24"/>
          <w:szCs w:val="24"/>
        </w:rPr>
        <w:t>seed</w:t>
      </w:r>
      <w:r>
        <w:rPr>
          <w:rFonts w:ascii="Arial" w:eastAsia="Times New Roman" w:hAnsi="Arial" w:cs="Arial"/>
          <w:sz w:val="24"/>
          <w:szCs w:val="24"/>
        </w:rPr>
        <w:t xml:space="preserve"> yield </w:t>
      </w:r>
      <w:r w:rsidRPr="00ED40C6">
        <w:rPr>
          <w:rFonts w:ascii="Arial" w:eastAsia="Times New Roman" w:hAnsi="Arial" w:cs="Arial"/>
          <w:sz w:val="24"/>
          <w:szCs w:val="24"/>
        </w:rPr>
        <w:t>(1661 kg ha</w:t>
      </w:r>
      <w:r w:rsidRPr="00ED40C6">
        <w:rPr>
          <w:rFonts w:ascii="Arial" w:eastAsia="Times New Roman" w:hAnsi="Arial" w:cs="Arial"/>
          <w:sz w:val="24"/>
          <w:szCs w:val="24"/>
          <w:vertAlign w:val="superscript"/>
        </w:rPr>
        <w:t>-1</w:t>
      </w:r>
      <w:r w:rsidRPr="00ED40C6">
        <w:rPr>
          <w:rFonts w:ascii="Arial" w:eastAsia="Times New Roman" w:hAnsi="Arial" w:cs="Arial"/>
          <w:sz w:val="24"/>
          <w:szCs w:val="24"/>
        </w:rPr>
        <w:t>) of chickpea w</w:t>
      </w:r>
      <w:r>
        <w:rPr>
          <w:rFonts w:ascii="Arial" w:eastAsia="Times New Roman" w:hAnsi="Arial" w:cs="Arial"/>
          <w:sz w:val="24"/>
          <w:szCs w:val="24"/>
        </w:rPr>
        <w:t>as</w:t>
      </w:r>
      <w:r w:rsidRPr="00ED40C6">
        <w:rPr>
          <w:rFonts w:ascii="Arial" w:eastAsia="Times New Roman" w:hAnsi="Arial" w:cs="Arial"/>
          <w:sz w:val="24"/>
          <w:szCs w:val="24"/>
        </w:rPr>
        <w:t xml:space="preserve"> </w:t>
      </w:r>
      <w:r w:rsidR="00975E2D">
        <w:rPr>
          <w:rFonts w:ascii="Arial" w:eastAsia="Times New Roman" w:hAnsi="Arial" w:cs="Arial"/>
          <w:sz w:val="24"/>
          <w:szCs w:val="24"/>
        </w:rPr>
        <w:t xml:space="preserve">in good </w:t>
      </w:r>
      <w:r w:rsidRPr="00ED40C6">
        <w:rPr>
          <w:rFonts w:ascii="Arial" w:eastAsia="Times New Roman" w:hAnsi="Arial" w:cs="Arial"/>
          <w:sz w:val="24"/>
          <w:szCs w:val="24"/>
        </w:rPr>
        <w:t>agree</w:t>
      </w:r>
      <w:r w:rsidR="00975E2D">
        <w:rPr>
          <w:rFonts w:ascii="Arial" w:eastAsia="Times New Roman" w:hAnsi="Arial" w:cs="Arial"/>
          <w:sz w:val="24"/>
          <w:szCs w:val="24"/>
        </w:rPr>
        <w:t>ment</w:t>
      </w:r>
      <w:r w:rsidRPr="00ED40C6">
        <w:rPr>
          <w:rFonts w:ascii="Arial" w:eastAsia="Times New Roman" w:hAnsi="Arial" w:cs="Arial"/>
          <w:sz w:val="24"/>
          <w:szCs w:val="24"/>
        </w:rPr>
        <w:t xml:space="preserve"> to the observed</w:t>
      </w:r>
      <w:r>
        <w:rPr>
          <w:rFonts w:ascii="Arial" w:eastAsia="Times New Roman" w:hAnsi="Arial" w:cs="Arial"/>
          <w:sz w:val="24"/>
          <w:szCs w:val="24"/>
        </w:rPr>
        <w:t xml:space="preserve"> </w:t>
      </w:r>
      <w:r w:rsidR="00723184">
        <w:rPr>
          <w:rFonts w:ascii="Arial" w:eastAsia="Times New Roman" w:hAnsi="Arial" w:cs="Arial"/>
          <w:sz w:val="24"/>
          <w:szCs w:val="24"/>
        </w:rPr>
        <w:t>seed</w:t>
      </w:r>
      <w:r>
        <w:rPr>
          <w:rFonts w:ascii="Arial" w:eastAsia="Times New Roman" w:hAnsi="Arial" w:cs="Arial"/>
          <w:sz w:val="24"/>
          <w:szCs w:val="24"/>
        </w:rPr>
        <w:t xml:space="preserve"> </w:t>
      </w:r>
      <w:r w:rsidRPr="00ED40C6">
        <w:rPr>
          <w:rFonts w:ascii="Arial" w:eastAsia="Times New Roman" w:hAnsi="Arial" w:cs="Arial"/>
          <w:sz w:val="24"/>
          <w:szCs w:val="24"/>
        </w:rPr>
        <w:t>yield of 1791 kg ha</w:t>
      </w:r>
      <w:r w:rsidRPr="00ED40C6">
        <w:rPr>
          <w:rFonts w:ascii="Arial" w:eastAsia="Times New Roman" w:hAnsi="Arial" w:cs="Arial"/>
          <w:sz w:val="24"/>
          <w:szCs w:val="24"/>
          <w:vertAlign w:val="superscript"/>
        </w:rPr>
        <w:t>-1</w:t>
      </w:r>
      <w:r w:rsidRPr="00ED40C6">
        <w:rPr>
          <w:rFonts w:ascii="Arial" w:eastAsia="Times New Roman" w:hAnsi="Arial" w:cs="Arial"/>
          <w:sz w:val="24"/>
          <w:szCs w:val="24"/>
        </w:rPr>
        <w:t xml:space="preserve"> </w:t>
      </w:r>
      <w:r w:rsidR="00975E2D">
        <w:rPr>
          <w:rFonts w:ascii="Arial" w:eastAsia="Times New Roman" w:hAnsi="Arial" w:cs="Arial"/>
          <w:sz w:val="24"/>
          <w:szCs w:val="24"/>
        </w:rPr>
        <w:t>with</w:t>
      </w:r>
      <w:r w:rsidRPr="00ED40C6">
        <w:rPr>
          <w:rFonts w:ascii="Arial" w:eastAsia="Times New Roman" w:hAnsi="Arial" w:cs="Arial"/>
          <w:sz w:val="24"/>
          <w:szCs w:val="24"/>
        </w:rPr>
        <w:t xml:space="preserve"> absolute and relative error</w:t>
      </w:r>
      <w:r w:rsidR="00086436">
        <w:rPr>
          <w:rFonts w:ascii="Arial" w:eastAsia="Times New Roman" w:hAnsi="Arial" w:cs="Arial"/>
          <w:sz w:val="24"/>
          <w:szCs w:val="24"/>
        </w:rPr>
        <w:t>s</w:t>
      </w:r>
      <w:r w:rsidRPr="00ED40C6">
        <w:rPr>
          <w:rFonts w:ascii="Arial" w:eastAsia="Times New Roman" w:hAnsi="Arial" w:cs="Arial"/>
          <w:sz w:val="24"/>
          <w:szCs w:val="24"/>
        </w:rPr>
        <w:t xml:space="preserve"> </w:t>
      </w:r>
      <w:r w:rsidR="00975E2D">
        <w:rPr>
          <w:rFonts w:ascii="Arial" w:eastAsia="Times New Roman" w:hAnsi="Arial" w:cs="Arial"/>
          <w:sz w:val="24"/>
          <w:szCs w:val="24"/>
        </w:rPr>
        <w:t>of</w:t>
      </w:r>
      <w:r w:rsidRPr="00ED40C6">
        <w:rPr>
          <w:rFonts w:ascii="Arial" w:eastAsia="Times New Roman" w:hAnsi="Arial" w:cs="Arial"/>
          <w:sz w:val="24"/>
          <w:szCs w:val="24"/>
        </w:rPr>
        <w:t xml:space="preserve"> 130</w:t>
      </w:r>
      <w:r w:rsidR="00086436">
        <w:rPr>
          <w:rFonts w:ascii="Arial" w:eastAsia="Times New Roman" w:hAnsi="Arial" w:cs="Arial"/>
          <w:sz w:val="24"/>
          <w:szCs w:val="24"/>
        </w:rPr>
        <w:t>.0</w:t>
      </w:r>
      <w:r w:rsidRPr="00ED40C6">
        <w:rPr>
          <w:rFonts w:ascii="Arial" w:eastAsia="Times New Roman" w:hAnsi="Arial" w:cs="Arial"/>
          <w:sz w:val="24"/>
          <w:szCs w:val="24"/>
        </w:rPr>
        <w:t xml:space="preserve"> and 7.3</w:t>
      </w:r>
      <w:r w:rsidR="00E163E3">
        <w:rPr>
          <w:rFonts w:ascii="Arial" w:eastAsia="Times New Roman" w:hAnsi="Arial" w:cs="Arial"/>
          <w:sz w:val="24"/>
          <w:szCs w:val="24"/>
        </w:rPr>
        <w:t xml:space="preserve"> </w:t>
      </w:r>
      <w:r w:rsidR="00975E2D">
        <w:rPr>
          <w:rFonts w:ascii="Arial" w:eastAsia="Times New Roman" w:hAnsi="Arial" w:cs="Arial"/>
          <w:sz w:val="24"/>
          <w:szCs w:val="24"/>
        </w:rPr>
        <w:t>per cent,</w:t>
      </w:r>
      <w:r w:rsidR="00E163E3">
        <w:rPr>
          <w:rFonts w:ascii="Arial" w:eastAsia="Times New Roman" w:hAnsi="Arial" w:cs="Arial"/>
          <w:sz w:val="24"/>
          <w:szCs w:val="24"/>
        </w:rPr>
        <w:t xml:space="preserve"> respectively</w:t>
      </w:r>
      <w:r w:rsidRPr="00ED40C6">
        <w:rPr>
          <w:rFonts w:ascii="Arial" w:eastAsia="Times New Roman" w:hAnsi="Arial" w:cs="Arial"/>
          <w:sz w:val="24"/>
          <w:szCs w:val="24"/>
        </w:rPr>
        <w:t>.</w:t>
      </w:r>
      <w:r w:rsidR="00975E2D">
        <w:rPr>
          <w:rFonts w:ascii="Arial" w:eastAsia="Times New Roman" w:hAnsi="Arial" w:cs="Arial"/>
          <w:sz w:val="24"/>
          <w:szCs w:val="24"/>
        </w:rPr>
        <w:t xml:space="preserve"> Similarly, the o</w:t>
      </w:r>
      <w:r w:rsidR="00975E2D" w:rsidRPr="00ED40C6">
        <w:rPr>
          <w:rFonts w:ascii="Arial" w:eastAsia="Times New Roman" w:hAnsi="Arial" w:cs="Arial"/>
          <w:sz w:val="24"/>
          <w:szCs w:val="24"/>
        </w:rPr>
        <w:t xml:space="preserve">bserved </w:t>
      </w:r>
      <w:r w:rsidR="00086436">
        <w:rPr>
          <w:rFonts w:ascii="Arial" w:eastAsia="Times New Roman" w:hAnsi="Arial" w:cs="Arial"/>
          <w:sz w:val="24"/>
          <w:szCs w:val="24"/>
        </w:rPr>
        <w:t>AGB</w:t>
      </w:r>
      <w:r w:rsidR="00975E2D" w:rsidRPr="00ED40C6">
        <w:rPr>
          <w:rFonts w:ascii="Arial" w:eastAsia="Times New Roman" w:hAnsi="Arial" w:cs="Arial"/>
          <w:sz w:val="24"/>
          <w:szCs w:val="24"/>
        </w:rPr>
        <w:t xml:space="preserve"> (3928 kg ha</w:t>
      </w:r>
      <w:r w:rsidR="00975E2D" w:rsidRPr="00ED40C6">
        <w:rPr>
          <w:rFonts w:ascii="Arial" w:eastAsia="Times New Roman" w:hAnsi="Arial" w:cs="Arial"/>
          <w:sz w:val="24"/>
          <w:szCs w:val="24"/>
          <w:vertAlign w:val="superscript"/>
        </w:rPr>
        <w:t>-1</w:t>
      </w:r>
      <w:r w:rsidR="00975E2D" w:rsidRPr="00ED40C6">
        <w:rPr>
          <w:rFonts w:ascii="Arial" w:eastAsia="Times New Roman" w:hAnsi="Arial" w:cs="Arial"/>
          <w:sz w:val="24"/>
          <w:szCs w:val="24"/>
        </w:rPr>
        <w:t xml:space="preserve">) of chickpea was </w:t>
      </w:r>
      <w:r w:rsidR="00086436">
        <w:rPr>
          <w:rFonts w:ascii="Arial" w:eastAsia="Times New Roman" w:hAnsi="Arial" w:cs="Arial"/>
          <w:sz w:val="24"/>
          <w:szCs w:val="24"/>
        </w:rPr>
        <w:t xml:space="preserve">slightly </w:t>
      </w:r>
      <w:r w:rsidR="00975E2D" w:rsidRPr="00ED40C6">
        <w:rPr>
          <w:rFonts w:ascii="Arial" w:eastAsia="Times New Roman" w:hAnsi="Arial" w:cs="Arial"/>
          <w:sz w:val="24"/>
          <w:szCs w:val="24"/>
        </w:rPr>
        <w:t xml:space="preserve">lower than </w:t>
      </w:r>
      <w:del w:id="111" w:author="Nangia, Vinay (ICARDA)" w:date="2015-10-16T22:55:00Z">
        <w:r w:rsidR="00975E2D" w:rsidRPr="00ED40C6" w:rsidDel="00877776">
          <w:rPr>
            <w:rFonts w:ascii="Arial" w:eastAsia="Times New Roman" w:hAnsi="Arial" w:cs="Arial"/>
            <w:sz w:val="24"/>
            <w:szCs w:val="24"/>
          </w:rPr>
          <w:delText xml:space="preserve">validated </w:delText>
        </w:r>
      </w:del>
      <w:ins w:id="112" w:author="Nangia, Vinay (ICARDA)" w:date="2015-10-16T22:55:00Z">
        <w:r w:rsidR="00877776">
          <w:rPr>
            <w:rFonts w:ascii="Arial" w:eastAsia="Times New Roman" w:hAnsi="Arial" w:cs="Arial"/>
            <w:sz w:val="24"/>
            <w:szCs w:val="24"/>
          </w:rPr>
          <w:t>simulated</w:t>
        </w:r>
        <w:r w:rsidR="00877776" w:rsidRPr="00ED40C6">
          <w:rPr>
            <w:rFonts w:ascii="Arial" w:eastAsia="Times New Roman" w:hAnsi="Arial" w:cs="Arial"/>
            <w:sz w:val="24"/>
            <w:szCs w:val="24"/>
          </w:rPr>
          <w:t xml:space="preserve"> </w:t>
        </w:r>
      </w:ins>
      <w:r w:rsidR="00086436">
        <w:rPr>
          <w:rFonts w:ascii="Arial" w:eastAsia="Times New Roman" w:hAnsi="Arial" w:cs="Arial"/>
          <w:sz w:val="24"/>
          <w:szCs w:val="24"/>
        </w:rPr>
        <w:t>AGB</w:t>
      </w:r>
      <w:r w:rsidR="00975E2D" w:rsidRPr="00ED40C6">
        <w:rPr>
          <w:rFonts w:ascii="Arial" w:eastAsia="Times New Roman" w:hAnsi="Arial" w:cs="Arial"/>
          <w:sz w:val="24"/>
          <w:szCs w:val="24"/>
        </w:rPr>
        <w:t xml:space="preserve"> (4355 kg ha</w:t>
      </w:r>
      <w:r w:rsidR="00975E2D" w:rsidRPr="00ED40C6">
        <w:rPr>
          <w:rFonts w:ascii="Arial" w:eastAsia="Times New Roman" w:hAnsi="Arial" w:cs="Arial"/>
          <w:sz w:val="24"/>
          <w:szCs w:val="24"/>
          <w:vertAlign w:val="superscript"/>
        </w:rPr>
        <w:t>-1</w:t>
      </w:r>
      <w:r w:rsidR="00975E2D">
        <w:rPr>
          <w:rFonts w:ascii="Arial" w:eastAsia="Times New Roman" w:hAnsi="Arial" w:cs="Arial"/>
          <w:sz w:val="24"/>
          <w:szCs w:val="24"/>
        </w:rPr>
        <w:t>)</w:t>
      </w:r>
      <w:r w:rsidR="00975E2D" w:rsidRPr="00ED40C6">
        <w:rPr>
          <w:rFonts w:ascii="Arial" w:eastAsia="Times New Roman" w:hAnsi="Arial" w:cs="Arial"/>
          <w:sz w:val="24"/>
          <w:szCs w:val="24"/>
        </w:rPr>
        <w:t xml:space="preserve"> </w:t>
      </w:r>
      <w:r w:rsidR="00975E2D">
        <w:rPr>
          <w:rFonts w:ascii="Arial" w:eastAsia="Times New Roman" w:hAnsi="Arial" w:cs="Arial"/>
          <w:sz w:val="24"/>
          <w:szCs w:val="24"/>
        </w:rPr>
        <w:t>with</w:t>
      </w:r>
      <w:r w:rsidR="00975E2D" w:rsidRPr="00ED40C6">
        <w:rPr>
          <w:rFonts w:ascii="Arial" w:eastAsia="Times New Roman" w:hAnsi="Arial" w:cs="Arial"/>
          <w:sz w:val="24"/>
          <w:szCs w:val="24"/>
        </w:rPr>
        <w:t xml:space="preserve"> absolute and relative error</w:t>
      </w:r>
      <w:r w:rsidR="00086436">
        <w:rPr>
          <w:rFonts w:ascii="Arial" w:eastAsia="Times New Roman" w:hAnsi="Arial" w:cs="Arial"/>
          <w:sz w:val="24"/>
          <w:szCs w:val="24"/>
        </w:rPr>
        <w:t>s</w:t>
      </w:r>
      <w:r w:rsidR="00975E2D" w:rsidRPr="00ED40C6">
        <w:rPr>
          <w:rFonts w:ascii="Arial" w:eastAsia="Times New Roman" w:hAnsi="Arial" w:cs="Arial"/>
          <w:sz w:val="24"/>
          <w:szCs w:val="24"/>
        </w:rPr>
        <w:t xml:space="preserve"> </w:t>
      </w:r>
      <w:r w:rsidR="00975E2D">
        <w:rPr>
          <w:rFonts w:ascii="Arial" w:eastAsia="Times New Roman" w:hAnsi="Arial" w:cs="Arial"/>
          <w:sz w:val="24"/>
          <w:szCs w:val="24"/>
        </w:rPr>
        <w:t>of</w:t>
      </w:r>
      <w:r w:rsidR="00975E2D" w:rsidRPr="00ED40C6">
        <w:rPr>
          <w:rFonts w:ascii="Arial" w:eastAsia="Times New Roman" w:hAnsi="Arial" w:cs="Arial"/>
          <w:sz w:val="24"/>
          <w:szCs w:val="24"/>
        </w:rPr>
        <w:t xml:space="preserve"> 427</w:t>
      </w:r>
      <w:r w:rsidR="00086436">
        <w:rPr>
          <w:rFonts w:ascii="Arial" w:eastAsia="Times New Roman" w:hAnsi="Arial" w:cs="Arial"/>
          <w:sz w:val="24"/>
          <w:szCs w:val="24"/>
        </w:rPr>
        <w:t>.0</w:t>
      </w:r>
      <w:r w:rsidR="00975E2D" w:rsidRPr="00ED40C6">
        <w:rPr>
          <w:rFonts w:ascii="Arial" w:eastAsia="Times New Roman" w:hAnsi="Arial" w:cs="Arial"/>
          <w:sz w:val="24"/>
          <w:szCs w:val="24"/>
        </w:rPr>
        <w:t xml:space="preserve"> and 10.9</w:t>
      </w:r>
      <w:r w:rsidR="00975E2D">
        <w:rPr>
          <w:rFonts w:ascii="Arial" w:eastAsia="Times New Roman" w:hAnsi="Arial" w:cs="Arial"/>
          <w:sz w:val="24"/>
          <w:szCs w:val="24"/>
        </w:rPr>
        <w:t xml:space="preserve"> per</w:t>
      </w:r>
      <w:del w:id="113" w:author="Nangia, Vinay (ICARDA)" w:date="2015-10-16T22:55:00Z">
        <w:r w:rsidR="00975E2D" w:rsidDel="00877776">
          <w:rPr>
            <w:rFonts w:ascii="Arial" w:eastAsia="Times New Roman" w:hAnsi="Arial" w:cs="Arial"/>
            <w:sz w:val="24"/>
            <w:szCs w:val="24"/>
          </w:rPr>
          <w:delText xml:space="preserve"> </w:delText>
        </w:r>
      </w:del>
      <w:r w:rsidR="00975E2D">
        <w:rPr>
          <w:rFonts w:ascii="Arial" w:eastAsia="Times New Roman" w:hAnsi="Arial" w:cs="Arial"/>
          <w:sz w:val="24"/>
          <w:szCs w:val="24"/>
        </w:rPr>
        <w:t>cent, respectively.</w:t>
      </w:r>
    </w:p>
    <w:p w:rsidR="00B05044" w:rsidRDefault="00B05044" w:rsidP="00B05044">
      <w:pPr>
        <w:spacing w:before="200" w:after="0" w:line="360" w:lineRule="auto"/>
        <w:ind w:left="851" w:hanging="851"/>
        <w:jc w:val="both"/>
        <w:rPr>
          <w:rFonts w:ascii="Arial" w:hAnsi="Arial" w:cs="Arial"/>
          <w:sz w:val="24"/>
          <w:szCs w:val="24"/>
        </w:rPr>
      </w:pPr>
      <w:r w:rsidRPr="00273195">
        <w:rPr>
          <w:rFonts w:ascii="Arial" w:hAnsi="Arial" w:cs="Arial"/>
          <w:sz w:val="24"/>
          <w:szCs w:val="24"/>
        </w:rPr>
        <w:t>6.</w:t>
      </w:r>
      <w:r w:rsidR="001D5959">
        <w:rPr>
          <w:rFonts w:ascii="Arial" w:hAnsi="Arial" w:cs="Arial"/>
          <w:sz w:val="24"/>
          <w:szCs w:val="24"/>
        </w:rPr>
        <w:t>8</w:t>
      </w:r>
      <w:r w:rsidRPr="00273195">
        <w:rPr>
          <w:rFonts w:ascii="Arial" w:hAnsi="Arial" w:cs="Arial"/>
          <w:sz w:val="24"/>
          <w:szCs w:val="24"/>
        </w:rPr>
        <w:t>.</w:t>
      </w:r>
      <w:r w:rsidR="00975E2D">
        <w:rPr>
          <w:rFonts w:ascii="Arial" w:hAnsi="Arial" w:cs="Arial"/>
          <w:sz w:val="24"/>
          <w:szCs w:val="24"/>
        </w:rPr>
        <w:t>19</w:t>
      </w:r>
      <w:r>
        <w:rPr>
          <w:rFonts w:ascii="Arial" w:hAnsi="Arial" w:cs="Arial"/>
          <w:sz w:val="24"/>
          <w:szCs w:val="24"/>
        </w:rPr>
        <w:tab/>
      </w:r>
      <w:ins w:id="114" w:author="Nangia, Vinay (ICARDA)" w:date="2015-10-16T22:55:00Z">
        <w:r w:rsidR="00877776">
          <w:rPr>
            <w:rFonts w:ascii="Arial" w:hAnsi="Arial" w:cs="Arial"/>
            <w:sz w:val="24"/>
            <w:szCs w:val="24"/>
          </w:rPr>
          <w:t>Simulated</w:t>
        </w:r>
      </w:ins>
      <w:del w:id="115" w:author="Nangia, Vinay (ICARDA)" w:date="2015-10-16T22:55:00Z">
        <w:r w:rsidDel="00877776">
          <w:rPr>
            <w:rFonts w:ascii="Arial" w:eastAsia="Times New Roman" w:hAnsi="Arial" w:cs="Arial"/>
            <w:sz w:val="24"/>
            <w:szCs w:val="24"/>
          </w:rPr>
          <w:delText>V</w:delText>
        </w:r>
        <w:r w:rsidRPr="00ED40C6" w:rsidDel="00877776">
          <w:rPr>
            <w:rFonts w:ascii="Arial" w:eastAsia="Times New Roman" w:hAnsi="Arial" w:cs="Arial"/>
            <w:sz w:val="24"/>
            <w:szCs w:val="24"/>
          </w:rPr>
          <w:delText>alidated</w:delText>
        </w:r>
      </w:del>
      <w:r w:rsidRPr="00ED40C6">
        <w:rPr>
          <w:rFonts w:ascii="Arial" w:eastAsia="Times New Roman" w:hAnsi="Arial" w:cs="Arial"/>
          <w:sz w:val="24"/>
          <w:szCs w:val="24"/>
        </w:rPr>
        <w:t xml:space="preserve"> N-uptake (79.0 kg ha</w:t>
      </w:r>
      <w:r w:rsidRPr="00ED40C6">
        <w:rPr>
          <w:rFonts w:ascii="Arial" w:eastAsia="Times New Roman" w:hAnsi="Arial" w:cs="Arial"/>
          <w:sz w:val="24"/>
          <w:szCs w:val="24"/>
          <w:vertAlign w:val="superscript"/>
        </w:rPr>
        <w:t>-1</w:t>
      </w:r>
      <w:r w:rsidRPr="00ED40C6">
        <w:rPr>
          <w:rFonts w:ascii="Arial" w:eastAsia="Times New Roman" w:hAnsi="Arial" w:cs="Arial"/>
          <w:sz w:val="24"/>
          <w:szCs w:val="24"/>
        </w:rPr>
        <w:t xml:space="preserve">) </w:t>
      </w:r>
      <w:r w:rsidR="00E163E3" w:rsidRPr="00ED40C6">
        <w:rPr>
          <w:rFonts w:ascii="Arial" w:eastAsia="Times New Roman" w:hAnsi="Arial" w:cs="Arial"/>
          <w:sz w:val="24"/>
          <w:szCs w:val="24"/>
        </w:rPr>
        <w:t xml:space="preserve">of chickpea </w:t>
      </w:r>
      <w:r w:rsidRPr="00ED40C6">
        <w:rPr>
          <w:rFonts w:ascii="Arial" w:eastAsia="Times New Roman" w:hAnsi="Arial" w:cs="Arial"/>
          <w:sz w:val="24"/>
          <w:szCs w:val="24"/>
        </w:rPr>
        <w:t xml:space="preserve">was </w:t>
      </w:r>
      <w:r w:rsidR="00086436">
        <w:rPr>
          <w:rFonts w:ascii="Arial" w:eastAsia="Times New Roman" w:hAnsi="Arial" w:cs="Arial"/>
          <w:sz w:val="24"/>
          <w:szCs w:val="24"/>
        </w:rPr>
        <w:t xml:space="preserve">slightly </w:t>
      </w:r>
      <w:r w:rsidRPr="00ED40C6">
        <w:rPr>
          <w:rFonts w:ascii="Arial" w:eastAsia="Times New Roman" w:hAnsi="Arial" w:cs="Arial"/>
          <w:sz w:val="24"/>
          <w:szCs w:val="24"/>
        </w:rPr>
        <w:t>higher than observed N-uptake (71.0 kg ha</w:t>
      </w:r>
      <w:r w:rsidRPr="00ED40C6">
        <w:rPr>
          <w:rFonts w:ascii="Arial" w:eastAsia="Times New Roman" w:hAnsi="Arial" w:cs="Arial"/>
          <w:sz w:val="24"/>
          <w:szCs w:val="24"/>
          <w:vertAlign w:val="superscript"/>
        </w:rPr>
        <w:t>-1</w:t>
      </w:r>
      <w:r w:rsidR="00E163E3">
        <w:rPr>
          <w:rFonts w:ascii="Arial" w:eastAsia="Times New Roman" w:hAnsi="Arial" w:cs="Arial"/>
          <w:sz w:val="24"/>
          <w:szCs w:val="24"/>
        </w:rPr>
        <w:t>) with</w:t>
      </w:r>
      <w:r w:rsidRPr="00ED40C6">
        <w:rPr>
          <w:rFonts w:ascii="Arial" w:eastAsia="Times New Roman" w:hAnsi="Arial" w:cs="Arial"/>
          <w:sz w:val="24"/>
          <w:szCs w:val="24"/>
        </w:rPr>
        <w:t xml:space="preserve"> absolute and relative erro</w:t>
      </w:r>
      <w:r>
        <w:rPr>
          <w:rFonts w:ascii="Arial" w:eastAsia="Times New Roman" w:hAnsi="Arial" w:cs="Arial"/>
          <w:sz w:val="24"/>
          <w:szCs w:val="24"/>
        </w:rPr>
        <w:t>r</w:t>
      </w:r>
      <w:r w:rsidR="00086436">
        <w:rPr>
          <w:rFonts w:ascii="Arial" w:eastAsia="Times New Roman" w:hAnsi="Arial" w:cs="Arial"/>
          <w:sz w:val="24"/>
          <w:szCs w:val="24"/>
        </w:rPr>
        <w:t>s</w:t>
      </w:r>
      <w:r>
        <w:rPr>
          <w:rFonts w:ascii="Arial" w:eastAsia="Times New Roman" w:hAnsi="Arial" w:cs="Arial"/>
          <w:sz w:val="24"/>
          <w:szCs w:val="24"/>
        </w:rPr>
        <w:t xml:space="preserve"> </w:t>
      </w:r>
      <w:r w:rsidR="00E163E3">
        <w:rPr>
          <w:rFonts w:ascii="Arial" w:eastAsia="Times New Roman" w:hAnsi="Arial" w:cs="Arial"/>
          <w:sz w:val="24"/>
          <w:szCs w:val="24"/>
        </w:rPr>
        <w:t>of</w:t>
      </w:r>
      <w:r>
        <w:rPr>
          <w:rFonts w:ascii="Arial" w:eastAsia="Times New Roman" w:hAnsi="Arial" w:cs="Arial"/>
          <w:sz w:val="24"/>
          <w:szCs w:val="24"/>
        </w:rPr>
        <w:t xml:space="preserve"> 8.0 and 11.3 </w:t>
      </w:r>
      <w:r w:rsidR="00975E2D">
        <w:rPr>
          <w:rFonts w:ascii="Arial" w:eastAsia="Times New Roman" w:hAnsi="Arial" w:cs="Arial"/>
          <w:sz w:val="24"/>
          <w:szCs w:val="24"/>
        </w:rPr>
        <w:t>per</w:t>
      </w:r>
      <w:del w:id="116" w:author="Nangia, Vinay (ICARDA)" w:date="2015-10-16T22:55:00Z">
        <w:r w:rsidR="00975E2D" w:rsidDel="00877776">
          <w:rPr>
            <w:rFonts w:ascii="Arial" w:eastAsia="Times New Roman" w:hAnsi="Arial" w:cs="Arial"/>
            <w:sz w:val="24"/>
            <w:szCs w:val="24"/>
          </w:rPr>
          <w:delText xml:space="preserve"> </w:delText>
        </w:r>
      </w:del>
      <w:r w:rsidR="00975E2D">
        <w:rPr>
          <w:rFonts w:ascii="Arial" w:eastAsia="Times New Roman" w:hAnsi="Arial" w:cs="Arial"/>
          <w:sz w:val="24"/>
          <w:szCs w:val="24"/>
        </w:rPr>
        <w:t>cent</w:t>
      </w:r>
      <w:r w:rsidR="00E163E3">
        <w:rPr>
          <w:rFonts w:ascii="Arial" w:eastAsia="Times New Roman" w:hAnsi="Arial" w:cs="Arial"/>
          <w:sz w:val="24"/>
          <w:szCs w:val="24"/>
        </w:rPr>
        <w:t>, respectively</w:t>
      </w:r>
      <w:r w:rsidRPr="00ED40C6">
        <w:rPr>
          <w:rFonts w:ascii="Arial" w:eastAsia="Times New Roman" w:hAnsi="Arial" w:cs="Arial"/>
          <w:sz w:val="24"/>
          <w:szCs w:val="24"/>
        </w:rPr>
        <w:t>.</w:t>
      </w:r>
    </w:p>
    <w:p w:rsidR="00B05044" w:rsidRDefault="00B05044" w:rsidP="00B05044">
      <w:pPr>
        <w:spacing w:before="200" w:after="0" w:line="360" w:lineRule="auto"/>
        <w:ind w:left="851" w:hanging="851"/>
        <w:jc w:val="both"/>
        <w:rPr>
          <w:rFonts w:ascii="Arial" w:eastAsia="Times New Roman" w:hAnsi="Arial" w:cs="Arial"/>
          <w:sz w:val="24"/>
          <w:szCs w:val="24"/>
        </w:rPr>
      </w:pPr>
      <w:r w:rsidRPr="00D13DE7">
        <w:rPr>
          <w:rFonts w:ascii="Arial" w:hAnsi="Arial" w:cs="Arial"/>
          <w:sz w:val="24"/>
          <w:szCs w:val="24"/>
        </w:rPr>
        <w:t>6.</w:t>
      </w:r>
      <w:r w:rsidR="001D5959">
        <w:rPr>
          <w:rFonts w:ascii="Arial" w:hAnsi="Arial" w:cs="Arial"/>
          <w:sz w:val="24"/>
          <w:szCs w:val="24"/>
        </w:rPr>
        <w:t>8</w:t>
      </w:r>
      <w:r w:rsidRPr="00D13DE7">
        <w:rPr>
          <w:rFonts w:ascii="Arial" w:hAnsi="Arial" w:cs="Arial"/>
          <w:sz w:val="24"/>
          <w:szCs w:val="24"/>
        </w:rPr>
        <w:t>.</w:t>
      </w:r>
      <w:r w:rsidR="00975E2D">
        <w:rPr>
          <w:rFonts w:ascii="Arial" w:hAnsi="Arial" w:cs="Arial"/>
          <w:sz w:val="24"/>
          <w:szCs w:val="24"/>
        </w:rPr>
        <w:t>20</w:t>
      </w:r>
      <w:r w:rsidR="007D14E4">
        <w:rPr>
          <w:rFonts w:ascii="Arial" w:hAnsi="Arial" w:cs="Arial"/>
          <w:sz w:val="24"/>
          <w:szCs w:val="24"/>
        </w:rPr>
        <w:tab/>
      </w:r>
      <w:r w:rsidRPr="00D13DE7">
        <w:rPr>
          <w:rFonts w:ascii="Arial" w:hAnsi="Arial" w:cs="Arial"/>
          <w:sz w:val="24"/>
          <w:szCs w:val="24"/>
        </w:rPr>
        <w:t xml:space="preserve">RMSE </w:t>
      </w:r>
      <w:r w:rsidR="00897632">
        <w:rPr>
          <w:rFonts w:ascii="Arial" w:hAnsi="Arial" w:cs="Arial"/>
          <w:sz w:val="24"/>
          <w:szCs w:val="24"/>
        </w:rPr>
        <w:t>values of</w:t>
      </w:r>
      <w:r w:rsidRPr="00D13DE7">
        <w:rPr>
          <w:rFonts w:ascii="Arial" w:hAnsi="Arial" w:cs="Arial"/>
          <w:sz w:val="24"/>
          <w:szCs w:val="24"/>
        </w:rPr>
        <w:t xml:space="preserve"> </w:t>
      </w:r>
      <w:r w:rsidR="00E163E3">
        <w:rPr>
          <w:rFonts w:ascii="Arial" w:hAnsi="Arial" w:cs="Arial"/>
          <w:sz w:val="24"/>
          <w:szCs w:val="24"/>
        </w:rPr>
        <w:t xml:space="preserve">soil </w:t>
      </w:r>
      <w:r w:rsidRPr="00D13DE7">
        <w:rPr>
          <w:rFonts w:ascii="Arial" w:hAnsi="Arial" w:cs="Arial"/>
          <w:sz w:val="24"/>
          <w:szCs w:val="24"/>
        </w:rPr>
        <w:t>moi</w:t>
      </w:r>
      <w:r>
        <w:rPr>
          <w:rFonts w:ascii="Arial" w:hAnsi="Arial" w:cs="Arial"/>
          <w:sz w:val="24"/>
          <w:szCs w:val="24"/>
        </w:rPr>
        <w:t xml:space="preserve">sture content </w:t>
      </w:r>
      <w:r w:rsidR="00897632">
        <w:rPr>
          <w:rFonts w:ascii="Arial" w:hAnsi="Arial" w:cs="Arial"/>
          <w:sz w:val="24"/>
          <w:szCs w:val="24"/>
        </w:rPr>
        <w:t>for</w:t>
      </w:r>
      <w:r w:rsidR="00E163E3">
        <w:rPr>
          <w:rFonts w:ascii="Arial" w:hAnsi="Arial" w:cs="Arial"/>
          <w:sz w:val="24"/>
          <w:szCs w:val="24"/>
        </w:rPr>
        <w:t xml:space="preserve"> chickpea </w:t>
      </w:r>
      <w:r>
        <w:rPr>
          <w:rFonts w:ascii="Arial" w:hAnsi="Arial" w:cs="Arial"/>
          <w:sz w:val="24"/>
          <w:szCs w:val="24"/>
        </w:rPr>
        <w:t>ranged from 0.0089 to 0.0223</w:t>
      </w:r>
      <w:r w:rsidRPr="00D13DE7">
        <w:rPr>
          <w:rFonts w:ascii="Arial" w:hAnsi="Arial" w:cs="Arial"/>
          <w:sz w:val="24"/>
          <w:szCs w:val="24"/>
        </w:rPr>
        <w:t xml:space="preserve">. </w:t>
      </w:r>
      <w:ins w:id="117" w:author="Nangia, Vinay (ICARDA)" w:date="2015-10-16T22:55:00Z">
        <w:r w:rsidR="00877776">
          <w:rPr>
            <w:rFonts w:ascii="Arial" w:hAnsi="Arial" w:cs="Arial"/>
            <w:sz w:val="24"/>
            <w:szCs w:val="24"/>
          </w:rPr>
          <w:t>Simulated</w:t>
        </w:r>
      </w:ins>
      <w:del w:id="118" w:author="Nangia, Vinay (ICARDA)" w:date="2015-10-16T22:55:00Z">
        <w:r w:rsidRPr="008432FF" w:rsidDel="00877776">
          <w:rPr>
            <w:rFonts w:ascii="Arial" w:eastAsia="Times New Roman" w:hAnsi="Arial" w:cs="Arial"/>
            <w:sz w:val="24"/>
            <w:szCs w:val="24"/>
          </w:rPr>
          <w:delText>Validated</w:delText>
        </w:r>
      </w:del>
      <w:r w:rsidRPr="008432FF">
        <w:rPr>
          <w:rFonts w:ascii="Arial" w:eastAsia="Times New Roman" w:hAnsi="Arial" w:cs="Arial"/>
          <w:sz w:val="24"/>
          <w:szCs w:val="24"/>
        </w:rPr>
        <w:t xml:space="preserve"> </w:t>
      </w:r>
      <w:r w:rsidR="00E163E3">
        <w:rPr>
          <w:rFonts w:ascii="Arial" w:eastAsia="Times New Roman" w:hAnsi="Arial" w:cs="Arial"/>
          <w:sz w:val="24"/>
          <w:szCs w:val="24"/>
        </w:rPr>
        <w:t>soil</w:t>
      </w:r>
      <w:r w:rsidRPr="008432FF">
        <w:rPr>
          <w:rFonts w:ascii="Arial" w:eastAsia="Times New Roman" w:hAnsi="Arial" w:cs="Arial"/>
          <w:sz w:val="24"/>
          <w:szCs w:val="24"/>
        </w:rPr>
        <w:t xml:space="preserve"> moisture content </w:t>
      </w:r>
      <w:r w:rsidR="007D14E4">
        <w:rPr>
          <w:rFonts w:ascii="Arial" w:eastAsia="Times New Roman" w:hAnsi="Arial" w:cs="Arial"/>
          <w:sz w:val="24"/>
          <w:szCs w:val="24"/>
        </w:rPr>
        <w:t>matched</w:t>
      </w:r>
      <w:r w:rsidRPr="008432FF">
        <w:rPr>
          <w:rFonts w:ascii="Arial" w:eastAsia="Times New Roman" w:hAnsi="Arial" w:cs="Arial"/>
          <w:sz w:val="24"/>
          <w:szCs w:val="24"/>
        </w:rPr>
        <w:t xml:space="preserve"> </w:t>
      </w:r>
      <w:r w:rsidRPr="00BE4E17">
        <w:rPr>
          <w:rFonts w:ascii="Arial" w:eastAsia="Times New Roman" w:hAnsi="Arial" w:cs="Arial"/>
          <w:sz w:val="24"/>
          <w:szCs w:val="24"/>
        </w:rPr>
        <w:t xml:space="preserve">well with observed values in </w:t>
      </w:r>
      <w:r w:rsidR="007D14E4">
        <w:rPr>
          <w:rFonts w:ascii="Arial" w:eastAsia="Times New Roman" w:hAnsi="Arial" w:cs="Arial"/>
          <w:sz w:val="24"/>
          <w:szCs w:val="24"/>
        </w:rPr>
        <w:t xml:space="preserve">most of the layers up to </w:t>
      </w:r>
      <w:r w:rsidRPr="00BE4E17">
        <w:rPr>
          <w:rFonts w:ascii="Arial" w:eastAsia="Times New Roman" w:hAnsi="Arial" w:cs="Arial"/>
          <w:sz w:val="24"/>
          <w:szCs w:val="24"/>
        </w:rPr>
        <w:t xml:space="preserve">100 cm </w:t>
      </w:r>
      <w:r w:rsidR="00897632">
        <w:rPr>
          <w:rFonts w:ascii="Arial" w:eastAsia="Times New Roman" w:hAnsi="Arial" w:cs="Arial"/>
          <w:sz w:val="24"/>
          <w:szCs w:val="24"/>
        </w:rPr>
        <w:t>with</w:t>
      </w:r>
      <w:r w:rsidRPr="00BE4E17">
        <w:rPr>
          <w:rFonts w:ascii="Arial" w:eastAsia="Times New Roman" w:hAnsi="Arial" w:cs="Arial"/>
          <w:sz w:val="24"/>
          <w:szCs w:val="24"/>
        </w:rPr>
        <w:t xml:space="preserve"> index of agreement</w:t>
      </w:r>
      <w:r w:rsidR="007D14E4">
        <w:rPr>
          <w:rFonts w:ascii="Arial" w:eastAsia="Times New Roman" w:hAnsi="Arial" w:cs="Arial"/>
          <w:sz w:val="24"/>
          <w:szCs w:val="24"/>
        </w:rPr>
        <w:t xml:space="preserve"> </w:t>
      </w:r>
      <w:r w:rsidR="00897632">
        <w:rPr>
          <w:rFonts w:ascii="Arial" w:eastAsia="Times New Roman" w:hAnsi="Arial" w:cs="Arial"/>
          <w:sz w:val="24"/>
          <w:szCs w:val="24"/>
        </w:rPr>
        <w:t>of</w:t>
      </w:r>
      <w:r w:rsidR="007D14E4">
        <w:rPr>
          <w:rFonts w:ascii="Arial" w:eastAsia="Times New Roman" w:hAnsi="Arial" w:cs="Arial"/>
          <w:sz w:val="24"/>
          <w:szCs w:val="24"/>
        </w:rPr>
        <w:t xml:space="preserve"> 0.95 </w:t>
      </w:r>
      <w:r w:rsidR="00897632">
        <w:rPr>
          <w:rFonts w:ascii="Arial" w:eastAsia="Times New Roman" w:hAnsi="Arial" w:cs="Arial"/>
          <w:sz w:val="24"/>
          <w:szCs w:val="24"/>
        </w:rPr>
        <w:t>for</w:t>
      </w:r>
      <w:r w:rsidR="007D14E4">
        <w:rPr>
          <w:rFonts w:ascii="Arial" w:eastAsia="Times New Roman" w:hAnsi="Arial" w:cs="Arial"/>
          <w:sz w:val="24"/>
          <w:szCs w:val="24"/>
        </w:rPr>
        <w:t xml:space="preserve"> soil depth of 0-100 cm. </w:t>
      </w:r>
      <w:r w:rsidR="001D5959">
        <w:rPr>
          <w:rFonts w:ascii="Arial" w:eastAsia="Times New Roman" w:hAnsi="Arial" w:cs="Arial"/>
          <w:sz w:val="24"/>
          <w:szCs w:val="24"/>
        </w:rPr>
        <w:t xml:space="preserve"> </w:t>
      </w:r>
    </w:p>
    <w:p w:rsidR="001D5959" w:rsidRPr="00990BFF" w:rsidRDefault="001D5959" w:rsidP="00B05044">
      <w:pPr>
        <w:spacing w:before="200" w:after="0" w:line="360" w:lineRule="auto"/>
        <w:ind w:left="851" w:hanging="851"/>
        <w:jc w:val="both"/>
        <w:rPr>
          <w:rFonts w:ascii="Arial" w:eastAsia="Times New Roman" w:hAnsi="Arial" w:cs="Arial"/>
          <w:sz w:val="24"/>
          <w:szCs w:val="24"/>
        </w:rPr>
      </w:pPr>
      <w:r>
        <w:rPr>
          <w:rFonts w:ascii="Arial" w:eastAsia="Times New Roman" w:hAnsi="Arial" w:cs="Arial"/>
          <w:sz w:val="24"/>
          <w:szCs w:val="24"/>
        </w:rPr>
        <w:t>6.8.2</w:t>
      </w:r>
      <w:r w:rsidR="00183CAE">
        <w:rPr>
          <w:rFonts w:ascii="Arial" w:eastAsia="Times New Roman" w:hAnsi="Arial" w:cs="Arial"/>
          <w:sz w:val="24"/>
          <w:szCs w:val="24"/>
        </w:rPr>
        <w:t>1</w:t>
      </w:r>
      <w:r>
        <w:rPr>
          <w:rFonts w:ascii="Arial" w:eastAsia="Times New Roman" w:hAnsi="Arial" w:cs="Arial"/>
          <w:sz w:val="24"/>
          <w:szCs w:val="24"/>
        </w:rPr>
        <w:tab/>
      </w:r>
      <w:ins w:id="119" w:author="Nangia, Vinay (ICARDA)" w:date="2015-10-16T22:56:00Z">
        <w:r w:rsidR="00877776">
          <w:rPr>
            <w:rFonts w:ascii="Arial" w:hAnsi="Arial" w:cs="Arial"/>
            <w:sz w:val="24"/>
            <w:szCs w:val="24"/>
          </w:rPr>
          <w:t>Simulated</w:t>
        </w:r>
      </w:ins>
      <w:del w:id="120" w:author="Nangia, Vinay (ICARDA)" w:date="2015-10-16T22:56:00Z">
        <w:r w:rsidR="00990BFF" w:rsidDel="00877776">
          <w:rPr>
            <w:rFonts w:ascii="Arial" w:hAnsi="Arial" w:cs="Arial"/>
            <w:sz w:val="24"/>
            <w:szCs w:val="24"/>
          </w:rPr>
          <w:delText>V</w:delText>
        </w:r>
        <w:r w:rsidR="00990BFF" w:rsidRPr="00990BFF" w:rsidDel="00877776">
          <w:rPr>
            <w:rFonts w:ascii="Arial" w:eastAsia="Times New Roman" w:hAnsi="Arial" w:cs="Arial"/>
            <w:sz w:val="24"/>
            <w:szCs w:val="24"/>
          </w:rPr>
          <w:delText>alidated</w:delText>
        </w:r>
      </w:del>
      <w:r w:rsidR="00990BFF" w:rsidRPr="00990BFF">
        <w:rPr>
          <w:rFonts w:ascii="Arial" w:eastAsia="Times New Roman" w:hAnsi="Arial" w:cs="Arial"/>
          <w:sz w:val="24"/>
          <w:szCs w:val="24"/>
        </w:rPr>
        <w:t xml:space="preserve"> </w:t>
      </w:r>
      <w:r w:rsidR="00183CAE">
        <w:rPr>
          <w:rFonts w:ascii="Arial" w:eastAsia="Times New Roman" w:hAnsi="Arial" w:cs="Arial"/>
          <w:sz w:val="24"/>
          <w:szCs w:val="24"/>
        </w:rPr>
        <w:t xml:space="preserve">values of </w:t>
      </w:r>
      <w:r w:rsidR="00990BFF" w:rsidRPr="00990BFF">
        <w:rPr>
          <w:rFonts w:ascii="Arial" w:eastAsia="Times New Roman" w:hAnsi="Arial" w:cs="Arial"/>
          <w:sz w:val="24"/>
          <w:szCs w:val="24"/>
        </w:rPr>
        <w:t xml:space="preserve">GAI </w:t>
      </w:r>
      <w:r w:rsidR="00183CAE">
        <w:rPr>
          <w:rFonts w:ascii="Arial" w:eastAsia="Times New Roman" w:hAnsi="Arial" w:cs="Arial"/>
          <w:sz w:val="24"/>
          <w:szCs w:val="24"/>
        </w:rPr>
        <w:t xml:space="preserve">for cumin </w:t>
      </w:r>
      <w:r w:rsidR="00990BFF" w:rsidRPr="00990BFF">
        <w:rPr>
          <w:rFonts w:ascii="Arial" w:eastAsia="Times New Roman" w:hAnsi="Arial" w:cs="Arial"/>
          <w:sz w:val="24"/>
          <w:szCs w:val="24"/>
        </w:rPr>
        <w:t xml:space="preserve">at different growth stages </w:t>
      </w:r>
      <w:r w:rsidR="00183CAE">
        <w:rPr>
          <w:rFonts w:ascii="Arial" w:eastAsia="Times New Roman" w:hAnsi="Arial" w:cs="Arial"/>
          <w:sz w:val="24"/>
          <w:szCs w:val="24"/>
        </w:rPr>
        <w:t>were</w:t>
      </w:r>
      <w:r w:rsidR="00990BFF" w:rsidRPr="00990BFF">
        <w:rPr>
          <w:rFonts w:ascii="Arial" w:eastAsia="Times New Roman" w:hAnsi="Arial" w:cs="Arial"/>
          <w:sz w:val="24"/>
          <w:szCs w:val="24"/>
        </w:rPr>
        <w:t xml:space="preserve"> in poor agreement with observed GAI </w:t>
      </w:r>
      <w:r w:rsidR="00183CAE">
        <w:rPr>
          <w:rFonts w:ascii="Arial" w:eastAsia="Times New Roman" w:hAnsi="Arial" w:cs="Arial"/>
          <w:sz w:val="24"/>
          <w:szCs w:val="24"/>
        </w:rPr>
        <w:t>with RMSE of 0.114</w:t>
      </w:r>
      <w:r w:rsidR="00086436">
        <w:rPr>
          <w:rFonts w:ascii="Arial" w:eastAsia="Times New Roman" w:hAnsi="Arial" w:cs="Arial"/>
          <w:sz w:val="24"/>
          <w:szCs w:val="24"/>
        </w:rPr>
        <w:t>0</w:t>
      </w:r>
      <w:r w:rsidR="00990BFF" w:rsidRPr="00990BFF">
        <w:rPr>
          <w:rFonts w:ascii="Arial" w:eastAsia="Times New Roman" w:hAnsi="Arial" w:cs="Arial"/>
          <w:sz w:val="24"/>
          <w:szCs w:val="24"/>
        </w:rPr>
        <w:t>.</w:t>
      </w:r>
    </w:p>
    <w:p w:rsidR="00B05044" w:rsidRDefault="00B05044" w:rsidP="00B05044">
      <w:pPr>
        <w:spacing w:before="200" w:after="0" w:line="360" w:lineRule="auto"/>
        <w:ind w:left="851" w:hanging="851"/>
        <w:jc w:val="both"/>
        <w:rPr>
          <w:rFonts w:ascii="Arial" w:hAnsi="Arial" w:cs="Arial"/>
          <w:sz w:val="24"/>
          <w:szCs w:val="24"/>
        </w:rPr>
      </w:pPr>
      <w:r w:rsidRPr="001C5AA7">
        <w:rPr>
          <w:rFonts w:ascii="Arial" w:hAnsi="Arial" w:cs="Arial"/>
          <w:sz w:val="24"/>
          <w:szCs w:val="24"/>
        </w:rPr>
        <w:t>6.</w:t>
      </w:r>
      <w:r w:rsidR="001D5959">
        <w:rPr>
          <w:rFonts w:ascii="Arial" w:hAnsi="Arial" w:cs="Arial"/>
          <w:sz w:val="24"/>
          <w:szCs w:val="24"/>
        </w:rPr>
        <w:t>8</w:t>
      </w:r>
      <w:r>
        <w:rPr>
          <w:rFonts w:ascii="Arial" w:hAnsi="Arial" w:cs="Arial"/>
          <w:sz w:val="24"/>
          <w:szCs w:val="24"/>
        </w:rPr>
        <w:t>.</w:t>
      </w:r>
      <w:r w:rsidR="001D5959">
        <w:rPr>
          <w:rFonts w:ascii="Arial" w:hAnsi="Arial" w:cs="Arial"/>
          <w:sz w:val="24"/>
          <w:szCs w:val="24"/>
        </w:rPr>
        <w:t>2</w:t>
      </w:r>
      <w:r w:rsidR="00183CAE">
        <w:rPr>
          <w:rFonts w:ascii="Arial" w:hAnsi="Arial" w:cs="Arial"/>
          <w:sz w:val="24"/>
          <w:szCs w:val="24"/>
        </w:rPr>
        <w:t>2</w:t>
      </w:r>
      <w:r>
        <w:rPr>
          <w:rFonts w:ascii="Arial" w:hAnsi="Arial" w:cs="Arial"/>
          <w:sz w:val="24"/>
          <w:szCs w:val="24"/>
        </w:rPr>
        <w:tab/>
      </w:r>
      <w:ins w:id="121" w:author="Nangia, Vinay (ICARDA)" w:date="2015-10-16T22:56:00Z">
        <w:r w:rsidR="00877776">
          <w:rPr>
            <w:rFonts w:ascii="Arial" w:hAnsi="Arial" w:cs="Arial"/>
            <w:sz w:val="24"/>
            <w:szCs w:val="24"/>
          </w:rPr>
          <w:t>Simulated</w:t>
        </w:r>
      </w:ins>
      <w:del w:id="122" w:author="Nangia, Vinay (ICARDA)" w:date="2015-10-16T22:56:00Z">
        <w:r w:rsidDel="00877776">
          <w:rPr>
            <w:rFonts w:ascii="Arial" w:hAnsi="Arial" w:cs="Arial"/>
            <w:sz w:val="24"/>
            <w:szCs w:val="24"/>
          </w:rPr>
          <w:delText>V</w:delText>
        </w:r>
        <w:r w:rsidRPr="0042063C" w:rsidDel="00877776">
          <w:rPr>
            <w:rFonts w:ascii="Arial" w:hAnsi="Arial" w:cs="Arial"/>
            <w:sz w:val="24"/>
            <w:szCs w:val="24"/>
          </w:rPr>
          <w:delText>alidated</w:delText>
        </w:r>
      </w:del>
      <w:r w:rsidR="00990BFF">
        <w:rPr>
          <w:rFonts w:ascii="Arial" w:hAnsi="Arial" w:cs="Arial"/>
          <w:sz w:val="24"/>
          <w:szCs w:val="24"/>
        </w:rPr>
        <w:t xml:space="preserve"> </w:t>
      </w:r>
      <w:r w:rsidR="00990BFF">
        <w:rPr>
          <w:rFonts w:ascii="Arial" w:eastAsia="Times New Roman" w:hAnsi="Arial" w:cs="Arial"/>
          <w:sz w:val="24"/>
          <w:szCs w:val="24"/>
        </w:rPr>
        <w:t xml:space="preserve">seed </w:t>
      </w:r>
      <w:r>
        <w:rPr>
          <w:rFonts w:ascii="Arial" w:eastAsia="Times New Roman" w:hAnsi="Arial" w:cs="Arial"/>
          <w:sz w:val="24"/>
          <w:szCs w:val="24"/>
        </w:rPr>
        <w:t xml:space="preserve">yield (410 </w:t>
      </w:r>
      <w:r w:rsidRPr="00255D5D">
        <w:rPr>
          <w:rFonts w:ascii="Arial" w:eastAsia="Times New Roman" w:hAnsi="Arial" w:cs="Arial"/>
          <w:sz w:val="24"/>
          <w:szCs w:val="24"/>
        </w:rPr>
        <w:t>kg ha</w:t>
      </w:r>
      <w:r w:rsidRPr="00255D5D">
        <w:rPr>
          <w:rFonts w:ascii="Arial" w:eastAsia="Times New Roman" w:hAnsi="Arial" w:cs="Arial"/>
          <w:sz w:val="24"/>
          <w:szCs w:val="24"/>
          <w:vertAlign w:val="superscript"/>
        </w:rPr>
        <w:t>-1</w:t>
      </w:r>
      <w:r>
        <w:rPr>
          <w:rFonts w:ascii="Arial" w:eastAsia="Times New Roman" w:hAnsi="Arial" w:cs="Arial"/>
          <w:sz w:val="24"/>
          <w:szCs w:val="24"/>
        </w:rPr>
        <w:t xml:space="preserve">) of cumin </w:t>
      </w:r>
      <w:r w:rsidRPr="00255D5D">
        <w:rPr>
          <w:rFonts w:ascii="Arial" w:eastAsia="Times New Roman" w:hAnsi="Arial" w:cs="Arial"/>
          <w:sz w:val="24"/>
          <w:szCs w:val="24"/>
        </w:rPr>
        <w:t>moderately match</w:t>
      </w:r>
      <w:r w:rsidR="00E163E3">
        <w:rPr>
          <w:rFonts w:ascii="Arial" w:eastAsia="Times New Roman" w:hAnsi="Arial" w:cs="Arial"/>
          <w:sz w:val="24"/>
          <w:szCs w:val="24"/>
        </w:rPr>
        <w:t>ed</w:t>
      </w:r>
      <w:r w:rsidRPr="00255D5D">
        <w:rPr>
          <w:rFonts w:ascii="Arial" w:eastAsia="Times New Roman" w:hAnsi="Arial" w:cs="Arial"/>
          <w:sz w:val="24"/>
          <w:szCs w:val="24"/>
        </w:rPr>
        <w:t xml:space="preserve"> to the observed yield of 502 </w:t>
      </w:r>
      <w:r w:rsidR="00E163E3" w:rsidRPr="00255D5D">
        <w:rPr>
          <w:rFonts w:ascii="Arial" w:eastAsia="Times New Roman" w:hAnsi="Arial" w:cs="Arial"/>
          <w:sz w:val="24"/>
          <w:szCs w:val="24"/>
        </w:rPr>
        <w:t xml:space="preserve">kg </w:t>
      </w:r>
      <w:r w:rsidR="00E163E3">
        <w:rPr>
          <w:rFonts w:ascii="Arial" w:eastAsia="Times New Roman" w:hAnsi="Arial" w:cs="Arial"/>
          <w:sz w:val="24"/>
          <w:szCs w:val="24"/>
        </w:rPr>
        <w:t>ha</w:t>
      </w:r>
      <w:r w:rsidRPr="00255D5D">
        <w:rPr>
          <w:rFonts w:ascii="Arial" w:eastAsia="Times New Roman" w:hAnsi="Arial" w:cs="Arial"/>
          <w:sz w:val="24"/>
          <w:szCs w:val="24"/>
          <w:vertAlign w:val="superscript"/>
        </w:rPr>
        <w:t>-1</w:t>
      </w:r>
      <w:r w:rsidRPr="00255D5D">
        <w:rPr>
          <w:rFonts w:ascii="Arial" w:eastAsia="Times New Roman" w:hAnsi="Arial" w:cs="Arial"/>
          <w:sz w:val="24"/>
          <w:szCs w:val="24"/>
        </w:rPr>
        <w:t xml:space="preserve"> </w:t>
      </w:r>
      <w:r w:rsidR="00022101">
        <w:rPr>
          <w:rFonts w:ascii="Arial" w:eastAsia="Times New Roman" w:hAnsi="Arial" w:cs="Arial"/>
          <w:sz w:val="24"/>
          <w:szCs w:val="24"/>
        </w:rPr>
        <w:t>with</w:t>
      </w:r>
      <w:r w:rsidRPr="00255D5D">
        <w:rPr>
          <w:rFonts w:ascii="Arial" w:eastAsia="Times New Roman" w:hAnsi="Arial" w:cs="Arial"/>
          <w:sz w:val="24"/>
          <w:szCs w:val="24"/>
        </w:rPr>
        <w:t xml:space="preserve"> absolute and relative error</w:t>
      </w:r>
      <w:r w:rsidR="00086436">
        <w:rPr>
          <w:rFonts w:ascii="Arial" w:eastAsia="Times New Roman" w:hAnsi="Arial" w:cs="Arial"/>
          <w:sz w:val="24"/>
          <w:szCs w:val="24"/>
        </w:rPr>
        <w:t>s</w:t>
      </w:r>
      <w:r w:rsidRPr="00255D5D">
        <w:rPr>
          <w:rFonts w:ascii="Arial" w:eastAsia="Times New Roman" w:hAnsi="Arial" w:cs="Arial"/>
          <w:sz w:val="24"/>
          <w:szCs w:val="24"/>
        </w:rPr>
        <w:t xml:space="preserve"> </w:t>
      </w:r>
      <w:r w:rsidR="00022101">
        <w:rPr>
          <w:rFonts w:ascii="Arial" w:eastAsia="Times New Roman" w:hAnsi="Arial" w:cs="Arial"/>
          <w:sz w:val="24"/>
          <w:szCs w:val="24"/>
        </w:rPr>
        <w:t>of</w:t>
      </w:r>
      <w:r w:rsidRPr="00255D5D">
        <w:rPr>
          <w:rFonts w:ascii="Arial" w:eastAsia="Times New Roman" w:hAnsi="Arial" w:cs="Arial"/>
          <w:sz w:val="24"/>
          <w:szCs w:val="24"/>
        </w:rPr>
        <w:t xml:space="preserve"> 92</w:t>
      </w:r>
      <w:r w:rsidR="00086436">
        <w:rPr>
          <w:rFonts w:ascii="Arial" w:eastAsia="Times New Roman" w:hAnsi="Arial" w:cs="Arial"/>
          <w:sz w:val="24"/>
          <w:szCs w:val="24"/>
        </w:rPr>
        <w:t>.0</w:t>
      </w:r>
      <w:r w:rsidRPr="00255D5D">
        <w:rPr>
          <w:rFonts w:ascii="Arial" w:eastAsia="Times New Roman" w:hAnsi="Arial" w:cs="Arial"/>
          <w:sz w:val="24"/>
          <w:szCs w:val="24"/>
        </w:rPr>
        <w:t xml:space="preserve"> and 18.3</w:t>
      </w:r>
      <w:r w:rsidR="00022101">
        <w:rPr>
          <w:rFonts w:ascii="Arial" w:eastAsia="Times New Roman" w:hAnsi="Arial" w:cs="Arial"/>
          <w:sz w:val="24"/>
          <w:szCs w:val="24"/>
        </w:rPr>
        <w:t xml:space="preserve"> per cent</w:t>
      </w:r>
      <w:r w:rsidR="00E163E3">
        <w:rPr>
          <w:rFonts w:ascii="Arial" w:eastAsia="Times New Roman" w:hAnsi="Arial" w:cs="Arial"/>
          <w:sz w:val="24"/>
          <w:szCs w:val="24"/>
        </w:rPr>
        <w:t>, respectively</w:t>
      </w:r>
      <w:r>
        <w:rPr>
          <w:rFonts w:ascii="Arial" w:eastAsia="Times New Roman" w:hAnsi="Arial" w:cs="Arial"/>
          <w:sz w:val="24"/>
          <w:szCs w:val="24"/>
        </w:rPr>
        <w:t>.</w:t>
      </w:r>
      <w:r w:rsidR="00A50F2A">
        <w:rPr>
          <w:rFonts w:ascii="Arial" w:eastAsia="Times New Roman" w:hAnsi="Arial" w:cs="Arial"/>
          <w:sz w:val="24"/>
          <w:szCs w:val="24"/>
        </w:rPr>
        <w:t xml:space="preserve"> Similarly, the o</w:t>
      </w:r>
      <w:r w:rsidR="00A50F2A" w:rsidRPr="00255D5D">
        <w:rPr>
          <w:rFonts w:ascii="Arial" w:eastAsia="Times New Roman" w:hAnsi="Arial" w:cs="Arial"/>
          <w:sz w:val="24"/>
          <w:szCs w:val="24"/>
        </w:rPr>
        <w:t xml:space="preserve">bserved </w:t>
      </w:r>
      <w:r w:rsidR="00086436">
        <w:rPr>
          <w:rFonts w:ascii="Arial" w:eastAsia="Times New Roman" w:hAnsi="Arial" w:cs="Arial"/>
          <w:sz w:val="24"/>
          <w:szCs w:val="24"/>
        </w:rPr>
        <w:t>AGB</w:t>
      </w:r>
      <w:r w:rsidR="00A50F2A" w:rsidRPr="00255D5D">
        <w:rPr>
          <w:rFonts w:ascii="Arial" w:eastAsia="Times New Roman" w:hAnsi="Arial" w:cs="Arial"/>
          <w:sz w:val="24"/>
          <w:szCs w:val="24"/>
        </w:rPr>
        <w:t xml:space="preserve"> (1403 kg ha</w:t>
      </w:r>
      <w:r w:rsidR="00A50F2A" w:rsidRPr="00255D5D">
        <w:rPr>
          <w:rFonts w:ascii="Arial" w:eastAsia="Times New Roman" w:hAnsi="Arial" w:cs="Arial"/>
          <w:sz w:val="24"/>
          <w:szCs w:val="24"/>
          <w:vertAlign w:val="superscript"/>
        </w:rPr>
        <w:t>-1</w:t>
      </w:r>
      <w:r w:rsidR="00A50F2A" w:rsidRPr="00255D5D">
        <w:rPr>
          <w:rFonts w:ascii="Arial" w:eastAsia="Times New Roman" w:hAnsi="Arial" w:cs="Arial"/>
          <w:sz w:val="24"/>
          <w:szCs w:val="24"/>
        </w:rPr>
        <w:t xml:space="preserve">) </w:t>
      </w:r>
      <w:r w:rsidR="00A50F2A">
        <w:rPr>
          <w:rFonts w:ascii="Arial" w:eastAsia="Times New Roman" w:hAnsi="Arial" w:cs="Arial"/>
          <w:sz w:val="24"/>
          <w:szCs w:val="24"/>
        </w:rPr>
        <w:t xml:space="preserve">of cumin </w:t>
      </w:r>
      <w:r w:rsidR="00A50F2A" w:rsidRPr="00255D5D">
        <w:rPr>
          <w:rFonts w:ascii="Arial" w:eastAsia="Times New Roman" w:hAnsi="Arial" w:cs="Arial"/>
          <w:sz w:val="24"/>
          <w:szCs w:val="24"/>
        </w:rPr>
        <w:t xml:space="preserve">was higher than </w:t>
      </w:r>
      <w:del w:id="123" w:author="Nangia, Vinay (ICARDA)" w:date="2015-10-16T22:56:00Z">
        <w:r w:rsidR="00A50F2A" w:rsidRPr="00255D5D" w:rsidDel="00877776">
          <w:rPr>
            <w:rFonts w:ascii="Arial" w:eastAsia="Times New Roman" w:hAnsi="Arial" w:cs="Arial"/>
            <w:sz w:val="24"/>
            <w:szCs w:val="24"/>
          </w:rPr>
          <w:lastRenderedPageBreak/>
          <w:delText xml:space="preserve">validated </w:delText>
        </w:r>
      </w:del>
      <w:ins w:id="124" w:author="Nangia, Vinay (ICARDA)" w:date="2015-10-16T22:56:00Z">
        <w:r w:rsidR="00877776">
          <w:rPr>
            <w:rFonts w:ascii="Arial" w:eastAsia="Times New Roman" w:hAnsi="Arial" w:cs="Arial"/>
            <w:sz w:val="24"/>
            <w:szCs w:val="24"/>
          </w:rPr>
          <w:t>simulated</w:t>
        </w:r>
        <w:r w:rsidR="00877776" w:rsidRPr="00255D5D">
          <w:rPr>
            <w:rFonts w:ascii="Arial" w:eastAsia="Times New Roman" w:hAnsi="Arial" w:cs="Arial"/>
            <w:sz w:val="24"/>
            <w:szCs w:val="24"/>
          </w:rPr>
          <w:t xml:space="preserve"> </w:t>
        </w:r>
      </w:ins>
      <w:r w:rsidR="00086436">
        <w:rPr>
          <w:rFonts w:ascii="Arial" w:eastAsia="Times New Roman" w:hAnsi="Arial" w:cs="Arial"/>
          <w:sz w:val="24"/>
          <w:szCs w:val="24"/>
        </w:rPr>
        <w:t>AGB</w:t>
      </w:r>
      <w:r w:rsidR="00A50F2A" w:rsidRPr="00255D5D">
        <w:rPr>
          <w:rFonts w:ascii="Arial" w:eastAsia="Times New Roman" w:hAnsi="Arial" w:cs="Arial"/>
          <w:sz w:val="24"/>
          <w:szCs w:val="24"/>
        </w:rPr>
        <w:t xml:space="preserve"> (1195 kg ha</w:t>
      </w:r>
      <w:r w:rsidR="00A50F2A" w:rsidRPr="00255D5D">
        <w:rPr>
          <w:rFonts w:ascii="Arial" w:eastAsia="Times New Roman" w:hAnsi="Arial" w:cs="Arial"/>
          <w:sz w:val="24"/>
          <w:szCs w:val="24"/>
          <w:vertAlign w:val="superscript"/>
        </w:rPr>
        <w:t>-1</w:t>
      </w:r>
      <w:r w:rsidR="00086436">
        <w:rPr>
          <w:rFonts w:ascii="Arial" w:eastAsia="Times New Roman" w:hAnsi="Arial" w:cs="Arial"/>
          <w:sz w:val="24"/>
          <w:szCs w:val="24"/>
        </w:rPr>
        <w:t xml:space="preserve">) </w:t>
      </w:r>
      <w:r w:rsidR="00A50F2A">
        <w:rPr>
          <w:rFonts w:ascii="Arial" w:eastAsia="Times New Roman" w:hAnsi="Arial" w:cs="Arial"/>
          <w:sz w:val="24"/>
          <w:szCs w:val="24"/>
        </w:rPr>
        <w:t>with</w:t>
      </w:r>
      <w:r w:rsidR="00A50F2A" w:rsidRPr="00255D5D">
        <w:rPr>
          <w:rFonts w:ascii="Arial" w:eastAsia="Times New Roman" w:hAnsi="Arial" w:cs="Arial"/>
          <w:sz w:val="24"/>
          <w:szCs w:val="24"/>
        </w:rPr>
        <w:t xml:space="preserve"> absolute and relative error</w:t>
      </w:r>
      <w:r w:rsidR="00086436">
        <w:rPr>
          <w:rFonts w:ascii="Arial" w:eastAsia="Times New Roman" w:hAnsi="Arial" w:cs="Arial"/>
          <w:sz w:val="24"/>
          <w:szCs w:val="24"/>
        </w:rPr>
        <w:t>s</w:t>
      </w:r>
      <w:r w:rsidR="00A50F2A" w:rsidRPr="00255D5D">
        <w:rPr>
          <w:rFonts w:ascii="Arial" w:eastAsia="Times New Roman" w:hAnsi="Arial" w:cs="Arial"/>
          <w:sz w:val="24"/>
          <w:szCs w:val="24"/>
        </w:rPr>
        <w:t xml:space="preserve"> </w:t>
      </w:r>
      <w:r w:rsidR="00A50F2A">
        <w:rPr>
          <w:rFonts w:ascii="Arial" w:eastAsia="Times New Roman" w:hAnsi="Arial" w:cs="Arial"/>
          <w:sz w:val="24"/>
          <w:szCs w:val="24"/>
        </w:rPr>
        <w:t>of</w:t>
      </w:r>
      <w:r w:rsidR="00A50F2A" w:rsidRPr="00255D5D">
        <w:rPr>
          <w:rFonts w:ascii="Arial" w:eastAsia="Times New Roman" w:hAnsi="Arial" w:cs="Arial"/>
          <w:sz w:val="24"/>
          <w:szCs w:val="24"/>
        </w:rPr>
        <w:t xml:space="preserve"> 208</w:t>
      </w:r>
      <w:r w:rsidR="00086436">
        <w:rPr>
          <w:rFonts w:ascii="Arial" w:eastAsia="Times New Roman" w:hAnsi="Arial" w:cs="Arial"/>
          <w:sz w:val="24"/>
          <w:szCs w:val="24"/>
        </w:rPr>
        <w:t>.0</w:t>
      </w:r>
      <w:r w:rsidR="00A50F2A" w:rsidRPr="00255D5D">
        <w:rPr>
          <w:rFonts w:ascii="Arial" w:eastAsia="Times New Roman" w:hAnsi="Arial" w:cs="Arial"/>
          <w:sz w:val="24"/>
          <w:szCs w:val="24"/>
        </w:rPr>
        <w:t xml:space="preserve"> and 14.8</w:t>
      </w:r>
      <w:r w:rsidR="00D67D2F">
        <w:rPr>
          <w:rFonts w:ascii="Arial" w:eastAsia="Times New Roman" w:hAnsi="Arial" w:cs="Arial"/>
          <w:sz w:val="24"/>
          <w:szCs w:val="24"/>
        </w:rPr>
        <w:t xml:space="preserve"> per</w:t>
      </w:r>
      <w:del w:id="125" w:author="Nangia, Vinay (ICARDA)" w:date="2015-10-16T22:56:00Z">
        <w:r w:rsidR="00D67D2F" w:rsidDel="00877776">
          <w:rPr>
            <w:rFonts w:ascii="Arial" w:eastAsia="Times New Roman" w:hAnsi="Arial" w:cs="Arial"/>
            <w:sz w:val="24"/>
            <w:szCs w:val="24"/>
          </w:rPr>
          <w:delText xml:space="preserve"> </w:delText>
        </w:r>
      </w:del>
      <w:r w:rsidR="00D67D2F">
        <w:rPr>
          <w:rFonts w:ascii="Arial" w:eastAsia="Times New Roman" w:hAnsi="Arial" w:cs="Arial"/>
          <w:sz w:val="24"/>
          <w:szCs w:val="24"/>
        </w:rPr>
        <w:t>cent</w:t>
      </w:r>
      <w:r w:rsidR="00A50F2A">
        <w:rPr>
          <w:rFonts w:ascii="Arial" w:eastAsia="Times New Roman" w:hAnsi="Arial" w:cs="Arial"/>
          <w:sz w:val="24"/>
          <w:szCs w:val="24"/>
        </w:rPr>
        <w:t>, respectively</w:t>
      </w:r>
      <w:r w:rsidR="00A50F2A" w:rsidRPr="00255D5D">
        <w:rPr>
          <w:rFonts w:ascii="Arial" w:eastAsia="Times New Roman" w:hAnsi="Arial" w:cs="Arial"/>
          <w:sz w:val="24"/>
          <w:szCs w:val="24"/>
        </w:rPr>
        <w:t>.</w:t>
      </w:r>
    </w:p>
    <w:p w:rsidR="00B05044" w:rsidRDefault="001D5959" w:rsidP="00B05044">
      <w:pPr>
        <w:spacing w:before="200" w:after="0" w:line="360" w:lineRule="auto"/>
        <w:ind w:left="851" w:hanging="851"/>
        <w:jc w:val="both"/>
        <w:rPr>
          <w:rFonts w:ascii="Arial" w:hAnsi="Arial" w:cs="Arial"/>
          <w:sz w:val="24"/>
          <w:szCs w:val="24"/>
        </w:rPr>
      </w:pPr>
      <w:r>
        <w:rPr>
          <w:rFonts w:ascii="Arial" w:hAnsi="Arial" w:cs="Arial"/>
          <w:sz w:val="24"/>
          <w:szCs w:val="24"/>
        </w:rPr>
        <w:t>6.8</w:t>
      </w:r>
      <w:r w:rsidR="00B05044">
        <w:rPr>
          <w:rFonts w:ascii="Arial" w:hAnsi="Arial" w:cs="Arial"/>
          <w:sz w:val="24"/>
          <w:szCs w:val="24"/>
        </w:rPr>
        <w:t>.</w:t>
      </w:r>
      <w:r>
        <w:rPr>
          <w:rFonts w:ascii="Arial" w:hAnsi="Arial" w:cs="Arial"/>
          <w:sz w:val="24"/>
          <w:szCs w:val="24"/>
        </w:rPr>
        <w:t>2</w:t>
      </w:r>
      <w:r w:rsidR="00183CAE">
        <w:rPr>
          <w:rFonts w:ascii="Arial" w:hAnsi="Arial" w:cs="Arial"/>
          <w:sz w:val="24"/>
          <w:szCs w:val="24"/>
        </w:rPr>
        <w:t>3</w:t>
      </w:r>
      <w:r w:rsidR="00B05044">
        <w:rPr>
          <w:rFonts w:ascii="Arial" w:hAnsi="Arial" w:cs="Arial"/>
          <w:sz w:val="24"/>
          <w:szCs w:val="24"/>
        </w:rPr>
        <w:tab/>
      </w:r>
      <w:ins w:id="126" w:author="Nangia, Vinay (ICARDA)" w:date="2015-10-16T22:56:00Z">
        <w:r w:rsidR="00877776">
          <w:rPr>
            <w:rFonts w:ascii="Arial" w:hAnsi="Arial" w:cs="Arial"/>
            <w:sz w:val="24"/>
            <w:szCs w:val="24"/>
          </w:rPr>
          <w:t>Simulated</w:t>
        </w:r>
      </w:ins>
      <w:del w:id="127" w:author="Nangia, Vinay (ICARDA)" w:date="2015-10-16T22:56:00Z">
        <w:r w:rsidR="00B05044" w:rsidDel="00877776">
          <w:rPr>
            <w:rFonts w:ascii="Arial" w:eastAsia="Times New Roman" w:hAnsi="Arial" w:cs="Arial"/>
            <w:sz w:val="24"/>
            <w:szCs w:val="24"/>
          </w:rPr>
          <w:delText>Validated</w:delText>
        </w:r>
      </w:del>
      <w:r w:rsidR="00B05044">
        <w:rPr>
          <w:rFonts w:ascii="Arial" w:eastAsia="Times New Roman" w:hAnsi="Arial" w:cs="Arial"/>
          <w:sz w:val="24"/>
          <w:szCs w:val="24"/>
        </w:rPr>
        <w:t xml:space="preserve"> </w:t>
      </w:r>
      <w:r w:rsidR="00B05044" w:rsidRPr="00AF336A">
        <w:rPr>
          <w:rFonts w:ascii="Arial" w:eastAsia="Times New Roman" w:hAnsi="Arial" w:cs="Arial"/>
          <w:sz w:val="24"/>
          <w:szCs w:val="24"/>
        </w:rPr>
        <w:t>N-uptake (26.5 kg ha</w:t>
      </w:r>
      <w:r w:rsidR="00B05044" w:rsidRPr="00AF336A">
        <w:rPr>
          <w:rFonts w:ascii="Arial" w:eastAsia="Times New Roman" w:hAnsi="Arial" w:cs="Arial"/>
          <w:sz w:val="24"/>
          <w:szCs w:val="24"/>
          <w:vertAlign w:val="superscript"/>
        </w:rPr>
        <w:t>-1</w:t>
      </w:r>
      <w:r w:rsidR="00B05044" w:rsidRPr="00AF336A">
        <w:rPr>
          <w:rFonts w:ascii="Arial" w:eastAsia="Times New Roman" w:hAnsi="Arial" w:cs="Arial"/>
          <w:sz w:val="24"/>
          <w:szCs w:val="24"/>
        </w:rPr>
        <w:t xml:space="preserve">) </w:t>
      </w:r>
      <w:r w:rsidR="00B05044">
        <w:rPr>
          <w:rFonts w:ascii="Arial" w:eastAsia="Times New Roman" w:hAnsi="Arial" w:cs="Arial"/>
          <w:sz w:val="24"/>
          <w:szCs w:val="24"/>
        </w:rPr>
        <w:t xml:space="preserve">of cumin </w:t>
      </w:r>
      <w:r w:rsidR="00B05044" w:rsidRPr="00AF336A">
        <w:rPr>
          <w:rFonts w:ascii="Arial" w:eastAsia="Times New Roman" w:hAnsi="Arial" w:cs="Arial"/>
          <w:sz w:val="24"/>
          <w:szCs w:val="24"/>
        </w:rPr>
        <w:t xml:space="preserve">was </w:t>
      </w:r>
      <w:r w:rsidR="00DE5FEF">
        <w:rPr>
          <w:rFonts w:ascii="Arial" w:eastAsia="Times New Roman" w:hAnsi="Arial" w:cs="Arial"/>
          <w:sz w:val="24"/>
          <w:szCs w:val="24"/>
        </w:rPr>
        <w:t xml:space="preserve">slightly </w:t>
      </w:r>
      <w:r w:rsidR="00B05044" w:rsidRPr="00AF336A">
        <w:rPr>
          <w:rFonts w:ascii="Arial" w:eastAsia="Times New Roman" w:hAnsi="Arial" w:cs="Arial"/>
          <w:sz w:val="24"/>
          <w:szCs w:val="24"/>
        </w:rPr>
        <w:t>higher than observed N-uptake (22.0 kg ha</w:t>
      </w:r>
      <w:r w:rsidR="00B05044" w:rsidRPr="00AF336A">
        <w:rPr>
          <w:rFonts w:ascii="Arial" w:eastAsia="Times New Roman" w:hAnsi="Arial" w:cs="Arial"/>
          <w:sz w:val="24"/>
          <w:szCs w:val="24"/>
          <w:vertAlign w:val="superscript"/>
        </w:rPr>
        <w:t>-1</w:t>
      </w:r>
      <w:r w:rsidR="00D67D2F">
        <w:rPr>
          <w:rFonts w:ascii="Arial" w:eastAsia="Times New Roman" w:hAnsi="Arial" w:cs="Arial"/>
          <w:sz w:val="24"/>
          <w:szCs w:val="24"/>
        </w:rPr>
        <w:t>)</w:t>
      </w:r>
      <w:r w:rsidR="00B05044" w:rsidRPr="00AF336A">
        <w:rPr>
          <w:rFonts w:ascii="Arial" w:eastAsia="Times New Roman" w:hAnsi="Arial" w:cs="Arial"/>
          <w:sz w:val="24"/>
          <w:szCs w:val="24"/>
        </w:rPr>
        <w:t xml:space="preserve"> </w:t>
      </w:r>
      <w:r w:rsidR="00D67D2F">
        <w:rPr>
          <w:rFonts w:ascii="Arial" w:eastAsia="Times New Roman" w:hAnsi="Arial" w:cs="Arial"/>
          <w:sz w:val="24"/>
          <w:szCs w:val="24"/>
        </w:rPr>
        <w:t>with</w:t>
      </w:r>
      <w:r w:rsidR="00B05044" w:rsidRPr="00AF336A">
        <w:rPr>
          <w:rFonts w:ascii="Arial" w:eastAsia="Times New Roman" w:hAnsi="Arial" w:cs="Arial"/>
          <w:sz w:val="24"/>
          <w:szCs w:val="24"/>
        </w:rPr>
        <w:t xml:space="preserve"> absolute and relative error</w:t>
      </w:r>
      <w:r w:rsidR="00DE5FEF">
        <w:rPr>
          <w:rFonts w:ascii="Arial" w:eastAsia="Times New Roman" w:hAnsi="Arial" w:cs="Arial"/>
          <w:sz w:val="24"/>
          <w:szCs w:val="24"/>
        </w:rPr>
        <w:t>s</w:t>
      </w:r>
      <w:r w:rsidR="00B05044" w:rsidRPr="00AF336A">
        <w:rPr>
          <w:rFonts w:ascii="Arial" w:eastAsia="Times New Roman" w:hAnsi="Arial" w:cs="Arial"/>
          <w:sz w:val="24"/>
          <w:szCs w:val="24"/>
        </w:rPr>
        <w:t xml:space="preserve"> </w:t>
      </w:r>
      <w:r w:rsidR="00D67D2F">
        <w:rPr>
          <w:rFonts w:ascii="Arial" w:eastAsia="Times New Roman" w:hAnsi="Arial" w:cs="Arial"/>
          <w:sz w:val="24"/>
          <w:szCs w:val="24"/>
        </w:rPr>
        <w:t>of</w:t>
      </w:r>
      <w:r w:rsidR="00B05044" w:rsidRPr="00AF336A">
        <w:rPr>
          <w:rFonts w:ascii="Arial" w:eastAsia="Times New Roman" w:hAnsi="Arial" w:cs="Arial"/>
          <w:sz w:val="24"/>
          <w:szCs w:val="24"/>
        </w:rPr>
        <w:t xml:space="preserve"> 4.5 and 20.5</w:t>
      </w:r>
      <w:r w:rsidR="00E163E3">
        <w:rPr>
          <w:rFonts w:ascii="Arial" w:eastAsia="Times New Roman" w:hAnsi="Arial" w:cs="Arial"/>
          <w:sz w:val="24"/>
          <w:szCs w:val="24"/>
        </w:rPr>
        <w:t xml:space="preserve"> </w:t>
      </w:r>
      <w:r w:rsidR="00D67D2F">
        <w:rPr>
          <w:rFonts w:ascii="Arial" w:eastAsia="Times New Roman" w:hAnsi="Arial" w:cs="Arial"/>
          <w:sz w:val="24"/>
          <w:szCs w:val="24"/>
        </w:rPr>
        <w:t>per</w:t>
      </w:r>
      <w:del w:id="128" w:author="Nangia, Vinay (ICARDA)" w:date="2015-10-16T22:56:00Z">
        <w:r w:rsidR="00D67D2F" w:rsidDel="00877776">
          <w:rPr>
            <w:rFonts w:ascii="Arial" w:eastAsia="Times New Roman" w:hAnsi="Arial" w:cs="Arial"/>
            <w:sz w:val="24"/>
            <w:szCs w:val="24"/>
          </w:rPr>
          <w:delText xml:space="preserve"> </w:delText>
        </w:r>
      </w:del>
      <w:r w:rsidR="00D67D2F">
        <w:rPr>
          <w:rFonts w:ascii="Arial" w:eastAsia="Times New Roman" w:hAnsi="Arial" w:cs="Arial"/>
          <w:sz w:val="24"/>
          <w:szCs w:val="24"/>
        </w:rPr>
        <w:t>cent</w:t>
      </w:r>
      <w:r w:rsidR="00E163E3">
        <w:rPr>
          <w:rFonts w:ascii="Arial" w:eastAsia="Times New Roman" w:hAnsi="Arial" w:cs="Arial"/>
          <w:sz w:val="24"/>
          <w:szCs w:val="24"/>
        </w:rPr>
        <w:t>, respectively</w:t>
      </w:r>
      <w:r w:rsidR="00B05044">
        <w:rPr>
          <w:rFonts w:ascii="Arial" w:hAnsi="Arial" w:cs="Arial"/>
          <w:sz w:val="24"/>
          <w:szCs w:val="24"/>
        </w:rPr>
        <w:t>.</w:t>
      </w:r>
    </w:p>
    <w:p w:rsidR="00B05044" w:rsidRDefault="00B05044" w:rsidP="00B05044">
      <w:pPr>
        <w:spacing w:before="200" w:after="0" w:line="360" w:lineRule="auto"/>
        <w:ind w:left="851" w:hanging="851"/>
        <w:jc w:val="both"/>
        <w:rPr>
          <w:rFonts w:ascii="Arial" w:eastAsia="Times New Roman" w:hAnsi="Arial" w:cs="Arial"/>
          <w:sz w:val="24"/>
          <w:szCs w:val="24"/>
        </w:rPr>
      </w:pPr>
      <w:r w:rsidRPr="00D074E6">
        <w:rPr>
          <w:rFonts w:ascii="Arial" w:hAnsi="Arial" w:cs="Arial"/>
          <w:sz w:val="24"/>
          <w:szCs w:val="24"/>
        </w:rPr>
        <w:t>6.</w:t>
      </w:r>
      <w:r w:rsidR="001D5959">
        <w:rPr>
          <w:rFonts w:ascii="Arial" w:hAnsi="Arial" w:cs="Arial"/>
          <w:sz w:val="24"/>
          <w:szCs w:val="24"/>
        </w:rPr>
        <w:t>8</w:t>
      </w:r>
      <w:r>
        <w:rPr>
          <w:rFonts w:ascii="Arial" w:hAnsi="Arial" w:cs="Arial"/>
          <w:sz w:val="24"/>
          <w:szCs w:val="24"/>
        </w:rPr>
        <w:t>.</w:t>
      </w:r>
      <w:r w:rsidR="00C054AD">
        <w:rPr>
          <w:rFonts w:ascii="Arial" w:hAnsi="Arial" w:cs="Arial"/>
          <w:sz w:val="24"/>
          <w:szCs w:val="24"/>
        </w:rPr>
        <w:t>24</w:t>
      </w:r>
      <w:r w:rsidR="00990BFF">
        <w:rPr>
          <w:rFonts w:ascii="Arial" w:hAnsi="Arial" w:cs="Arial"/>
          <w:sz w:val="24"/>
          <w:szCs w:val="24"/>
        </w:rPr>
        <w:tab/>
      </w:r>
      <w:r w:rsidR="00C054AD">
        <w:rPr>
          <w:rFonts w:ascii="Arial" w:hAnsi="Arial" w:cs="Arial"/>
          <w:sz w:val="24"/>
          <w:szCs w:val="24"/>
        </w:rPr>
        <w:t xml:space="preserve">The </w:t>
      </w:r>
      <w:r w:rsidRPr="00D074E6">
        <w:rPr>
          <w:rFonts w:ascii="Arial" w:hAnsi="Arial" w:cs="Arial"/>
          <w:sz w:val="24"/>
          <w:szCs w:val="24"/>
        </w:rPr>
        <w:t xml:space="preserve">RMSE </w:t>
      </w:r>
      <w:r w:rsidR="00C054AD">
        <w:rPr>
          <w:rFonts w:ascii="Arial" w:hAnsi="Arial" w:cs="Arial"/>
          <w:sz w:val="24"/>
          <w:szCs w:val="24"/>
        </w:rPr>
        <w:t xml:space="preserve">values </w:t>
      </w:r>
      <w:r w:rsidRPr="00D074E6">
        <w:rPr>
          <w:rFonts w:ascii="Arial" w:hAnsi="Arial" w:cs="Arial"/>
          <w:sz w:val="24"/>
          <w:szCs w:val="24"/>
        </w:rPr>
        <w:t xml:space="preserve">of </w:t>
      </w:r>
      <w:r w:rsidR="00E163E3">
        <w:rPr>
          <w:rFonts w:ascii="Arial" w:hAnsi="Arial" w:cs="Arial"/>
          <w:sz w:val="24"/>
          <w:szCs w:val="24"/>
        </w:rPr>
        <w:t xml:space="preserve">soil </w:t>
      </w:r>
      <w:r w:rsidRPr="00D074E6">
        <w:rPr>
          <w:rFonts w:ascii="Arial" w:hAnsi="Arial" w:cs="Arial"/>
          <w:sz w:val="24"/>
          <w:szCs w:val="24"/>
        </w:rPr>
        <w:t xml:space="preserve">moisture content </w:t>
      </w:r>
      <w:r w:rsidR="00C054AD">
        <w:rPr>
          <w:rFonts w:ascii="Arial" w:hAnsi="Arial" w:cs="Arial"/>
          <w:sz w:val="24"/>
          <w:szCs w:val="24"/>
        </w:rPr>
        <w:t>for</w:t>
      </w:r>
      <w:r w:rsidR="00B44730">
        <w:rPr>
          <w:rFonts w:ascii="Arial" w:hAnsi="Arial" w:cs="Arial"/>
          <w:sz w:val="24"/>
          <w:szCs w:val="24"/>
        </w:rPr>
        <w:t xml:space="preserve"> </w:t>
      </w:r>
      <w:r w:rsidR="00B44730">
        <w:rPr>
          <w:rFonts w:ascii="Arial" w:eastAsia="Times New Roman" w:hAnsi="Arial" w:cs="Arial"/>
          <w:sz w:val="24"/>
          <w:szCs w:val="24"/>
        </w:rPr>
        <w:t xml:space="preserve">cumin </w:t>
      </w:r>
      <w:r w:rsidRPr="00D074E6">
        <w:rPr>
          <w:rFonts w:ascii="Arial" w:hAnsi="Arial" w:cs="Arial"/>
          <w:sz w:val="24"/>
          <w:szCs w:val="24"/>
        </w:rPr>
        <w:t>ranged from 0.0</w:t>
      </w:r>
      <w:r>
        <w:rPr>
          <w:rFonts w:ascii="Arial" w:hAnsi="Arial" w:cs="Arial"/>
          <w:sz w:val="24"/>
          <w:szCs w:val="24"/>
        </w:rPr>
        <w:t>049</w:t>
      </w:r>
      <w:r w:rsidRPr="00D074E6">
        <w:rPr>
          <w:rFonts w:ascii="Arial" w:hAnsi="Arial" w:cs="Arial"/>
          <w:sz w:val="24"/>
          <w:szCs w:val="24"/>
        </w:rPr>
        <w:t xml:space="preserve"> to 0.0</w:t>
      </w:r>
      <w:r>
        <w:rPr>
          <w:rFonts w:ascii="Arial" w:hAnsi="Arial" w:cs="Arial"/>
          <w:sz w:val="24"/>
          <w:szCs w:val="24"/>
        </w:rPr>
        <w:t>138</w:t>
      </w:r>
      <w:r w:rsidRPr="00D074E6">
        <w:rPr>
          <w:rFonts w:ascii="Arial" w:hAnsi="Arial" w:cs="Arial"/>
          <w:sz w:val="24"/>
          <w:szCs w:val="24"/>
        </w:rPr>
        <w:t>.</w:t>
      </w:r>
      <w:r w:rsidR="00990BFF">
        <w:rPr>
          <w:rFonts w:ascii="Arial" w:hAnsi="Arial" w:cs="Arial"/>
          <w:sz w:val="24"/>
          <w:szCs w:val="24"/>
        </w:rPr>
        <w:t xml:space="preserve"> </w:t>
      </w:r>
      <w:ins w:id="129" w:author="Nangia, Vinay (ICARDA)" w:date="2015-10-16T22:56:00Z">
        <w:r w:rsidR="00877776">
          <w:rPr>
            <w:rFonts w:ascii="Arial" w:hAnsi="Arial" w:cs="Arial"/>
            <w:sz w:val="24"/>
            <w:szCs w:val="24"/>
          </w:rPr>
          <w:t>Simulated</w:t>
        </w:r>
      </w:ins>
      <w:del w:id="130" w:author="Nangia, Vinay (ICARDA)" w:date="2015-10-16T22:56:00Z">
        <w:r w:rsidRPr="00B10D22" w:rsidDel="00877776">
          <w:rPr>
            <w:rFonts w:ascii="Arial" w:eastAsia="Times New Roman" w:hAnsi="Arial" w:cs="Arial"/>
            <w:sz w:val="24"/>
            <w:szCs w:val="24"/>
          </w:rPr>
          <w:delText>Validated</w:delText>
        </w:r>
      </w:del>
      <w:r w:rsidRPr="00B10D22">
        <w:rPr>
          <w:rFonts w:ascii="Arial" w:eastAsia="Times New Roman" w:hAnsi="Arial" w:cs="Arial"/>
          <w:sz w:val="24"/>
          <w:szCs w:val="24"/>
        </w:rPr>
        <w:t xml:space="preserve"> value of </w:t>
      </w:r>
      <w:r w:rsidR="00E163E3">
        <w:rPr>
          <w:rFonts w:ascii="Arial" w:eastAsia="Times New Roman" w:hAnsi="Arial" w:cs="Arial"/>
          <w:sz w:val="24"/>
          <w:szCs w:val="24"/>
        </w:rPr>
        <w:t xml:space="preserve">soil </w:t>
      </w:r>
      <w:r w:rsidRPr="00B10D22">
        <w:rPr>
          <w:rFonts w:ascii="Arial" w:eastAsia="Times New Roman" w:hAnsi="Arial" w:cs="Arial"/>
          <w:sz w:val="24"/>
          <w:szCs w:val="24"/>
        </w:rPr>
        <w:t xml:space="preserve">moisture content </w:t>
      </w:r>
      <w:r w:rsidR="00990BFF">
        <w:rPr>
          <w:rFonts w:ascii="Arial" w:eastAsia="Times New Roman" w:hAnsi="Arial" w:cs="Arial"/>
          <w:sz w:val="24"/>
          <w:szCs w:val="24"/>
        </w:rPr>
        <w:t>matched</w:t>
      </w:r>
      <w:r w:rsidRPr="00B10D22">
        <w:rPr>
          <w:rFonts w:ascii="Arial" w:eastAsia="Times New Roman" w:hAnsi="Arial" w:cs="Arial"/>
          <w:sz w:val="24"/>
          <w:szCs w:val="24"/>
        </w:rPr>
        <w:t xml:space="preserve"> well with observed values in the </w:t>
      </w:r>
      <w:r w:rsidR="00990BFF">
        <w:rPr>
          <w:rFonts w:ascii="Arial" w:eastAsia="Times New Roman" w:hAnsi="Arial" w:cs="Arial"/>
          <w:sz w:val="24"/>
          <w:szCs w:val="24"/>
        </w:rPr>
        <w:t>soil</w:t>
      </w:r>
      <w:r w:rsidRPr="00B10D22">
        <w:rPr>
          <w:rFonts w:ascii="Arial" w:eastAsia="Times New Roman" w:hAnsi="Arial" w:cs="Arial"/>
          <w:sz w:val="24"/>
          <w:szCs w:val="24"/>
        </w:rPr>
        <w:t xml:space="preserve"> layers up to </w:t>
      </w:r>
      <w:r w:rsidR="00990BFF">
        <w:rPr>
          <w:rFonts w:ascii="Arial" w:eastAsia="Times New Roman" w:hAnsi="Arial" w:cs="Arial"/>
          <w:sz w:val="24"/>
          <w:szCs w:val="24"/>
        </w:rPr>
        <w:t>100</w:t>
      </w:r>
      <w:r w:rsidR="00C054AD">
        <w:rPr>
          <w:rFonts w:ascii="Arial" w:eastAsia="Times New Roman" w:hAnsi="Arial" w:cs="Arial"/>
          <w:sz w:val="24"/>
          <w:szCs w:val="24"/>
        </w:rPr>
        <w:t xml:space="preserve"> cm</w:t>
      </w:r>
      <w:r w:rsidRPr="00B10D22">
        <w:rPr>
          <w:rFonts w:ascii="Arial" w:eastAsia="Times New Roman" w:hAnsi="Arial" w:cs="Arial"/>
          <w:sz w:val="24"/>
          <w:szCs w:val="24"/>
        </w:rPr>
        <w:t xml:space="preserve"> </w:t>
      </w:r>
      <w:r w:rsidR="00C054AD">
        <w:rPr>
          <w:rFonts w:ascii="Arial" w:eastAsia="Times New Roman" w:hAnsi="Arial" w:cs="Arial"/>
          <w:sz w:val="24"/>
          <w:szCs w:val="24"/>
        </w:rPr>
        <w:t>with</w:t>
      </w:r>
      <w:r w:rsidRPr="00B10D22">
        <w:rPr>
          <w:rFonts w:ascii="Arial" w:eastAsia="Times New Roman" w:hAnsi="Arial" w:cs="Arial"/>
          <w:sz w:val="24"/>
          <w:szCs w:val="24"/>
        </w:rPr>
        <w:t xml:space="preserve"> index of agreement </w:t>
      </w:r>
      <w:r w:rsidR="00C054AD">
        <w:rPr>
          <w:rFonts w:ascii="Arial" w:eastAsia="Times New Roman" w:hAnsi="Arial" w:cs="Arial"/>
          <w:sz w:val="24"/>
          <w:szCs w:val="24"/>
        </w:rPr>
        <w:t>of</w:t>
      </w:r>
      <w:r w:rsidRPr="00B10D22">
        <w:rPr>
          <w:rFonts w:ascii="Arial" w:eastAsia="Times New Roman" w:hAnsi="Arial" w:cs="Arial"/>
          <w:sz w:val="24"/>
          <w:szCs w:val="24"/>
        </w:rPr>
        <w:t xml:space="preserve"> 0.90 </w:t>
      </w:r>
      <w:r w:rsidR="00C054AD">
        <w:rPr>
          <w:rFonts w:ascii="Arial" w:eastAsia="Times New Roman" w:hAnsi="Arial" w:cs="Arial"/>
          <w:sz w:val="24"/>
          <w:szCs w:val="24"/>
        </w:rPr>
        <w:t>for</w:t>
      </w:r>
      <w:r w:rsidR="00990BFF">
        <w:rPr>
          <w:rFonts w:ascii="Arial" w:eastAsia="Times New Roman" w:hAnsi="Arial" w:cs="Arial"/>
          <w:sz w:val="24"/>
          <w:szCs w:val="24"/>
        </w:rPr>
        <w:t xml:space="preserve"> soil depth of</w:t>
      </w:r>
      <w:r w:rsidRPr="00B10D22">
        <w:rPr>
          <w:rFonts w:ascii="Arial" w:eastAsia="Times New Roman" w:hAnsi="Arial" w:cs="Arial"/>
          <w:sz w:val="24"/>
          <w:szCs w:val="24"/>
        </w:rPr>
        <w:t xml:space="preserve"> 0-100 </w:t>
      </w:r>
      <w:r w:rsidR="00990BFF">
        <w:rPr>
          <w:rFonts w:ascii="Arial" w:eastAsia="Times New Roman" w:hAnsi="Arial" w:cs="Arial"/>
          <w:sz w:val="24"/>
          <w:szCs w:val="24"/>
        </w:rPr>
        <w:t>cm</w:t>
      </w:r>
      <w:r>
        <w:rPr>
          <w:rFonts w:ascii="Arial" w:eastAsia="Times New Roman" w:hAnsi="Arial" w:cs="Arial"/>
          <w:sz w:val="24"/>
          <w:szCs w:val="24"/>
        </w:rPr>
        <w:t>.</w:t>
      </w:r>
    </w:p>
    <w:p w:rsidR="001D5959" w:rsidRPr="00990BFF" w:rsidRDefault="001D5959" w:rsidP="00B05044">
      <w:pPr>
        <w:spacing w:before="200" w:after="0" w:line="360" w:lineRule="auto"/>
        <w:ind w:left="851" w:hanging="851"/>
        <w:jc w:val="both"/>
        <w:rPr>
          <w:rFonts w:ascii="Arial" w:hAnsi="Arial" w:cs="Arial"/>
          <w:sz w:val="24"/>
          <w:szCs w:val="24"/>
        </w:rPr>
      </w:pPr>
      <w:r>
        <w:rPr>
          <w:rFonts w:ascii="Arial" w:eastAsia="Times New Roman" w:hAnsi="Arial" w:cs="Arial"/>
          <w:sz w:val="24"/>
          <w:szCs w:val="24"/>
        </w:rPr>
        <w:t>6.8.</w:t>
      </w:r>
      <w:r w:rsidR="00524CF7">
        <w:rPr>
          <w:rFonts w:ascii="Arial" w:eastAsia="Times New Roman" w:hAnsi="Arial" w:cs="Arial"/>
          <w:sz w:val="24"/>
          <w:szCs w:val="24"/>
        </w:rPr>
        <w:t>25</w:t>
      </w:r>
      <w:r>
        <w:rPr>
          <w:rFonts w:ascii="Arial" w:eastAsia="Times New Roman" w:hAnsi="Arial" w:cs="Arial"/>
          <w:sz w:val="24"/>
          <w:szCs w:val="24"/>
        </w:rPr>
        <w:tab/>
      </w:r>
      <w:ins w:id="131" w:author="Nangia, Vinay (ICARDA)" w:date="2015-10-16T22:56:00Z">
        <w:r w:rsidR="00877776">
          <w:rPr>
            <w:rFonts w:ascii="Arial" w:hAnsi="Arial" w:cs="Arial"/>
            <w:sz w:val="24"/>
            <w:szCs w:val="24"/>
          </w:rPr>
          <w:t>Simulated</w:t>
        </w:r>
      </w:ins>
      <w:del w:id="132" w:author="Nangia, Vinay (ICARDA)" w:date="2015-10-16T22:56:00Z">
        <w:r w:rsidR="00990BFF" w:rsidDel="00877776">
          <w:rPr>
            <w:rFonts w:ascii="Arial" w:hAnsi="Arial" w:cs="Arial"/>
            <w:sz w:val="24"/>
            <w:szCs w:val="24"/>
          </w:rPr>
          <w:delText>V</w:delText>
        </w:r>
        <w:r w:rsidR="00990BFF" w:rsidRPr="00990BFF" w:rsidDel="00877776">
          <w:rPr>
            <w:rFonts w:ascii="Arial" w:eastAsia="Times New Roman" w:hAnsi="Arial" w:cs="Arial"/>
            <w:sz w:val="24"/>
            <w:szCs w:val="24"/>
          </w:rPr>
          <w:delText>alidated</w:delText>
        </w:r>
      </w:del>
      <w:r w:rsidR="00990BFF" w:rsidRPr="00990BFF">
        <w:rPr>
          <w:rFonts w:ascii="Arial" w:eastAsia="Times New Roman" w:hAnsi="Arial" w:cs="Arial"/>
          <w:sz w:val="24"/>
          <w:szCs w:val="24"/>
        </w:rPr>
        <w:t xml:space="preserve"> values for GAI of isabgol at different growth stages </w:t>
      </w:r>
      <w:r w:rsidR="00524CF7">
        <w:rPr>
          <w:rFonts w:ascii="Arial" w:eastAsia="Times New Roman" w:hAnsi="Arial" w:cs="Arial"/>
          <w:sz w:val="24"/>
          <w:szCs w:val="24"/>
        </w:rPr>
        <w:t>were</w:t>
      </w:r>
      <w:r w:rsidR="00990BFF" w:rsidRPr="00990BFF">
        <w:rPr>
          <w:rFonts w:ascii="Arial" w:eastAsia="Times New Roman" w:hAnsi="Arial" w:cs="Arial"/>
          <w:sz w:val="24"/>
          <w:szCs w:val="24"/>
        </w:rPr>
        <w:t xml:space="preserve"> in poor agreement with observed GAI with RMSE of 0.215</w:t>
      </w:r>
      <w:r w:rsidR="00DE5FEF">
        <w:rPr>
          <w:rFonts w:ascii="Arial" w:eastAsia="Times New Roman" w:hAnsi="Arial" w:cs="Arial"/>
          <w:sz w:val="24"/>
          <w:szCs w:val="24"/>
        </w:rPr>
        <w:t>0</w:t>
      </w:r>
      <w:r w:rsidR="00990BFF" w:rsidRPr="00990BFF">
        <w:rPr>
          <w:rFonts w:ascii="Arial" w:eastAsia="Times New Roman" w:hAnsi="Arial" w:cs="Arial"/>
          <w:sz w:val="24"/>
          <w:szCs w:val="24"/>
        </w:rPr>
        <w:t>.</w:t>
      </w:r>
    </w:p>
    <w:p w:rsidR="00B05044" w:rsidRDefault="00B05044" w:rsidP="00B05044">
      <w:pPr>
        <w:spacing w:before="200" w:after="0" w:line="360" w:lineRule="auto"/>
        <w:ind w:left="851" w:hanging="851"/>
        <w:jc w:val="both"/>
        <w:rPr>
          <w:rFonts w:ascii="Arial" w:hAnsi="Arial" w:cs="Arial"/>
          <w:sz w:val="24"/>
          <w:szCs w:val="24"/>
        </w:rPr>
      </w:pPr>
      <w:r w:rsidRPr="00273195">
        <w:rPr>
          <w:rFonts w:ascii="Arial" w:hAnsi="Arial" w:cs="Arial"/>
          <w:sz w:val="24"/>
          <w:szCs w:val="24"/>
        </w:rPr>
        <w:t>6.</w:t>
      </w:r>
      <w:r w:rsidR="001D5959">
        <w:rPr>
          <w:rFonts w:ascii="Arial" w:hAnsi="Arial" w:cs="Arial"/>
          <w:sz w:val="24"/>
          <w:szCs w:val="24"/>
        </w:rPr>
        <w:t>8</w:t>
      </w:r>
      <w:r w:rsidRPr="00273195">
        <w:rPr>
          <w:rFonts w:ascii="Arial" w:hAnsi="Arial" w:cs="Arial"/>
          <w:sz w:val="24"/>
          <w:szCs w:val="24"/>
        </w:rPr>
        <w:t>.</w:t>
      </w:r>
      <w:r w:rsidR="00524CF7">
        <w:rPr>
          <w:rFonts w:ascii="Arial" w:hAnsi="Arial" w:cs="Arial"/>
          <w:sz w:val="24"/>
          <w:szCs w:val="24"/>
        </w:rPr>
        <w:t>26</w:t>
      </w:r>
      <w:r>
        <w:rPr>
          <w:rFonts w:ascii="Arial" w:hAnsi="Arial" w:cs="Arial"/>
          <w:sz w:val="24"/>
          <w:szCs w:val="24"/>
        </w:rPr>
        <w:tab/>
      </w:r>
      <w:ins w:id="133" w:author="Nangia, Vinay (ICARDA)" w:date="2015-10-16T22:56:00Z">
        <w:r w:rsidR="00877776">
          <w:rPr>
            <w:rFonts w:ascii="Arial" w:hAnsi="Arial" w:cs="Arial"/>
            <w:sz w:val="24"/>
            <w:szCs w:val="24"/>
          </w:rPr>
          <w:t>Simulated</w:t>
        </w:r>
      </w:ins>
      <w:del w:id="134" w:author="Nangia, Vinay (ICARDA)" w:date="2015-10-16T22:56:00Z">
        <w:r w:rsidDel="00877776">
          <w:rPr>
            <w:rFonts w:ascii="Arial" w:eastAsia="Times New Roman" w:hAnsi="Arial" w:cs="Arial"/>
            <w:sz w:val="24"/>
            <w:szCs w:val="24"/>
          </w:rPr>
          <w:delText>V</w:delText>
        </w:r>
        <w:r w:rsidRPr="00ED40C6" w:rsidDel="00877776">
          <w:rPr>
            <w:rFonts w:ascii="Arial" w:eastAsia="Times New Roman" w:hAnsi="Arial" w:cs="Arial"/>
            <w:sz w:val="24"/>
            <w:szCs w:val="24"/>
          </w:rPr>
          <w:delText>alidate</w:delText>
        </w:r>
      </w:del>
      <w:r>
        <w:rPr>
          <w:rFonts w:ascii="Arial" w:eastAsia="Times New Roman" w:hAnsi="Arial" w:cs="Arial"/>
          <w:sz w:val="24"/>
          <w:szCs w:val="24"/>
        </w:rPr>
        <w:t xml:space="preserve"> </w:t>
      </w:r>
      <w:r w:rsidR="00B87E04">
        <w:rPr>
          <w:rFonts w:ascii="Arial" w:eastAsia="Times New Roman" w:hAnsi="Arial" w:cs="Arial"/>
          <w:sz w:val="24"/>
          <w:szCs w:val="24"/>
        </w:rPr>
        <w:t>seed</w:t>
      </w:r>
      <w:r>
        <w:rPr>
          <w:rFonts w:ascii="Arial" w:eastAsia="Times New Roman" w:hAnsi="Arial" w:cs="Arial"/>
          <w:sz w:val="24"/>
          <w:szCs w:val="24"/>
        </w:rPr>
        <w:t xml:space="preserve"> yield </w:t>
      </w:r>
      <w:r w:rsidRPr="00B10D22">
        <w:rPr>
          <w:rFonts w:ascii="Arial" w:eastAsia="Times New Roman" w:hAnsi="Arial" w:cs="Arial"/>
          <w:sz w:val="24"/>
          <w:szCs w:val="24"/>
        </w:rPr>
        <w:t>(597 kg ha</w:t>
      </w:r>
      <w:r w:rsidRPr="00B10D22">
        <w:rPr>
          <w:rFonts w:ascii="Arial" w:eastAsia="Times New Roman" w:hAnsi="Arial" w:cs="Arial"/>
          <w:sz w:val="24"/>
          <w:szCs w:val="24"/>
          <w:vertAlign w:val="superscript"/>
        </w:rPr>
        <w:t>-1</w:t>
      </w:r>
      <w:r w:rsidRPr="00B10D22">
        <w:rPr>
          <w:rFonts w:ascii="Arial" w:eastAsia="Times New Roman" w:hAnsi="Arial" w:cs="Arial"/>
          <w:sz w:val="24"/>
          <w:szCs w:val="24"/>
        </w:rPr>
        <w:t xml:space="preserve">) of isabgol </w:t>
      </w:r>
      <w:r>
        <w:rPr>
          <w:rFonts w:ascii="Arial" w:eastAsia="Times New Roman" w:hAnsi="Arial" w:cs="Arial"/>
          <w:sz w:val="24"/>
          <w:szCs w:val="24"/>
        </w:rPr>
        <w:t>was</w:t>
      </w:r>
      <w:r w:rsidRPr="00B10D22">
        <w:rPr>
          <w:rFonts w:ascii="Arial" w:eastAsia="Times New Roman" w:hAnsi="Arial" w:cs="Arial"/>
          <w:sz w:val="24"/>
          <w:szCs w:val="24"/>
        </w:rPr>
        <w:t xml:space="preserve"> well matched with the observed</w:t>
      </w:r>
      <w:r>
        <w:rPr>
          <w:rFonts w:ascii="Arial" w:eastAsia="Times New Roman" w:hAnsi="Arial" w:cs="Arial"/>
          <w:sz w:val="24"/>
          <w:szCs w:val="24"/>
        </w:rPr>
        <w:t xml:space="preserve"> </w:t>
      </w:r>
      <w:r w:rsidRPr="00B10D22">
        <w:rPr>
          <w:rFonts w:ascii="Arial" w:eastAsia="Times New Roman" w:hAnsi="Arial" w:cs="Arial"/>
          <w:sz w:val="24"/>
          <w:szCs w:val="24"/>
        </w:rPr>
        <w:t>yield of 557 kg ha</w:t>
      </w:r>
      <w:r w:rsidRPr="00B10D22">
        <w:rPr>
          <w:rFonts w:ascii="Arial" w:eastAsia="Times New Roman" w:hAnsi="Arial" w:cs="Arial"/>
          <w:sz w:val="24"/>
          <w:szCs w:val="24"/>
          <w:vertAlign w:val="superscript"/>
        </w:rPr>
        <w:t>-1</w:t>
      </w:r>
      <w:r w:rsidRPr="00B10D22">
        <w:rPr>
          <w:rFonts w:ascii="Arial" w:eastAsia="Times New Roman" w:hAnsi="Arial" w:cs="Arial"/>
          <w:sz w:val="24"/>
          <w:szCs w:val="24"/>
        </w:rPr>
        <w:t xml:space="preserve"> </w:t>
      </w:r>
      <w:r w:rsidR="00524CF7">
        <w:rPr>
          <w:rFonts w:ascii="Arial" w:eastAsia="Times New Roman" w:hAnsi="Arial" w:cs="Arial"/>
          <w:sz w:val="24"/>
          <w:szCs w:val="24"/>
        </w:rPr>
        <w:t>with</w:t>
      </w:r>
      <w:r w:rsidRPr="00B10D22">
        <w:rPr>
          <w:rFonts w:ascii="Arial" w:eastAsia="Times New Roman" w:hAnsi="Arial" w:cs="Arial"/>
          <w:sz w:val="24"/>
          <w:szCs w:val="24"/>
        </w:rPr>
        <w:t xml:space="preserve"> absolute and relative error</w:t>
      </w:r>
      <w:r w:rsidR="00DE5FEF">
        <w:rPr>
          <w:rFonts w:ascii="Arial" w:eastAsia="Times New Roman" w:hAnsi="Arial" w:cs="Arial"/>
          <w:sz w:val="24"/>
          <w:szCs w:val="24"/>
        </w:rPr>
        <w:t>s</w:t>
      </w:r>
      <w:r w:rsidRPr="00B10D22">
        <w:rPr>
          <w:rFonts w:ascii="Arial" w:eastAsia="Times New Roman" w:hAnsi="Arial" w:cs="Arial"/>
          <w:sz w:val="24"/>
          <w:szCs w:val="24"/>
        </w:rPr>
        <w:t xml:space="preserve"> </w:t>
      </w:r>
      <w:r w:rsidR="00524CF7">
        <w:rPr>
          <w:rFonts w:ascii="Arial" w:eastAsia="Times New Roman" w:hAnsi="Arial" w:cs="Arial"/>
          <w:sz w:val="24"/>
          <w:szCs w:val="24"/>
        </w:rPr>
        <w:t>of</w:t>
      </w:r>
      <w:r w:rsidRPr="00B10D22">
        <w:rPr>
          <w:rFonts w:ascii="Arial" w:eastAsia="Times New Roman" w:hAnsi="Arial" w:cs="Arial"/>
          <w:sz w:val="24"/>
          <w:szCs w:val="24"/>
        </w:rPr>
        <w:t xml:space="preserve"> 40.5 and 7.3</w:t>
      </w:r>
      <w:r w:rsidR="00524CF7">
        <w:rPr>
          <w:rFonts w:ascii="Arial" w:eastAsia="Times New Roman" w:hAnsi="Arial" w:cs="Arial"/>
          <w:sz w:val="24"/>
          <w:szCs w:val="24"/>
        </w:rPr>
        <w:t xml:space="preserve"> per</w:t>
      </w:r>
      <w:del w:id="135" w:author="Nangia, Vinay (ICARDA)" w:date="2015-10-16T22:57:00Z">
        <w:r w:rsidR="00524CF7" w:rsidDel="00877776">
          <w:rPr>
            <w:rFonts w:ascii="Arial" w:eastAsia="Times New Roman" w:hAnsi="Arial" w:cs="Arial"/>
            <w:sz w:val="24"/>
            <w:szCs w:val="24"/>
          </w:rPr>
          <w:delText xml:space="preserve"> </w:delText>
        </w:r>
      </w:del>
      <w:r w:rsidR="00524CF7">
        <w:rPr>
          <w:rFonts w:ascii="Arial" w:eastAsia="Times New Roman" w:hAnsi="Arial" w:cs="Arial"/>
          <w:sz w:val="24"/>
          <w:szCs w:val="24"/>
        </w:rPr>
        <w:t>cent, respectively</w:t>
      </w:r>
      <w:r w:rsidRPr="00B10D22">
        <w:rPr>
          <w:rFonts w:ascii="Arial" w:eastAsia="Times New Roman" w:hAnsi="Arial" w:cs="Arial"/>
          <w:sz w:val="24"/>
          <w:szCs w:val="24"/>
        </w:rPr>
        <w:t>.</w:t>
      </w:r>
      <w:r w:rsidR="00524CF7">
        <w:rPr>
          <w:rFonts w:ascii="Arial" w:eastAsia="Times New Roman" w:hAnsi="Arial" w:cs="Arial"/>
          <w:sz w:val="24"/>
          <w:szCs w:val="24"/>
        </w:rPr>
        <w:t xml:space="preserve"> Similarly, the o</w:t>
      </w:r>
      <w:r w:rsidR="00524CF7" w:rsidRPr="00B10D22">
        <w:rPr>
          <w:rFonts w:ascii="Arial" w:eastAsia="Times New Roman" w:hAnsi="Arial" w:cs="Arial"/>
          <w:sz w:val="24"/>
          <w:szCs w:val="24"/>
        </w:rPr>
        <w:t xml:space="preserve">bserved </w:t>
      </w:r>
      <w:r w:rsidR="00DE5FEF">
        <w:rPr>
          <w:rFonts w:ascii="Arial" w:eastAsia="Times New Roman" w:hAnsi="Arial" w:cs="Arial"/>
          <w:sz w:val="24"/>
          <w:szCs w:val="24"/>
        </w:rPr>
        <w:t>AGB</w:t>
      </w:r>
      <w:r w:rsidR="00524CF7" w:rsidRPr="00B10D22">
        <w:rPr>
          <w:rFonts w:ascii="Arial" w:eastAsia="Times New Roman" w:hAnsi="Arial" w:cs="Arial"/>
          <w:sz w:val="24"/>
          <w:szCs w:val="24"/>
        </w:rPr>
        <w:t xml:space="preserve"> (1395 kg ha</w:t>
      </w:r>
      <w:r w:rsidR="00524CF7" w:rsidRPr="00B10D22">
        <w:rPr>
          <w:rFonts w:ascii="Arial" w:eastAsia="Times New Roman" w:hAnsi="Arial" w:cs="Arial"/>
          <w:sz w:val="24"/>
          <w:szCs w:val="24"/>
          <w:vertAlign w:val="superscript"/>
        </w:rPr>
        <w:t>-1</w:t>
      </w:r>
      <w:r w:rsidR="00524CF7" w:rsidRPr="00B10D22">
        <w:rPr>
          <w:rFonts w:ascii="Arial" w:eastAsia="Times New Roman" w:hAnsi="Arial" w:cs="Arial"/>
          <w:sz w:val="24"/>
          <w:szCs w:val="24"/>
        </w:rPr>
        <w:t xml:space="preserve">) was lower than </w:t>
      </w:r>
      <w:ins w:id="136" w:author="Nangia, Vinay (ICARDA)" w:date="2015-10-16T22:57:00Z">
        <w:r w:rsidR="00877776">
          <w:rPr>
            <w:rFonts w:ascii="Arial" w:hAnsi="Arial" w:cs="Arial"/>
            <w:sz w:val="24"/>
            <w:szCs w:val="24"/>
          </w:rPr>
          <w:t>s</w:t>
        </w:r>
        <w:r w:rsidR="00877776">
          <w:rPr>
            <w:rFonts w:ascii="Arial" w:hAnsi="Arial" w:cs="Arial"/>
            <w:sz w:val="24"/>
            <w:szCs w:val="24"/>
          </w:rPr>
          <w:t>imulated</w:t>
        </w:r>
      </w:ins>
      <w:del w:id="137" w:author="Nangia, Vinay (ICARDA)" w:date="2015-10-16T22:57:00Z">
        <w:r w:rsidR="00524CF7" w:rsidRPr="00B10D22" w:rsidDel="00877776">
          <w:rPr>
            <w:rFonts w:ascii="Arial" w:eastAsia="Times New Roman" w:hAnsi="Arial" w:cs="Arial"/>
            <w:sz w:val="24"/>
            <w:szCs w:val="24"/>
          </w:rPr>
          <w:delText>validated</w:delText>
        </w:r>
      </w:del>
      <w:r w:rsidR="00524CF7" w:rsidRPr="00B10D22">
        <w:rPr>
          <w:rFonts w:ascii="Arial" w:eastAsia="Times New Roman" w:hAnsi="Arial" w:cs="Arial"/>
          <w:sz w:val="24"/>
          <w:szCs w:val="24"/>
        </w:rPr>
        <w:t xml:space="preserve"> </w:t>
      </w:r>
      <w:r w:rsidR="00DE5FEF">
        <w:rPr>
          <w:rFonts w:ascii="Arial" w:eastAsia="Times New Roman" w:hAnsi="Arial" w:cs="Arial"/>
          <w:sz w:val="24"/>
          <w:szCs w:val="24"/>
        </w:rPr>
        <w:t>AGB</w:t>
      </w:r>
      <w:r w:rsidR="00524CF7" w:rsidRPr="00B10D22">
        <w:rPr>
          <w:rFonts w:ascii="Arial" w:eastAsia="Times New Roman" w:hAnsi="Arial" w:cs="Arial"/>
          <w:sz w:val="24"/>
          <w:szCs w:val="24"/>
        </w:rPr>
        <w:t xml:space="preserve"> (1894 kg ha</w:t>
      </w:r>
      <w:r w:rsidR="00524CF7" w:rsidRPr="00B10D22">
        <w:rPr>
          <w:rFonts w:ascii="Arial" w:eastAsia="Times New Roman" w:hAnsi="Arial" w:cs="Arial"/>
          <w:sz w:val="24"/>
          <w:szCs w:val="24"/>
          <w:vertAlign w:val="superscript"/>
        </w:rPr>
        <w:t>-1</w:t>
      </w:r>
      <w:r w:rsidR="00524CF7">
        <w:rPr>
          <w:rFonts w:ascii="Arial" w:eastAsia="Times New Roman" w:hAnsi="Arial" w:cs="Arial"/>
          <w:sz w:val="24"/>
          <w:szCs w:val="24"/>
        </w:rPr>
        <w:t xml:space="preserve">) with </w:t>
      </w:r>
      <w:r w:rsidR="00524CF7" w:rsidRPr="00B10D22">
        <w:rPr>
          <w:rFonts w:ascii="Arial" w:eastAsia="Times New Roman" w:hAnsi="Arial" w:cs="Arial"/>
          <w:sz w:val="24"/>
          <w:szCs w:val="24"/>
        </w:rPr>
        <w:t>absolute and relative error</w:t>
      </w:r>
      <w:r w:rsidR="00583FAC">
        <w:rPr>
          <w:rFonts w:ascii="Arial" w:eastAsia="Times New Roman" w:hAnsi="Arial" w:cs="Arial"/>
          <w:sz w:val="24"/>
          <w:szCs w:val="24"/>
        </w:rPr>
        <w:t>s</w:t>
      </w:r>
      <w:r w:rsidR="00524CF7" w:rsidRPr="00B10D22">
        <w:rPr>
          <w:rFonts w:ascii="Arial" w:eastAsia="Times New Roman" w:hAnsi="Arial" w:cs="Arial"/>
          <w:sz w:val="24"/>
          <w:szCs w:val="24"/>
        </w:rPr>
        <w:t xml:space="preserve"> </w:t>
      </w:r>
      <w:r w:rsidR="00524CF7">
        <w:rPr>
          <w:rFonts w:ascii="Arial" w:eastAsia="Times New Roman" w:hAnsi="Arial" w:cs="Arial"/>
          <w:sz w:val="24"/>
          <w:szCs w:val="24"/>
        </w:rPr>
        <w:t xml:space="preserve">of </w:t>
      </w:r>
      <w:r w:rsidR="00524CF7" w:rsidRPr="00B10D22">
        <w:rPr>
          <w:rFonts w:ascii="Arial" w:eastAsia="Times New Roman" w:hAnsi="Arial" w:cs="Arial"/>
          <w:sz w:val="24"/>
          <w:szCs w:val="24"/>
        </w:rPr>
        <w:t>499</w:t>
      </w:r>
      <w:r w:rsidR="00DE5FEF">
        <w:rPr>
          <w:rFonts w:ascii="Arial" w:eastAsia="Times New Roman" w:hAnsi="Arial" w:cs="Arial"/>
          <w:sz w:val="24"/>
          <w:szCs w:val="24"/>
        </w:rPr>
        <w:t>.0</w:t>
      </w:r>
      <w:r w:rsidR="00524CF7" w:rsidRPr="00B10D22">
        <w:rPr>
          <w:rFonts w:ascii="Arial" w:eastAsia="Times New Roman" w:hAnsi="Arial" w:cs="Arial"/>
          <w:sz w:val="24"/>
          <w:szCs w:val="24"/>
        </w:rPr>
        <w:t xml:space="preserve"> and 35.8</w:t>
      </w:r>
      <w:r w:rsidR="003E0AED">
        <w:rPr>
          <w:rFonts w:ascii="Arial" w:eastAsia="Times New Roman" w:hAnsi="Arial" w:cs="Arial"/>
          <w:sz w:val="24"/>
          <w:szCs w:val="24"/>
        </w:rPr>
        <w:t xml:space="preserve"> per</w:t>
      </w:r>
      <w:del w:id="138" w:author="Nangia, Vinay (ICARDA)" w:date="2015-10-16T22:57:00Z">
        <w:r w:rsidR="003E0AED" w:rsidDel="00877776">
          <w:rPr>
            <w:rFonts w:ascii="Arial" w:eastAsia="Times New Roman" w:hAnsi="Arial" w:cs="Arial"/>
            <w:sz w:val="24"/>
            <w:szCs w:val="24"/>
          </w:rPr>
          <w:delText xml:space="preserve"> </w:delText>
        </w:r>
      </w:del>
      <w:r w:rsidR="003E0AED">
        <w:rPr>
          <w:rFonts w:ascii="Arial" w:eastAsia="Times New Roman" w:hAnsi="Arial" w:cs="Arial"/>
          <w:sz w:val="24"/>
          <w:szCs w:val="24"/>
        </w:rPr>
        <w:t>cent</w:t>
      </w:r>
      <w:r w:rsidR="00524CF7">
        <w:rPr>
          <w:rFonts w:ascii="Arial" w:eastAsia="Times New Roman" w:hAnsi="Arial" w:cs="Arial"/>
          <w:sz w:val="24"/>
          <w:szCs w:val="24"/>
        </w:rPr>
        <w:t>, respectively.</w:t>
      </w:r>
    </w:p>
    <w:p w:rsidR="00B05044" w:rsidRDefault="00B05044" w:rsidP="00B05044">
      <w:pPr>
        <w:spacing w:before="200" w:after="0" w:line="360" w:lineRule="auto"/>
        <w:ind w:left="851" w:hanging="851"/>
        <w:jc w:val="both"/>
        <w:rPr>
          <w:rFonts w:ascii="Arial" w:hAnsi="Arial" w:cs="Arial"/>
          <w:sz w:val="24"/>
          <w:szCs w:val="24"/>
        </w:rPr>
      </w:pPr>
      <w:r w:rsidRPr="00273195">
        <w:rPr>
          <w:rFonts w:ascii="Arial" w:hAnsi="Arial" w:cs="Arial"/>
          <w:sz w:val="24"/>
          <w:szCs w:val="24"/>
        </w:rPr>
        <w:t>6.</w:t>
      </w:r>
      <w:r w:rsidR="001D5959">
        <w:rPr>
          <w:rFonts w:ascii="Arial" w:hAnsi="Arial" w:cs="Arial"/>
          <w:sz w:val="24"/>
          <w:szCs w:val="24"/>
        </w:rPr>
        <w:t>8</w:t>
      </w:r>
      <w:r w:rsidRPr="00273195">
        <w:rPr>
          <w:rFonts w:ascii="Arial" w:hAnsi="Arial" w:cs="Arial"/>
          <w:sz w:val="24"/>
          <w:szCs w:val="24"/>
        </w:rPr>
        <w:t>.</w:t>
      </w:r>
      <w:r w:rsidR="00524CF7">
        <w:rPr>
          <w:rFonts w:ascii="Arial" w:hAnsi="Arial" w:cs="Arial"/>
          <w:sz w:val="24"/>
          <w:szCs w:val="24"/>
        </w:rPr>
        <w:t>27</w:t>
      </w:r>
      <w:r>
        <w:rPr>
          <w:rFonts w:ascii="Arial" w:hAnsi="Arial" w:cs="Arial"/>
          <w:sz w:val="24"/>
          <w:szCs w:val="24"/>
        </w:rPr>
        <w:tab/>
      </w:r>
      <w:ins w:id="139" w:author="Nangia, Vinay (ICARDA)" w:date="2015-10-16T22:57:00Z">
        <w:r w:rsidR="00877776">
          <w:rPr>
            <w:rFonts w:ascii="Arial" w:hAnsi="Arial" w:cs="Arial"/>
            <w:sz w:val="24"/>
            <w:szCs w:val="24"/>
          </w:rPr>
          <w:t>Simulated</w:t>
        </w:r>
      </w:ins>
      <w:del w:id="140" w:author="Nangia, Vinay (ICARDA)" w:date="2015-10-16T22:57:00Z">
        <w:r w:rsidDel="00877776">
          <w:rPr>
            <w:rFonts w:ascii="Arial" w:eastAsia="Times New Roman" w:hAnsi="Arial" w:cs="Arial"/>
            <w:sz w:val="24"/>
            <w:szCs w:val="24"/>
          </w:rPr>
          <w:delText>V</w:delText>
        </w:r>
        <w:r w:rsidRPr="00ED40C6" w:rsidDel="00877776">
          <w:rPr>
            <w:rFonts w:ascii="Arial" w:eastAsia="Times New Roman" w:hAnsi="Arial" w:cs="Arial"/>
            <w:sz w:val="24"/>
            <w:szCs w:val="24"/>
          </w:rPr>
          <w:delText>alidated</w:delText>
        </w:r>
      </w:del>
      <w:r w:rsidRPr="00ED40C6">
        <w:rPr>
          <w:rFonts w:ascii="Arial" w:eastAsia="Times New Roman" w:hAnsi="Arial" w:cs="Arial"/>
          <w:sz w:val="24"/>
          <w:szCs w:val="24"/>
        </w:rPr>
        <w:t xml:space="preserve"> N-uptake </w:t>
      </w:r>
      <w:r w:rsidRPr="00B10D22">
        <w:rPr>
          <w:rFonts w:ascii="Arial" w:eastAsia="Times New Roman" w:hAnsi="Arial" w:cs="Arial"/>
          <w:sz w:val="24"/>
          <w:szCs w:val="24"/>
        </w:rPr>
        <w:t>(34.0 kg ha</w:t>
      </w:r>
      <w:r w:rsidRPr="00B10D22">
        <w:rPr>
          <w:rFonts w:ascii="Arial" w:eastAsia="Times New Roman" w:hAnsi="Arial" w:cs="Arial"/>
          <w:sz w:val="24"/>
          <w:szCs w:val="24"/>
          <w:vertAlign w:val="superscript"/>
        </w:rPr>
        <w:t>-1</w:t>
      </w:r>
      <w:r w:rsidRPr="00B10D22">
        <w:rPr>
          <w:rFonts w:ascii="Arial" w:eastAsia="Times New Roman" w:hAnsi="Arial" w:cs="Arial"/>
          <w:sz w:val="24"/>
          <w:szCs w:val="24"/>
        </w:rPr>
        <w:t>) was higher than observed N-uptake (26.0 kg ha</w:t>
      </w:r>
      <w:r w:rsidRPr="00B10D22">
        <w:rPr>
          <w:rFonts w:ascii="Arial" w:eastAsia="Times New Roman" w:hAnsi="Arial" w:cs="Arial"/>
          <w:sz w:val="24"/>
          <w:szCs w:val="24"/>
          <w:vertAlign w:val="superscript"/>
        </w:rPr>
        <w:t>-1</w:t>
      </w:r>
      <w:r w:rsidRPr="00B10D22">
        <w:rPr>
          <w:rFonts w:ascii="Arial" w:eastAsia="Times New Roman" w:hAnsi="Arial" w:cs="Arial"/>
          <w:sz w:val="24"/>
          <w:szCs w:val="24"/>
        </w:rPr>
        <w:t>)</w:t>
      </w:r>
      <w:r w:rsidR="00E163E3">
        <w:rPr>
          <w:rFonts w:ascii="Arial" w:eastAsia="Times New Roman" w:hAnsi="Arial" w:cs="Arial"/>
          <w:sz w:val="24"/>
          <w:szCs w:val="24"/>
        </w:rPr>
        <w:t xml:space="preserve"> with </w:t>
      </w:r>
      <w:r w:rsidRPr="00B10D22">
        <w:rPr>
          <w:rFonts w:ascii="Arial" w:eastAsia="Times New Roman" w:hAnsi="Arial" w:cs="Arial"/>
          <w:sz w:val="24"/>
          <w:szCs w:val="24"/>
        </w:rPr>
        <w:t>absolute and relative error</w:t>
      </w:r>
      <w:r w:rsidR="00DE5FEF">
        <w:rPr>
          <w:rFonts w:ascii="Arial" w:eastAsia="Times New Roman" w:hAnsi="Arial" w:cs="Arial"/>
          <w:sz w:val="24"/>
          <w:szCs w:val="24"/>
        </w:rPr>
        <w:t>s</w:t>
      </w:r>
      <w:r w:rsidRPr="00B10D22">
        <w:rPr>
          <w:rFonts w:ascii="Arial" w:eastAsia="Times New Roman" w:hAnsi="Arial" w:cs="Arial"/>
          <w:sz w:val="24"/>
          <w:szCs w:val="24"/>
        </w:rPr>
        <w:t xml:space="preserve"> </w:t>
      </w:r>
      <w:r w:rsidR="00E163E3">
        <w:rPr>
          <w:rFonts w:ascii="Arial" w:eastAsia="Times New Roman" w:hAnsi="Arial" w:cs="Arial"/>
          <w:sz w:val="24"/>
          <w:szCs w:val="24"/>
        </w:rPr>
        <w:t xml:space="preserve">of </w:t>
      </w:r>
      <w:r w:rsidRPr="00B10D22">
        <w:rPr>
          <w:rFonts w:ascii="Arial" w:eastAsia="Times New Roman" w:hAnsi="Arial" w:cs="Arial"/>
          <w:sz w:val="24"/>
          <w:szCs w:val="24"/>
        </w:rPr>
        <w:t>8</w:t>
      </w:r>
      <w:r w:rsidR="00DE5FEF">
        <w:rPr>
          <w:rFonts w:ascii="Arial" w:eastAsia="Times New Roman" w:hAnsi="Arial" w:cs="Arial"/>
          <w:sz w:val="24"/>
          <w:szCs w:val="24"/>
        </w:rPr>
        <w:t>.0</w:t>
      </w:r>
      <w:r w:rsidRPr="00B10D22">
        <w:rPr>
          <w:rFonts w:ascii="Arial" w:eastAsia="Times New Roman" w:hAnsi="Arial" w:cs="Arial"/>
          <w:sz w:val="24"/>
          <w:szCs w:val="24"/>
        </w:rPr>
        <w:t xml:space="preserve"> and 30.8</w:t>
      </w:r>
      <w:r w:rsidR="00E163E3">
        <w:rPr>
          <w:rFonts w:ascii="Arial" w:eastAsia="Times New Roman" w:hAnsi="Arial" w:cs="Arial"/>
          <w:sz w:val="24"/>
          <w:szCs w:val="24"/>
        </w:rPr>
        <w:t xml:space="preserve"> </w:t>
      </w:r>
      <w:r w:rsidR="00021897">
        <w:rPr>
          <w:rFonts w:ascii="Arial" w:eastAsia="Times New Roman" w:hAnsi="Arial" w:cs="Arial"/>
          <w:sz w:val="24"/>
          <w:szCs w:val="24"/>
        </w:rPr>
        <w:t>per</w:t>
      </w:r>
      <w:del w:id="141" w:author="Nangia, Vinay (ICARDA)" w:date="2015-10-16T22:57:00Z">
        <w:r w:rsidR="00021897" w:rsidDel="00877776">
          <w:rPr>
            <w:rFonts w:ascii="Arial" w:eastAsia="Times New Roman" w:hAnsi="Arial" w:cs="Arial"/>
            <w:sz w:val="24"/>
            <w:szCs w:val="24"/>
          </w:rPr>
          <w:delText xml:space="preserve"> </w:delText>
        </w:r>
      </w:del>
      <w:r w:rsidR="00021897">
        <w:rPr>
          <w:rFonts w:ascii="Arial" w:eastAsia="Times New Roman" w:hAnsi="Arial" w:cs="Arial"/>
          <w:sz w:val="24"/>
          <w:szCs w:val="24"/>
        </w:rPr>
        <w:t>cent</w:t>
      </w:r>
      <w:r w:rsidR="00E163E3">
        <w:rPr>
          <w:rFonts w:ascii="Arial" w:eastAsia="Times New Roman" w:hAnsi="Arial" w:cs="Arial"/>
          <w:sz w:val="24"/>
          <w:szCs w:val="24"/>
        </w:rPr>
        <w:t>, respectively</w:t>
      </w:r>
      <w:r w:rsidRPr="00ED40C6">
        <w:rPr>
          <w:rFonts w:ascii="Arial" w:eastAsia="Times New Roman" w:hAnsi="Arial" w:cs="Arial"/>
          <w:sz w:val="24"/>
          <w:szCs w:val="24"/>
        </w:rPr>
        <w:t>.</w:t>
      </w:r>
    </w:p>
    <w:p w:rsidR="00B05044" w:rsidRDefault="00B05044" w:rsidP="00B05044">
      <w:pPr>
        <w:spacing w:before="200" w:after="0" w:line="360" w:lineRule="auto"/>
        <w:ind w:left="851" w:hanging="851"/>
        <w:jc w:val="both"/>
        <w:rPr>
          <w:rFonts w:ascii="Arial" w:eastAsia="Times New Roman" w:hAnsi="Arial" w:cs="Arial"/>
          <w:sz w:val="24"/>
          <w:szCs w:val="24"/>
        </w:rPr>
      </w:pPr>
      <w:r w:rsidRPr="00D13DE7">
        <w:rPr>
          <w:rFonts w:ascii="Arial" w:hAnsi="Arial" w:cs="Arial"/>
          <w:sz w:val="24"/>
          <w:szCs w:val="24"/>
        </w:rPr>
        <w:t>6.</w:t>
      </w:r>
      <w:r w:rsidR="001D5959">
        <w:rPr>
          <w:rFonts w:ascii="Arial" w:hAnsi="Arial" w:cs="Arial"/>
          <w:sz w:val="24"/>
          <w:szCs w:val="24"/>
        </w:rPr>
        <w:t>8</w:t>
      </w:r>
      <w:r w:rsidRPr="00D13DE7">
        <w:rPr>
          <w:rFonts w:ascii="Arial" w:hAnsi="Arial" w:cs="Arial"/>
          <w:sz w:val="24"/>
          <w:szCs w:val="24"/>
        </w:rPr>
        <w:t>.</w:t>
      </w:r>
      <w:r w:rsidR="0094332D">
        <w:rPr>
          <w:rFonts w:ascii="Arial" w:hAnsi="Arial" w:cs="Arial"/>
          <w:sz w:val="24"/>
          <w:szCs w:val="24"/>
        </w:rPr>
        <w:t>28</w:t>
      </w:r>
      <w:r w:rsidR="00B87E04">
        <w:rPr>
          <w:rFonts w:ascii="Arial" w:hAnsi="Arial" w:cs="Arial"/>
          <w:sz w:val="24"/>
          <w:szCs w:val="24"/>
        </w:rPr>
        <w:tab/>
      </w:r>
      <w:r w:rsidRPr="00D13DE7">
        <w:rPr>
          <w:rFonts w:ascii="Arial" w:hAnsi="Arial" w:cs="Arial"/>
          <w:sz w:val="24"/>
          <w:szCs w:val="24"/>
        </w:rPr>
        <w:t xml:space="preserve">RMSE </w:t>
      </w:r>
      <w:r w:rsidR="00021897">
        <w:rPr>
          <w:rFonts w:ascii="Arial" w:hAnsi="Arial" w:cs="Arial"/>
          <w:sz w:val="24"/>
          <w:szCs w:val="24"/>
        </w:rPr>
        <w:t xml:space="preserve">values </w:t>
      </w:r>
      <w:r w:rsidRPr="00D13DE7">
        <w:rPr>
          <w:rFonts w:ascii="Arial" w:hAnsi="Arial" w:cs="Arial"/>
          <w:sz w:val="24"/>
          <w:szCs w:val="24"/>
        </w:rPr>
        <w:t xml:space="preserve">of </w:t>
      </w:r>
      <w:r w:rsidR="00E53502">
        <w:rPr>
          <w:rFonts w:ascii="Arial" w:hAnsi="Arial" w:cs="Arial"/>
          <w:sz w:val="24"/>
          <w:szCs w:val="24"/>
        </w:rPr>
        <w:t xml:space="preserve">soil </w:t>
      </w:r>
      <w:r w:rsidRPr="00D13DE7">
        <w:rPr>
          <w:rFonts w:ascii="Arial" w:hAnsi="Arial" w:cs="Arial"/>
          <w:sz w:val="24"/>
          <w:szCs w:val="24"/>
        </w:rPr>
        <w:t>moi</w:t>
      </w:r>
      <w:r>
        <w:rPr>
          <w:rFonts w:ascii="Arial" w:hAnsi="Arial" w:cs="Arial"/>
          <w:sz w:val="24"/>
          <w:szCs w:val="24"/>
        </w:rPr>
        <w:t xml:space="preserve">sture content ranged from </w:t>
      </w:r>
      <w:r w:rsidRPr="00B10D22">
        <w:rPr>
          <w:rFonts w:ascii="Arial" w:eastAsia="Calibri" w:hAnsi="Arial" w:cs="Arial"/>
          <w:sz w:val="24"/>
          <w:szCs w:val="24"/>
          <w:lang w:val="en-IN" w:eastAsia="en-IN"/>
        </w:rPr>
        <w:t>0.0143 to 0.0280</w:t>
      </w:r>
      <w:r>
        <w:rPr>
          <w:rFonts w:ascii="Arial" w:hAnsi="Arial" w:cs="Arial"/>
          <w:sz w:val="24"/>
          <w:szCs w:val="24"/>
        </w:rPr>
        <w:t xml:space="preserve"> in </w:t>
      </w:r>
      <w:r w:rsidRPr="00B10D22">
        <w:rPr>
          <w:rFonts w:ascii="Arial" w:eastAsia="Times New Roman" w:hAnsi="Arial" w:cs="Arial"/>
          <w:sz w:val="24"/>
          <w:szCs w:val="24"/>
        </w:rPr>
        <w:t>isabgol</w:t>
      </w:r>
      <w:r>
        <w:rPr>
          <w:rFonts w:ascii="Arial" w:hAnsi="Arial" w:cs="Arial"/>
          <w:sz w:val="24"/>
          <w:szCs w:val="24"/>
        </w:rPr>
        <w:t xml:space="preserve"> field</w:t>
      </w:r>
      <w:r w:rsidRPr="00D13DE7">
        <w:rPr>
          <w:rFonts w:ascii="Arial" w:hAnsi="Arial" w:cs="Arial"/>
          <w:sz w:val="24"/>
          <w:szCs w:val="24"/>
        </w:rPr>
        <w:t xml:space="preserve">. </w:t>
      </w:r>
      <w:ins w:id="142" w:author="Nangia, Vinay (ICARDA)" w:date="2015-10-16T22:57:00Z">
        <w:r w:rsidR="00877776">
          <w:rPr>
            <w:rFonts w:ascii="Arial" w:hAnsi="Arial" w:cs="Arial"/>
            <w:sz w:val="24"/>
            <w:szCs w:val="24"/>
          </w:rPr>
          <w:t>Simulated</w:t>
        </w:r>
      </w:ins>
      <w:del w:id="143" w:author="Nangia, Vinay (ICARDA)" w:date="2015-10-16T22:57:00Z">
        <w:r w:rsidRPr="001A0F7A" w:rsidDel="00877776">
          <w:rPr>
            <w:rFonts w:ascii="Arial" w:eastAsia="Times New Roman" w:hAnsi="Arial" w:cs="Arial"/>
            <w:sz w:val="24"/>
            <w:szCs w:val="24"/>
          </w:rPr>
          <w:delText>Validated</w:delText>
        </w:r>
      </w:del>
      <w:r w:rsidRPr="001A0F7A">
        <w:rPr>
          <w:rFonts w:ascii="Arial" w:eastAsia="Times New Roman" w:hAnsi="Arial" w:cs="Arial"/>
          <w:sz w:val="24"/>
          <w:szCs w:val="24"/>
        </w:rPr>
        <w:t xml:space="preserve"> value of moisture content </w:t>
      </w:r>
      <w:r w:rsidR="00021897">
        <w:rPr>
          <w:rFonts w:ascii="Arial" w:eastAsia="Times New Roman" w:hAnsi="Arial" w:cs="Arial"/>
          <w:sz w:val="24"/>
          <w:szCs w:val="24"/>
        </w:rPr>
        <w:t>matched</w:t>
      </w:r>
      <w:r w:rsidRPr="001A0F7A">
        <w:rPr>
          <w:rFonts w:ascii="Arial" w:eastAsia="Times New Roman" w:hAnsi="Arial" w:cs="Arial"/>
          <w:sz w:val="24"/>
          <w:szCs w:val="24"/>
        </w:rPr>
        <w:t xml:space="preserve"> well with observed values in </w:t>
      </w:r>
      <w:r w:rsidR="00B87E04">
        <w:rPr>
          <w:rFonts w:ascii="Arial" w:eastAsia="Times New Roman" w:hAnsi="Arial" w:cs="Arial"/>
          <w:sz w:val="24"/>
          <w:szCs w:val="24"/>
        </w:rPr>
        <w:t xml:space="preserve">most of </w:t>
      </w:r>
      <w:r w:rsidR="00021897">
        <w:rPr>
          <w:rFonts w:ascii="Arial" w:eastAsia="Times New Roman" w:hAnsi="Arial" w:cs="Arial"/>
          <w:sz w:val="24"/>
          <w:szCs w:val="24"/>
        </w:rPr>
        <w:t>the layers up to 100 cm</w:t>
      </w:r>
      <w:r w:rsidRPr="001A0F7A">
        <w:rPr>
          <w:rFonts w:ascii="Arial" w:eastAsia="Times New Roman" w:hAnsi="Arial" w:cs="Arial"/>
          <w:sz w:val="24"/>
          <w:szCs w:val="24"/>
        </w:rPr>
        <w:t xml:space="preserve"> </w:t>
      </w:r>
      <w:r w:rsidR="00021897">
        <w:rPr>
          <w:rFonts w:ascii="Arial" w:eastAsia="Times New Roman" w:hAnsi="Arial" w:cs="Arial"/>
          <w:sz w:val="24"/>
          <w:szCs w:val="24"/>
        </w:rPr>
        <w:t>with</w:t>
      </w:r>
      <w:r w:rsidRPr="001A0F7A">
        <w:rPr>
          <w:rFonts w:ascii="Arial" w:eastAsia="Times New Roman" w:hAnsi="Arial" w:cs="Arial"/>
          <w:sz w:val="24"/>
          <w:szCs w:val="24"/>
        </w:rPr>
        <w:t xml:space="preserve"> index of agreement </w:t>
      </w:r>
      <w:r w:rsidR="00021897">
        <w:rPr>
          <w:rFonts w:ascii="Arial" w:eastAsia="Times New Roman" w:hAnsi="Arial" w:cs="Arial"/>
          <w:sz w:val="24"/>
          <w:szCs w:val="24"/>
        </w:rPr>
        <w:t>of</w:t>
      </w:r>
      <w:r w:rsidRPr="001A0F7A">
        <w:rPr>
          <w:rFonts w:ascii="Arial" w:eastAsia="Times New Roman" w:hAnsi="Arial" w:cs="Arial"/>
          <w:sz w:val="24"/>
          <w:szCs w:val="24"/>
        </w:rPr>
        <w:t xml:space="preserve"> 0.95 </w:t>
      </w:r>
      <w:r w:rsidR="00021897">
        <w:rPr>
          <w:rFonts w:ascii="Arial" w:eastAsia="Times New Roman" w:hAnsi="Arial" w:cs="Arial"/>
          <w:sz w:val="24"/>
          <w:szCs w:val="24"/>
        </w:rPr>
        <w:t>fo</w:t>
      </w:r>
      <w:ins w:id="144" w:author="Nangia, Vinay (ICARDA)" w:date="2015-10-16T22:57:00Z">
        <w:r w:rsidR="00877776">
          <w:rPr>
            <w:rFonts w:ascii="Arial" w:eastAsia="Times New Roman" w:hAnsi="Arial" w:cs="Arial"/>
            <w:sz w:val="24"/>
            <w:szCs w:val="24"/>
          </w:rPr>
          <w:t>r</w:t>
        </w:r>
      </w:ins>
      <w:del w:id="145" w:author="Nangia, Vinay (ICARDA)" w:date="2015-10-16T22:57:00Z">
        <w:r w:rsidR="00021897" w:rsidDel="00877776">
          <w:rPr>
            <w:rFonts w:ascii="Arial" w:eastAsia="Times New Roman" w:hAnsi="Arial" w:cs="Arial"/>
            <w:sz w:val="24"/>
            <w:szCs w:val="24"/>
          </w:rPr>
          <w:delText>t</w:delText>
        </w:r>
      </w:del>
      <w:r w:rsidR="00B87E04">
        <w:rPr>
          <w:rFonts w:ascii="Arial" w:eastAsia="Times New Roman" w:hAnsi="Arial" w:cs="Arial"/>
          <w:sz w:val="24"/>
          <w:szCs w:val="24"/>
        </w:rPr>
        <w:t xml:space="preserve"> soil depth of </w:t>
      </w:r>
      <w:r w:rsidRPr="001A0F7A">
        <w:rPr>
          <w:rFonts w:ascii="Arial" w:eastAsia="Times New Roman" w:hAnsi="Arial" w:cs="Arial"/>
          <w:sz w:val="24"/>
          <w:szCs w:val="24"/>
        </w:rPr>
        <w:t>0-100 cm</w:t>
      </w:r>
      <w:r w:rsidR="00B87E04">
        <w:rPr>
          <w:rFonts w:ascii="Arial" w:eastAsia="Times New Roman" w:hAnsi="Arial" w:cs="Arial"/>
          <w:sz w:val="24"/>
          <w:szCs w:val="24"/>
        </w:rPr>
        <w:t>.</w:t>
      </w:r>
      <w:r w:rsidR="00B5129B">
        <w:rPr>
          <w:rFonts w:ascii="Arial" w:eastAsia="Times New Roman" w:hAnsi="Arial" w:cs="Arial"/>
          <w:sz w:val="24"/>
          <w:szCs w:val="24"/>
        </w:rPr>
        <w:t xml:space="preserve"> </w:t>
      </w:r>
    </w:p>
    <w:p w:rsidR="00B5129B" w:rsidRDefault="00B5129B" w:rsidP="00784626">
      <w:pPr>
        <w:spacing w:before="200" w:after="0" w:line="240" w:lineRule="auto"/>
        <w:ind w:left="851" w:hanging="851"/>
        <w:jc w:val="both"/>
        <w:rPr>
          <w:rFonts w:ascii="Arial" w:eastAsia="Calibri" w:hAnsi="Arial"/>
          <w:b/>
          <w:iCs/>
          <w:sz w:val="28"/>
          <w:szCs w:val="28"/>
          <w:lang w:val="en-IN" w:eastAsia="en-IN"/>
        </w:rPr>
      </w:pPr>
      <w:r w:rsidRPr="00B5129B">
        <w:rPr>
          <w:rFonts w:ascii="Arial" w:eastAsia="Times New Roman" w:hAnsi="Arial" w:cs="Arial"/>
          <w:b/>
          <w:sz w:val="28"/>
          <w:szCs w:val="28"/>
        </w:rPr>
        <w:t>6.9</w:t>
      </w:r>
      <w:r w:rsidR="008A149D">
        <w:rPr>
          <w:rFonts w:ascii="Arial" w:eastAsia="Times New Roman" w:hAnsi="Arial" w:cs="Arial"/>
          <w:b/>
          <w:sz w:val="28"/>
          <w:szCs w:val="28"/>
        </w:rPr>
        <w:t xml:space="preserve"> </w:t>
      </w:r>
      <w:del w:id="146" w:author="Nangia, Vinay (ICARDA)" w:date="2015-10-16T22:57:00Z">
        <w:r w:rsidR="008A149D" w:rsidDel="00877776">
          <w:rPr>
            <w:rFonts w:ascii="Arial" w:eastAsia="Times New Roman" w:hAnsi="Arial" w:cs="Arial"/>
            <w:b/>
            <w:sz w:val="28"/>
            <w:szCs w:val="28"/>
          </w:rPr>
          <w:delText xml:space="preserve"> </w:delText>
        </w:r>
      </w:del>
      <w:r w:rsidR="009A4A04" w:rsidRPr="00C1191C">
        <w:rPr>
          <w:rFonts w:ascii="Arial" w:eastAsia="Calibri" w:hAnsi="Arial" w:cs="Times New Roman"/>
          <w:b/>
          <w:iCs/>
          <w:sz w:val="28"/>
          <w:szCs w:val="28"/>
          <w:lang w:val="en-IN" w:eastAsia="en-IN"/>
        </w:rPr>
        <w:t>Model simulation scenarios</w:t>
      </w:r>
      <w:r w:rsidR="009A4A04">
        <w:rPr>
          <w:rFonts w:ascii="Arial" w:eastAsia="Calibri" w:hAnsi="Arial"/>
          <w:b/>
          <w:iCs/>
          <w:sz w:val="28"/>
          <w:szCs w:val="28"/>
          <w:lang w:val="en-IN" w:eastAsia="en-IN"/>
        </w:rPr>
        <w:t xml:space="preserve"> </w:t>
      </w:r>
    </w:p>
    <w:p w:rsidR="009A4A04" w:rsidRDefault="009A4A04" w:rsidP="00B05044">
      <w:pPr>
        <w:spacing w:before="200" w:after="0" w:line="360" w:lineRule="auto"/>
        <w:ind w:left="851" w:hanging="851"/>
        <w:jc w:val="both"/>
        <w:rPr>
          <w:rFonts w:ascii="Arial" w:hAnsi="Arial" w:cs="Arial"/>
          <w:sz w:val="24"/>
          <w:szCs w:val="24"/>
        </w:rPr>
      </w:pPr>
      <w:r w:rsidRPr="009A4A04">
        <w:rPr>
          <w:rFonts w:ascii="Arial" w:eastAsia="Times New Roman" w:hAnsi="Arial" w:cs="Arial"/>
          <w:sz w:val="24"/>
          <w:szCs w:val="24"/>
        </w:rPr>
        <w:lastRenderedPageBreak/>
        <w:t>6.9.1</w:t>
      </w:r>
      <w:r>
        <w:rPr>
          <w:rFonts w:ascii="Arial" w:eastAsia="Times New Roman" w:hAnsi="Arial" w:cs="Arial"/>
          <w:sz w:val="24"/>
          <w:szCs w:val="24"/>
        </w:rPr>
        <w:tab/>
      </w:r>
      <w:r>
        <w:rPr>
          <w:rFonts w:ascii="Arial" w:hAnsi="Arial" w:cs="Arial"/>
          <w:sz w:val="24"/>
          <w:szCs w:val="24"/>
        </w:rPr>
        <w:t>Clusterbean</w:t>
      </w:r>
      <w:r w:rsidR="004F3F35">
        <w:rPr>
          <w:rFonts w:ascii="Arial" w:hAnsi="Arial" w:cs="Arial"/>
          <w:sz w:val="24"/>
          <w:szCs w:val="24"/>
        </w:rPr>
        <w:t xml:space="preserve"> </w:t>
      </w:r>
      <w:r w:rsidR="004F3F35" w:rsidRPr="004F3F35">
        <w:rPr>
          <w:rFonts w:ascii="Arial" w:eastAsia="Times New Roman" w:hAnsi="Arial" w:cs="Arial"/>
          <w:sz w:val="24"/>
          <w:szCs w:val="24"/>
        </w:rPr>
        <w:t>yield increased with the subsequent increase in the levels of addition o</w:t>
      </w:r>
      <w:r w:rsidR="0093403A">
        <w:rPr>
          <w:rFonts w:ascii="Arial" w:eastAsia="Times New Roman" w:hAnsi="Arial" w:cs="Arial"/>
          <w:sz w:val="24"/>
          <w:szCs w:val="24"/>
        </w:rPr>
        <w:t>f water and nitrogen fertilizer</w:t>
      </w:r>
      <w:r w:rsidR="004F3F35">
        <w:rPr>
          <w:rFonts w:ascii="Arial" w:hAnsi="Arial" w:cs="Arial"/>
          <w:sz w:val="24"/>
          <w:szCs w:val="24"/>
        </w:rPr>
        <w:t>.</w:t>
      </w:r>
      <w:r w:rsidR="0093403A">
        <w:rPr>
          <w:rFonts w:ascii="Arial" w:hAnsi="Arial" w:cs="Arial"/>
          <w:sz w:val="24"/>
          <w:szCs w:val="24"/>
        </w:rPr>
        <w:t xml:space="preserve"> </w:t>
      </w:r>
      <w:r w:rsidR="0093403A" w:rsidRPr="004F3F35">
        <w:rPr>
          <w:rFonts w:ascii="Arial" w:eastAsia="Times New Roman" w:hAnsi="Arial" w:cs="Arial"/>
          <w:sz w:val="24"/>
          <w:szCs w:val="24"/>
        </w:rPr>
        <w:t xml:space="preserve">In contrast, water productivity decreased with the subsequent increase in the levels of addition of water </w:t>
      </w:r>
      <w:r w:rsidR="0093403A">
        <w:rPr>
          <w:rFonts w:ascii="Arial" w:eastAsia="Times New Roman" w:hAnsi="Arial" w:cs="Arial"/>
          <w:sz w:val="24"/>
          <w:szCs w:val="24"/>
        </w:rPr>
        <w:t>but</w:t>
      </w:r>
      <w:r w:rsidR="0093403A" w:rsidRPr="004F3F35">
        <w:rPr>
          <w:rFonts w:ascii="Arial" w:eastAsia="Times New Roman" w:hAnsi="Arial" w:cs="Arial"/>
          <w:sz w:val="24"/>
          <w:szCs w:val="24"/>
        </w:rPr>
        <w:t xml:space="preserve"> increased with increasing levels of fertilizer.</w:t>
      </w:r>
      <w:r w:rsidR="0093403A">
        <w:rPr>
          <w:rFonts w:ascii="Arial" w:hAnsi="Arial" w:cs="Arial"/>
          <w:sz w:val="24"/>
          <w:szCs w:val="24"/>
        </w:rPr>
        <w:t xml:space="preserve"> </w:t>
      </w:r>
      <w:r w:rsidR="00FA310E">
        <w:rPr>
          <w:rFonts w:ascii="Arial" w:hAnsi="Arial" w:cs="Arial"/>
          <w:sz w:val="24"/>
          <w:szCs w:val="24"/>
        </w:rPr>
        <w:t>Y</w:t>
      </w:r>
      <w:r w:rsidR="00FA310E" w:rsidRPr="009A4A04">
        <w:rPr>
          <w:rFonts w:ascii="Arial" w:hAnsi="Arial" w:cs="Arial"/>
          <w:sz w:val="24"/>
          <w:szCs w:val="24"/>
        </w:rPr>
        <w:t xml:space="preserve">ield was higher with 150 mm </w:t>
      </w:r>
      <w:r w:rsidR="00FA310E">
        <w:rPr>
          <w:rFonts w:ascii="Arial" w:hAnsi="Arial" w:cs="Arial"/>
          <w:sz w:val="24"/>
          <w:szCs w:val="24"/>
        </w:rPr>
        <w:t xml:space="preserve">applied water and </w:t>
      </w:r>
      <w:r w:rsidR="00FA310E" w:rsidRPr="009A4A04">
        <w:rPr>
          <w:rFonts w:ascii="Arial" w:hAnsi="Arial" w:cs="Arial"/>
          <w:sz w:val="24"/>
          <w:szCs w:val="24"/>
        </w:rPr>
        <w:t>40 kg ha</w:t>
      </w:r>
      <w:r w:rsidR="00FA310E" w:rsidRPr="009A4A04">
        <w:rPr>
          <w:rFonts w:ascii="Arial" w:hAnsi="Arial" w:cs="Arial"/>
          <w:sz w:val="24"/>
          <w:szCs w:val="24"/>
          <w:vertAlign w:val="superscript"/>
        </w:rPr>
        <w:t>-1</w:t>
      </w:r>
      <w:r w:rsidR="00FA310E">
        <w:rPr>
          <w:rFonts w:ascii="Arial" w:hAnsi="Arial" w:cs="Arial"/>
          <w:sz w:val="24"/>
          <w:szCs w:val="24"/>
          <w:vertAlign w:val="superscript"/>
        </w:rPr>
        <w:t xml:space="preserve"> </w:t>
      </w:r>
      <w:r w:rsidR="00FA310E" w:rsidRPr="009A4A04">
        <w:rPr>
          <w:rFonts w:ascii="Arial" w:hAnsi="Arial" w:cs="Arial"/>
          <w:sz w:val="24"/>
          <w:szCs w:val="24"/>
        </w:rPr>
        <w:t xml:space="preserve">nitrogen </w:t>
      </w:r>
      <w:r w:rsidR="00FA310E">
        <w:rPr>
          <w:rFonts w:ascii="Arial" w:hAnsi="Arial" w:cs="Arial"/>
          <w:sz w:val="24"/>
          <w:szCs w:val="24"/>
        </w:rPr>
        <w:t xml:space="preserve">application. </w:t>
      </w:r>
      <w:r w:rsidR="0093403A">
        <w:rPr>
          <w:rFonts w:ascii="Arial" w:hAnsi="Arial" w:cs="Arial"/>
          <w:sz w:val="24"/>
          <w:szCs w:val="24"/>
        </w:rPr>
        <w:t>W</w:t>
      </w:r>
      <w:r w:rsidR="0093403A" w:rsidRPr="009A4A04">
        <w:rPr>
          <w:rFonts w:ascii="Arial" w:hAnsi="Arial" w:cs="Arial"/>
          <w:sz w:val="24"/>
          <w:szCs w:val="24"/>
        </w:rPr>
        <w:t>ater productivity</w:t>
      </w:r>
      <w:r w:rsidR="00AD66E4">
        <w:rPr>
          <w:rFonts w:ascii="Arial" w:hAnsi="Arial" w:cs="Arial"/>
          <w:sz w:val="24"/>
          <w:szCs w:val="24"/>
        </w:rPr>
        <w:t>,</w:t>
      </w:r>
      <w:r w:rsidR="0093403A" w:rsidRPr="009A4A04">
        <w:rPr>
          <w:rFonts w:ascii="Arial" w:hAnsi="Arial" w:cs="Arial"/>
          <w:sz w:val="24"/>
          <w:szCs w:val="24"/>
        </w:rPr>
        <w:t xml:space="preserve"> </w:t>
      </w:r>
      <w:r w:rsidR="00AD66E4">
        <w:rPr>
          <w:rFonts w:ascii="Arial" w:hAnsi="Arial" w:cs="Arial"/>
          <w:sz w:val="24"/>
          <w:szCs w:val="24"/>
        </w:rPr>
        <w:t xml:space="preserve">however </w:t>
      </w:r>
      <w:r w:rsidR="0093403A" w:rsidRPr="009A4A04">
        <w:rPr>
          <w:rFonts w:ascii="Arial" w:hAnsi="Arial" w:cs="Arial"/>
          <w:sz w:val="24"/>
          <w:szCs w:val="24"/>
        </w:rPr>
        <w:t xml:space="preserve">was </w:t>
      </w:r>
      <w:r w:rsidR="00FA310E">
        <w:rPr>
          <w:rFonts w:ascii="Arial" w:hAnsi="Arial" w:cs="Arial"/>
          <w:sz w:val="24"/>
          <w:szCs w:val="24"/>
        </w:rPr>
        <w:t>maximum</w:t>
      </w:r>
      <w:r w:rsidR="0093403A" w:rsidRPr="009A4A04">
        <w:rPr>
          <w:rFonts w:ascii="Arial" w:hAnsi="Arial" w:cs="Arial"/>
          <w:sz w:val="24"/>
          <w:szCs w:val="24"/>
        </w:rPr>
        <w:t xml:space="preserve"> with 100 mm </w:t>
      </w:r>
      <w:r w:rsidR="0093403A">
        <w:rPr>
          <w:rFonts w:ascii="Arial" w:hAnsi="Arial" w:cs="Arial"/>
          <w:sz w:val="24"/>
          <w:szCs w:val="24"/>
        </w:rPr>
        <w:t>applied water and</w:t>
      </w:r>
      <w:r w:rsidR="0093403A" w:rsidRPr="009A4A04">
        <w:rPr>
          <w:rFonts w:ascii="Arial" w:hAnsi="Arial" w:cs="Arial"/>
          <w:sz w:val="24"/>
          <w:szCs w:val="24"/>
        </w:rPr>
        <w:t xml:space="preserve"> </w:t>
      </w:r>
      <w:r w:rsidR="00437DF1" w:rsidRPr="009A4A04">
        <w:rPr>
          <w:rFonts w:ascii="Arial" w:hAnsi="Arial" w:cs="Arial"/>
          <w:sz w:val="24"/>
          <w:szCs w:val="24"/>
        </w:rPr>
        <w:t>40 kg ha</w:t>
      </w:r>
      <w:r w:rsidR="00437DF1" w:rsidRPr="009A4A04">
        <w:rPr>
          <w:rFonts w:ascii="Arial" w:hAnsi="Arial" w:cs="Arial"/>
          <w:sz w:val="24"/>
          <w:szCs w:val="24"/>
          <w:vertAlign w:val="superscript"/>
        </w:rPr>
        <w:t>-1</w:t>
      </w:r>
      <w:r w:rsidR="00437DF1">
        <w:rPr>
          <w:rFonts w:ascii="Arial" w:hAnsi="Arial" w:cs="Arial"/>
          <w:sz w:val="24"/>
          <w:szCs w:val="24"/>
          <w:vertAlign w:val="superscript"/>
        </w:rPr>
        <w:t xml:space="preserve"> </w:t>
      </w:r>
      <w:r w:rsidR="0093403A" w:rsidRPr="009A4A04">
        <w:rPr>
          <w:rFonts w:ascii="Arial" w:hAnsi="Arial" w:cs="Arial"/>
          <w:sz w:val="24"/>
          <w:szCs w:val="24"/>
        </w:rPr>
        <w:t xml:space="preserve">nitrogen </w:t>
      </w:r>
      <w:r w:rsidR="00437DF1">
        <w:rPr>
          <w:rFonts w:ascii="Arial" w:hAnsi="Arial" w:cs="Arial"/>
          <w:sz w:val="24"/>
          <w:szCs w:val="24"/>
        </w:rPr>
        <w:t>application.</w:t>
      </w:r>
    </w:p>
    <w:p w:rsidR="00501354" w:rsidRDefault="00501354" w:rsidP="00B05044">
      <w:pPr>
        <w:spacing w:before="200" w:after="0" w:line="360" w:lineRule="auto"/>
        <w:ind w:left="851" w:hanging="851"/>
        <w:jc w:val="both"/>
        <w:rPr>
          <w:rFonts w:ascii="Arial" w:hAnsi="Arial" w:cs="Arial"/>
          <w:sz w:val="24"/>
          <w:szCs w:val="24"/>
        </w:rPr>
      </w:pPr>
      <w:r>
        <w:rPr>
          <w:rFonts w:ascii="Arial" w:hAnsi="Arial" w:cs="Arial"/>
          <w:sz w:val="24"/>
          <w:szCs w:val="24"/>
        </w:rPr>
        <w:t>6.9.2</w:t>
      </w:r>
      <w:r>
        <w:rPr>
          <w:rFonts w:ascii="Arial" w:hAnsi="Arial" w:cs="Arial"/>
          <w:sz w:val="24"/>
          <w:szCs w:val="24"/>
        </w:rPr>
        <w:tab/>
      </w:r>
      <w:r w:rsidR="00211B39">
        <w:rPr>
          <w:rFonts w:ascii="Arial" w:hAnsi="Arial" w:cs="Arial"/>
          <w:sz w:val="24"/>
          <w:szCs w:val="24"/>
        </w:rPr>
        <w:t xml:space="preserve">Groundnut </w:t>
      </w:r>
      <w:r w:rsidR="00211B39" w:rsidRPr="00211B39">
        <w:rPr>
          <w:rFonts w:ascii="Arial" w:eastAsia="Times New Roman" w:hAnsi="Arial" w:cs="Arial"/>
          <w:sz w:val="24"/>
          <w:szCs w:val="24"/>
        </w:rPr>
        <w:t xml:space="preserve">yield increased with the subsequent increase in the levels of addition of water and nitrogen fertilizers. </w:t>
      </w:r>
      <w:r w:rsidR="00556082" w:rsidRPr="00211B39">
        <w:rPr>
          <w:rFonts w:ascii="Arial" w:eastAsia="Times New Roman" w:hAnsi="Arial" w:cs="Arial"/>
          <w:sz w:val="24"/>
          <w:szCs w:val="24"/>
        </w:rPr>
        <w:t xml:space="preserve">In contrast, water productivity decreased with the subsequent increase in the levels of addition of water except </w:t>
      </w:r>
      <w:r w:rsidR="00D46E9E">
        <w:rPr>
          <w:rFonts w:ascii="Arial" w:eastAsia="Times New Roman" w:hAnsi="Arial" w:cs="Arial"/>
          <w:sz w:val="24"/>
          <w:szCs w:val="24"/>
        </w:rPr>
        <w:t xml:space="preserve">with </w:t>
      </w:r>
      <w:r w:rsidR="00556082" w:rsidRPr="00211B39">
        <w:rPr>
          <w:rFonts w:ascii="Arial" w:eastAsia="Times New Roman" w:hAnsi="Arial" w:cs="Arial"/>
          <w:sz w:val="24"/>
          <w:szCs w:val="24"/>
        </w:rPr>
        <w:t>400 mm and increased with increasing levels of fertilizer.</w:t>
      </w:r>
      <w:r w:rsidR="00556082">
        <w:rPr>
          <w:rFonts w:ascii="Arial" w:eastAsia="Times New Roman" w:hAnsi="Arial" w:cs="Arial"/>
          <w:sz w:val="24"/>
          <w:szCs w:val="24"/>
        </w:rPr>
        <w:t xml:space="preserve"> </w:t>
      </w:r>
      <w:r w:rsidR="00211B39">
        <w:rPr>
          <w:rFonts w:ascii="Arial" w:hAnsi="Arial" w:cs="Arial"/>
          <w:sz w:val="24"/>
          <w:szCs w:val="24"/>
        </w:rPr>
        <w:t>Y</w:t>
      </w:r>
      <w:r w:rsidR="00211B39" w:rsidRPr="00211B39">
        <w:rPr>
          <w:rFonts w:ascii="Arial" w:eastAsia="Times New Roman" w:hAnsi="Arial" w:cs="Arial"/>
          <w:sz w:val="24"/>
          <w:szCs w:val="24"/>
        </w:rPr>
        <w:t xml:space="preserve">ield </w:t>
      </w:r>
      <w:r w:rsidR="00AF62EC">
        <w:rPr>
          <w:rFonts w:ascii="Arial" w:eastAsia="Times New Roman" w:hAnsi="Arial" w:cs="Arial"/>
          <w:sz w:val="24"/>
          <w:szCs w:val="24"/>
        </w:rPr>
        <w:t>and water productivity of groundnut were</w:t>
      </w:r>
      <w:r w:rsidR="00211B39" w:rsidRPr="00211B39">
        <w:rPr>
          <w:rFonts w:ascii="Arial" w:eastAsia="Times New Roman" w:hAnsi="Arial" w:cs="Arial"/>
          <w:sz w:val="24"/>
          <w:szCs w:val="24"/>
        </w:rPr>
        <w:t xml:space="preserve"> </w:t>
      </w:r>
      <w:r w:rsidR="00AF62EC">
        <w:rPr>
          <w:rFonts w:ascii="Arial" w:eastAsia="Times New Roman" w:hAnsi="Arial" w:cs="Arial"/>
          <w:sz w:val="24"/>
          <w:szCs w:val="24"/>
        </w:rPr>
        <w:t>maximum</w:t>
      </w:r>
      <w:r w:rsidR="00211B39" w:rsidRPr="00211B39">
        <w:rPr>
          <w:rFonts w:ascii="Arial" w:eastAsia="Times New Roman" w:hAnsi="Arial" w:cs="Arial"/>
          <w:sz w:val="24"/>
          <w:szCs w:val="24"/>
        </w:rPr>
        <w:t xml:space="preserve"> with 450 mm </w:t>
      </w:r>
      <w:r w:rsidR="00FA310E">
        <w:rPr>
          <w:rFonts w:ascii="Arial" w:hAnsi="Arial" w:cs="Arial"/>
          <w:sz w:val="24"/>
          <w:szCs w:val="24"/>
        </w:rPr>
        <w:t xml:space="preserve">applied water and </w:t>
      </w:r>
      <w:r w:rsidR="00FA310E" w:rsidRPr="009A4A04">
        <w:rPr>
          <w:rFonts w:ascii="Arial" w:hAnsi="Arial" w:cs="Arial"/>
          <w:sz w:val="24"/>
          <w:szCs w:val="24"/>
        </w:rPr>
        <w:t>40 kg ha</w:t>
      </w:r>
      <w:r w:rsidR="00FA310E" w:rsidRPr="009A4A04">
        <w:rPr>
          <w:rFonts w:ascii="Arial" w:hAnsi="Arial" w:cs="Arial"/>
          <w:sz w:val="24"/>
          <w:szCs w:val="24"/>
          <w:vertAlign w:val="superscript"/>
        </w:rPr>
        <w:t>-1</w:t>
      </w:r>
      <w:r w:rsidR="00FA310E">
        <w:rPr>
          <w:rFonts w:ascii="Arial" w:hAnsi="Arial" w:cs="Arial"/>
          <w:sz w:val="24"/>
          <w:szCs w:val="24"/>
          <w:vertAlign w:val="superscript"/>
        </w:rPr>
        <w:t xml:space="preserve"> </w:t>
      </w:r>
      <w:r w:rsidR="00FA310E" w:rsidRPr="009A4A04">
        <w:rPr>
          <w:rFonts w:ascii="Arial" w:hAnsi="Arial" w:cs="Arial"/>
          <w:sz w:val="24"/>
          <w:szCs w:val="24"/>
        </w:rPr>
        <w:t xml:space="preserve">nitrogen </w:t>
      </w:r>
      <w:r w:rsidR="00FA310E">
        <w:rPr>
          <w:rFonts w:ascii="Arial" w:hAnsi="Arial" w:cs="Arial"/>
          <w:sz w:val="24"/>
          <w:szCs w:val="24"/>
        </w:rPr>
        <w:t>application.</w:t>
      </w:r>
    </w:p>
    <w:p w:rsidR="00767103" w:rsidRDefault="00767103" w:rsidP="00B05044">
      <w:pPr>
        <w:spacing w:before="200" w:after="0" w:line="360" w:lineRule="auto"/>
        <w:ind w:left="851" w:hanging="851"/>
        <w:jc w:val="both"/>
        <w:rPr>
          <w:rFonts w:ascii="Arial" w:hAnsi="Arial" w:cs="Arial"/>
          <w:sz w:val="24"/>
          <w:szCs w:val="24"/>
        </w:rPr>
      </w:pPr>
      <w:r>
        <w:rPr>
          <w:rFonts w:ascii="Arial" w:hAnsi="Arial" w:cs="Arial"/>
          <w:sz w:val="24"/>
          <w:szCs w:val="24"/>
        </w:rPr>
        <w:t>6.9.3</w:t>
      </w:r>
      <w:r>
        <w:rPr>
          <w:rFonts w:ascii="Arial" w:hAnsi="Arial" w:cs="Arial"/>
          <w:sz w:val="24"/>
          <w:szCs w:val="24"/>
        </w:rPr>
        <w:tab/>
        <w:t>S</w:t>
      </w:r>
      <w:r w:rsidRPr="00767103">
        <w:rPr>
          <w:rFonts w:ascii="Arial" w:eastAsia="Times New Roman" w:hAnsi="Arial" w:cs="Arial"/>
          <w:sz w:val="24"/>
          <w:szCs w:val="24"/>
        </w:rPr>
        <w:t>ubsequent increase in the levels of addition of water with 50 kg ha</w:t>
      </w:r>
      <w:r w:rsidRPr="00767103">
        <w:rPr>
          <w:rFonts w:ascii="Arial" w:eastAsia="Times New Roman" w:hAnsi="Arial" w:cs="Arial"/>
          <w:sz w:val="24"/>
          <w:szCs w:val="24"/>
          <w:vertAlign w:val="superscript"/>
        </w:rPr>
        <w:t>-1</w:t>
      </w:r>
      <w:r w:rsidRPr="00767103">
        <w:rPr>
          <w:rFonts w:ascii="Arial" w:eastAsia="Times New Roman" w:hAnsi="Arial" w:cs="Arial"/>
          <w:sz w:val="24"/>
          <w:szCs w:val="24"/>
        </w:rPr>
        <w:t xml:space="preserve"> N decreased to </w:t>
      </w:r>
      <w:r>
        <w:rPr>
          <w:rFonts w:ascii="Arial" w:hAnsi="Arial" w:cs="Arial"/>
          <w:sz w:val="24"/>
          <w:szCs w:val="24"/>
        </w:rPr>
        <w:t xml:space="preserve">wheat </w:t>
      </w:r>
      <w:r w:rsidRPr="00767103">
        <w:rPr>
          <w:rFonts w:ascii="Arial" w:eastAsia="Times New Roman" w:hAnsi="Arial" w:cs="Arial"/>
          <w:sz w:val="24"/>
          <w:szCs w:val="24"/>
        </w:rPr>
        <w:t xml:space="preserve">yield and </w:t>
      </w:r>
      <w:r w:rsidR="00D46E9E">
        <w:rPr>
          <w:rFonts w:ascii="Arial" w:eastAsia="Times New Roman" w:hAnsi="Arial" w:cs="Arial"/>
          <w:sz w:val="24"/>
          <w:szCs w:val="24"/>
        </w:rPr>
        <w:t>i</w:t>
      </w:r>
      <w:r w:rsidRPr="00767103">
        <w:rPr>
          <w:rFonts w:ascii="Arial" w:eastAsia="Times New Roman" w:hAnsi="Arial" w:cs="Arial"/>
          <w:sz w:val="24"/>
          <w:szCs w:val="24"/>
        </w:rPr>
        <w:t xml:space="preserve">n case of 200 kg </w:t>
      </w:r>
      <w:r w:rsidR="00D46E9E">
        <w:rPr>
          <w:rFonts w:ascii="Arial" w:eastAsia="Times New Roman" w:hAnsi="Arial" w:cs="Arial"/>
          <w:sz w:val="24"/>
          <w:szCs w:val="24"/>
        </w:rPr>
        <w:t xml:space="preserve">N </w:t>
      </w:r>
      <w:r w:rsidRPr="00767103">
        <w:rPr>
          <w:rFonts w:ascii="Arial" w:eastAsia="Times New Roman" w:hAnsi="Arial" w:cs="Arial"/>
          <w:sz w:val="24"/>
          <w:szCs w:val="24"/>
        </w:rPr>
        <w:t>ha</w:t>
      </w:r>
      <w:r w:rsidRPr="00767103">
        <w:rPr>
          <w:rFonts w:ascii="Arial" w:eastAsia="Times New Roman" w:hAnsi="Arial" w:cs="Arial"/>
          <w:sz w:val="24"/>
          <w:szCs w:val="24"/>
          <w:vertAlign w:val="superscript"/>
        </w:rPr>
        <w:t>-1</w:t>
      </w:r>
      <w:r w:rsidR="00D46E9E">
        <w:rPr>
          <w:rFonts w:ascii="Arial" w:eastAsia="Times New Roman" w:hAnsi="Arial" w:cs="Arial"/>
          <w:sz w:val="24"/>
          <w:szCs w:val="24"/>
        </w:rPr>
        <w:t xml:space="preserve"> </w:t>
      </w:r>
      <w:r w:rsidRPr="00767103">
        <w:rPr>
          <w:rFonts w:ascii="Arial" w:eastAsia="Times New Roman" w:hAnsi="Arial" w:cs="Arial"/>
          <w:sz w:val="24"/>
          <w:szCs w:val="24"/>
        </w:rPr>
        <w:t xml:space="preserve">yield increased with the subsequent increase in the levels of addition of water. In contrast, water productivity decreased with the subsequent increase in the levels of addition of water and increased with increasing levels of fertilizer. </w:t>
      </w:r>
      <w:r w:rsidR="008966D4">
        <w:rPr>
          <w:rFonts w:ascii="Arial" w:eastAsia="Times New Roman" w:hAnsi="Arial" w:cs="Arial"/>
          <w:sz w:val="24"/>
          <w:szCs w:val="24"/>
        </w:rPr>
        <w:t xml:space="preserve">Wheat yield and </w:t>
      </w:r>
      <w:r w:rsidRPr="00767103">
        <w:rPr>
          <w:rFonts w:ascii="Arial" w:eastAsia="Times New Roman" w:hAnsi="Arial" w:cs="Arial"/>
          <w:sz w:val="24"/>
          <w:szCs w:val="24"/>
        </w:rPr>
        <w:t xml:space="preserve">water productivity </w:t>
      </w:r>
      <w:r w:rsidR="00D46E9E">
        <w:rPr>
          <w:rFonts w:ascii="Arial" w:eastAsia="Times New Roman" w:hAnsi="Arial" w:cs="Arial"/>
          <w:sz w:val="24"/>
          <w:szCs w:val="24"/>
        </w:rPr>
        <w:t>were</w:t>
      </w:r>
      <w:r w:rsidRPr="00767103">
        <w:rPr>
          <w:rFonts w:ascii="Arial" w:eastAsia="Times New Roman" w:hAnsi="Arial" w:cs="Arial"/>
          <w:sz w:val="24"/>
          <w:szCs w:val="24"/>
        </w:rPr>
        <w:t xml:space="preserve"> higher with </w:t>
      </w:r>
      <w:r w:rsidR="000A2D83" w:rsidRPr="00767103">
        <w:rPr>
          <w:rFonts w:ascii="Arial" w:eastAsia="Times New Roman" w:hAnsi="Arial" w:cs="Arial"/>
          <w:sz w:val="24"/>
          <w:szCs w:val="24"/>
        </w:rPr>
        <w:t xml:space="preserve">200 mm </w:t>
      </w:r>
      <w:r w:rsidRPr="00767103">
        <w:rPr>
          <w:rFonts w:ascii="Arial" w:eastAsia="Times New Roman" w:hAnsi="Arial" w:cs="Arial"/>
          <w:sz w:val="24"/>
          <w:szCs w:val="24"/>
        </w:rPr>
        <w:t>applied</w:t>
      </w:r>
      <w:r w:rsidR="000A2D83">
        <w:rPr>
          <w:rFonts w:ascii="Arial" w:eastAsia="Times New Roman" w:hAnsi="Arial" w:cs="Arial"/>
          <w:sz w:val="24"/>
          <w:szCs w:val="24"/>
        </w:rPr>
        <w:t xml:space="preserve"> </w:t>
      </w:r>
      <w:r w:rsidR="000A2D83" w:rsidRPr="00767103">
        <w:rPr>
          <w:rFonts w:ascii="Arial" w:eastAsia="Times New Roman" w:hAnsi="Arial" w:cs="Arial"/>
          <w:sz w:val="24"/>
          <w:szCs w:val="24"/>
        </w:rPr>
        <w:t>water</w:t>
      </w:r>
      <w:r w:rsidRPr="00767103">
        <w:rPr>
          <w:rFonts w:ascii="Arial" w:eastAsia="Times New Roman" w:hAnsi="Arial" w:cs="Arial"/>
          <w:sz w:val="24"/>
          <w:szCs w:val="24"/>
        </w:rPr>
        <w:t xml:space="preserve"> </w:t>
      </w:r>
      <w:r w:rsidR="000A2D83">
        <w:rPr>
          <w:rFonts w:ascii="Arial" w:eastAsia="Times New Roman" w:hAnsi="Arial" w:cs="Arial"/>
          <w:sz w:val="24"/>
          <w:szCs w:val="24"/>
        </w:rPr>
        <w:t xml:space="preserve">and </w:t>
      </w:r>
      <w:r w:rsidR="000A2D83" w:rsidRPr="00767103">
        <w:rPr>
          <w:rFonts w:ascii="Arial" w:eastAsia="Times New Roman" w:hAnsi="Arial" w:cs="Arial"/>
          <w:sz w:val="24"/>
          <w:szCs w:val="24"/>
        </w:rPr>
        <w:t>100 kg ha</w:t>
      </w:r>
      <w:r w:rsidR="000A2D83" w:rsidRPr="00767103">
        <w:rPr>
          <w:rFonts w:ascii="Arial" w:eastAsia="Times New Roman" w:hAnsi="Arial" w:cs="Arial"/>
          <w:sz w:val="24"/>
          <w:szCs w:val="24"/>
          <w:vertAlign w:val="superscript"/>
        </w:rPr>
        <w:t>-1</w:t>
      </w:r>
      <w:r w:rsidR="000A2D83">
        <w:rPr>
          <w:rFonts w:ascii="Arial" w:eastAsia="Times New Roman" w:hAnsi="Arial" w:cs="Arial"/>
          <w:sz w:val="24"/>
          <w:szCs w:val="24"/>
          <w:vertAlign w:val="superscript"/>
        </w:rPr>
        <w:t xml:space="preserve"> </w:t>
      </w:r>
      <w:r w:rsidRPr="00767103">
        <w:rPr>
          <w:rFonts w:ascii="Arial" w:eastAsia="Times New Roman" w:hAnsi="Arial" w:cs="Arial"/>
          <w:sz w:val="24"/>
          <w:szCs w:val="24"/>
        </w:rPr>
        <w:t>nitrogen application</w:t>
      </w:r>
      <w:r w:rsidR="000A2D83">
        <w:rPr>
          <w:rFonts w:ascii="Arial" w:eastAsia="Times New Roman" w:hAnsi="Arial" w:cs="Arial"/>
          <w:sz w:val="24"/>
          <w:szCs w:val="24"/>
        </w:rPr>
        <w:t>.</w:t>
      </w:r>
    </w:p>
    <w:p w:rsidR="009A1E32" w:rsidRDefault="009A1E32" w:rsidP="00B05044">
      <w:pPr>
        <w:spacing w:before="200" w:after="0" w:line="360" w:lineRule="auto"/>
        <w:ind w:left="851" w:hanging="851"/>
        <w:jc w:val="both"/>
        <w:rPr>
          <w:rFonts w:ascii="Arial" w:hAnsi="Arial" w:cs="Arial"/>
          <w:sz w:val="24"/>
          <w:szCs w:val="24"/>
        </w:rPr>
      </w:pPr>
      <w:r>
        <w:rPr>
          <w:rFonts w:ascii="Arial" w:hAnsi="Arial" w:cs="Arial"/>
          <w:sz w:val="24"/>
          <w:szCs w:val="24"/>
        </w:rPr>
        <w:t>6.9.4</w:t>
      </w:r>
      <w:r>
        <w:rPr>
          <w:rFonts w:ascii="Arial" w:hAnsi="Arial" w:cs="Arial"/>
          <w:sz w:val="24"/>
          <w:szCs w:val="24"/>
        </w:rPr>
        <w:tab/>
      </w:r>
      <w:r w:rsidRPr="009A1E32">
        <w:rPr>
          <w:rFonts w:ascii="Arial" w:hAnsi="Arial" w:cs="Arial"/>
          <w:sz w:val="24"/>
          <w:szCs w:val="24"/>
        </w:rPr>
        <w:t>Mustard</w:t>
      </w:r>
      <w:r w:rsidR="006D0D36">
        <w:rPr>
          <w:rFonts w:ascii="Arial" w:hAnsi="Arial" w:cs="Arial"/>
          <w:sz w:val="24"/>
          <w:szCs w:val="24"/>
        </w:rPr>
        <w:t xml:space="preserve"> y</w:t>
      </w:r>
      <w:r w:rsidRPr="009A1E32">
        <w:rPr>
          <w:rFonts w:ascii="Arial" w:eastAsia="Times New Roman" w:hAnsi="Arial" w:cs="Arial"/>
          <w:sz w:val="24"/>
          <w:szCs w:val="24"/>
        </w:rPr>
        <w:t xml:space="preserve">ield was higher with </w:t>
      </w:r>
      <w:r w:rsidR="0001572B" w:rsidRPr="009A1E32">
        <w:rPr>
          <w:rFonts w:ascii="Arial" w:eastAsia="Times New Roman" w:hAnsi="Arial" w:cs="Arial"/>
          <w:sz w:val="24"/>
          <w:szCs w:val="24"/>
        </w:rPr>
        <w:t xml:space="preserve">150 mm </w:t>
      </w:r>
      <w:r w:rsidR="0001572B">
        <w:rPr>
          <w:rFonts w:ascii="Arial" w:eastAsia="Times New Roman" w:hAnsi="Arial" w:cs="Arial"/>
          <w:sz w:val="24"/>
          <w:szCs w:val="24"/>
        </w:rPr>
        <w:t xml:space="preserve">applied water and </w:t>
      </w:r>
      <w:r w:rsidR="0001572B" w:rsidRPr="009A1E32">
        <w:rPr>
          <w:rFonts w:ascii="Arial" w:eastAsia="Times New Roman" w:hAnsi="Arial" w:cs="Arial"/>
          <w:sz w:val="24"/>
          <w:szCs w:val="24"/>
        </w:rPr>
        <w:t>80 kg ha</w:t>
      </w:r>
      <w:r w:rsidR="0001572B" w:rsidRPr="009A1E32">
        <w:rPr>
          <w:rFonts w:ascii="Arial" w:eastAsia="Times New Roman" w:hAnsi="Arial" w:cs="Arial"/>
          <w:sz w:val="24"/>
          <w:szCs w:val="24"/>
          <w:vertAlign w:val="superscript"/>
        </w:rPr>
        <w:t>-1</w:t>
      </w:r>
      <w:r w:rsidR="0001572B">
        <w:rPr>
          <w:rFonts w:ascii="Arial" w:eastAsia="Times New Roman" w:hAnsi="Arial" w:cs="Arial"/>
          <w:sz w:val="24"/>
          <w:szCs w:val="24"/>
        </w:rPr>
        <w:t xml:space="preserve"> </w:t>
      </w:r>
      <w:r w:rsidR="0001572B" w:rsidRPr="009A1E32">
        <w:rPr>
          <w:rFonts w:ascii="Arial" w:eastAsia="Times New Roman" w:hAnsi="Arial" w:cs="Arial"/>
          <w:sz w:val="24"/>
          <w:szCs w:val="24"/>
        </w:rPr>
        <w:t>nitrogen application</w:t>
      </w:r>
      <w:r w:rsidR="0001572B">
        <w:rPr>
          <w:rFonts w:ascii="Arial" w:eastAsia="Times New Roman" w:hAnsi="Arial" w:cs="Arial"/>
          <w:sz w:val="24"/>
          <w:szCs w:val="24"/>
        </w:rPr>
        <w:t xml:space="preserve">. </w:t>
      </w:r>
      <w:r w:rsidRPr="009A1E32">
        <w:rPr>
          <w:rFonts w:ascii="Arial" w:eastAsia="Times New Roman" w:hAnsi="Arial" w:cs="Arial"/>
          <w:sz w:val="24"/>
          <w:szCs w:val="24"/>
        </w:rPr>
        <w:t xml:space="preserve">In contrast, water productivity decreased with the subsequent increase in the levels of addition of water and increased with increasing levels of fertilizer. </w:t>
      </w:r>
      <w:r w:rsidR="006D0D36">
        <w:rPr>
          <w:rFonts w:ascii="Arial" w:hAnsi="Arial" w:cs="Arial"/>
          <w:sz w:val="24"/>
          <w:szCs w:val="24"/>
        </w:rPr>
        <w:t>W</w:t>
      </w:r>
      <w:r w:rsidRPr="009A1E32">
        <w:rPr>
          <w:rFonts w:ascii="Arial" w:eastAsia="Times New Roman" w:hAnsi="Arial" w:cs="Arial"/>
          <w:sz w:val="24"/>
          <w:szCs w:val="24"/>
        </w:rPr>
        <w:t>at</w:t>
      </w:r>
      <w:r w:rsidR="00D93017">
        <w:rPr>
          <w:rFonts w:ascii="Arial" w:eastAsia="Times New Roman" w:hAnsi="Arial" w:cs="Arial"/>
          <w:sz w:val="24"/>
          <w:szCs w:val="24"/>
        </w:rPr>
        <w:t xml:space="preserve">er productivity was higher with </w:t>
      </w:r>
      <w:r w:rsidRPr="009A1E32">
        <w:rPr>
          <w:rFonts w:ascii="Arial" w:eastAsia="Times New Roman" w:hAnsi="Arial" w:cs="Arial"/>
          <w:sz w:val="24"/>
          <w:szCs w:val="24"/>
        </w:rPr>
        <w:t xml:space="preserve">100 mm </w:t>
      </w:r>
      <w:r w:rsidR="00D93017">
        <w:rPr>
          <w:rFonts w:ascii="Arial" w:eastAsia="Times New Roman" w:hAnsi="Arial" w:cs="Arial"/>
          <w:sz w:val="24"/>
          <w:szCs w:val="24"/>
        </w:rPr>
        <w:t xml:space="preserve">applied water and </w:t>
      </w:r>
      <w:r w:rsidRPr="009A1E32">
        <w:rPr>
          <w:rFonts w:ascii="Arial" w:eastAsia="Times New Roman" w:hAnsi="Arial" w:cs="Arial"/>
          <w:sz w:val="24"/>
          <w:szCs w:val="24"/>
        </w:rPr>
        <w:t>80 kg ha</w:t>
      </w:r>
      <w:r w:rsidRPr="009A1E32">
        <w:rPr>
          <w:rFonts w:ascii="Arial" w:eastAsia="Times New Roman" w:hAnsi="Arial" w:cs="Arial"/>
          <w:sz w:val="24"/>
          <w:szCs w:val="24"/>
          <w:vertAlign w:val="superscript"/>
        </w:rPr>
        <w:t>-1</w:t>
      </w:r>
      <w:r w:rsidR="00D93017">
        <w:rPr>
          <w:rFonts w:ascii="Arial" w:eastAsia="Times New Roman" w:hAnsi="Arial" w:cs="Arial"/>
          <w:sz w:val="24"/>
          <w:szCs w:val="24"/>
        </w:rPr>
        <w:t xml:space="preserve"> nitrogen application</w:t>
      </w:r>
      <w:r w:rsidRPr="009A1E32">
        <w:rPr>
          <w:rFonts w:ascii="Arial" w:eastAsia="Times New Roman" w:hAnsi="Arial" w:cs="Arial"/>
          <w:sz w:val="24"/>
          <w:szCs w:val="24"/>
        </w:rPr>
        <w:t>.</w:t>
      </w:r>
    </w:p>
    <w:p w:rsidR="00A84109" w:rsidRDefault="009A1E32" w:rsidP="007A5817">
      <w:pPr>
        <w:spacing w:before="200" w:after="0" w:line="360" w:lineRule="auto"/>
        <w:ind w:left="851" w:hanging="851"/>
        <w:jc w:val="both"/>
        <w:rPr>
          <w:rFonts w:ascii="Arial" w:hAnsi="Arial" w:cs="Arial"/>
          <w:b/>
          <w:sz w:val="28"/>
          <w:szCs w:val="24"/>
        </w:rPr>
      </w:pPr>
      <w:r>
        <w:rPr>
          <w:rFonts w:ascii="Arial" w:hAnsi="Arial" w:cs="Arial"/>
          <w:sz w:val="24"/>
          <w:szCs w:val="24"/>
        </w:rPr>
        <w:lastRenderedPageBreak/>
        <w:t>6.9.5</w:t>
      </w:r>
      <w:r>
        <w:rPr>
          <w:rFonts w:ascii="Arial" w:hAnsi="Arial" w:cs="Arial"/>
          <w:sz w:val="24"/>
          <w:szCs w:val="24"/>
        </w:rPr>
        <w:tab/>
      </w:r>
      <w:r w:rsidR="009223CB" w:rsidRPr="009223CB">
        <w:rPr>
          <w:rFonts w:ascii="Arial" w:hAnsi="Arial" w:cs="Arial"/>
          <w:sz w:val="24"/>
          <w:szCs w:val="24"/>
        </w:rPr>
        <w:t xml:space="preserve">Chickpea </w:t>
      </w:r>
      <w:r w:rsidR="009223CB" w:rsidRPr="009223CB">
        <w:rPr>
          <w:rFonts w:ascii="Arial" w:eastAsia="Times New Roman" w:hAnsi="Arial" w:cs="Arial"/>
          <w:sz w:val="24"/>
          <w:szCs w:val="24"/>
        </w:rPr>
        <w:t xml:space="preserve">yield increased with the subsequent increase in the level of addition of water and nitrogen fertilizers. </w:t>
      </w:r>
      <w:r w:rsidR="007A5817" w:rsidRPr="009223CB">
        <w:rPr>
          <w:rFonts w:ascii="Arial" w:eastAsia="Times New Roman" w:hAnsi="Arial" w:cs="Arial"/>
          <w:sz w:val="24"/>
          <w:szCs w:val="24"/>
        </w:rPr>
        <w:t>In contrast, water productivity decreased with the subsequent increase in the levels of addition of water and increased with increasing levels of fertilizer.</w:t>
      </w:r>
      <w:r w:rsidR="007A5817">
        <w:rPr>
          <w:rFonts w:ascii="Arial" w:eastAsia="Times New Roman" w:hAnsi="Arial" w:cs="Arial"/>
          <w:sz w:val="24"/>
          <w:szCs w:val="24"/>
        </w:rPr>
        <w:t xml:space="preserve"> </w:t>
      </w:r>
      <w:r w:rsidR="006D0D36">
        <w:rPr>
          <w:rFonts w:ascii="Arial" w:hAnsi="Arial" w:cs="Arial"/>
          <w:sz w:val="24"/>
          <w:szCs w:val="24"/>
        </w:rPr>
        <w:t>Y</w:t>
      </w:r>
      <w:r w:rsidR="009223CB" w:rsidRPr="009223CB">
        <w:rPr>
          <w:rFonts w:ascii="Arial" w:eastAsia="Times New Roman" w:hAnsi="Arial" w:cs="Arial"/>
          <w:sz w:val="24"/>
          <w:szCs w:val="24"/>
        </w:rPr>
        <w:t xml:space="preserve">ield was higher with 150 mm </w:t>
      </w:r>
      <w:r w:rsidR="007A5817">
        <w:rPr>
          <w:rFonts w:ascii="Arial" w:eastAsia="Times New Roman" w:hAnsi="Arial" w:cs="Arial"/>
          <w:sz w:val="24"/>
          <w:szCs w:val="24"/>
        </w:rPr>
        <w:t xml:space="preserve">applied water and </w:t>
      </w:r>
      <w:r w:rsidR="007A5817" w:rsidRPr="009223CB">
        <w:rPr>
          <w:rFonts w:ascii="Arial" w:eastAsia="Times New Roman" w:hAnsi="Arial" w:cs="Arial"/>
          <w:sz w:val="24"/>
          <w:szCs w:val="24"/>
        </w:rPr>
        <w:t>60 kg ha</w:t>
      </w:r>
      <w:r w:rsidR="007A5817" w:rsidRPr="009223CB">
        <w:rPr>
          <w:rFonts w:ascii="Arial" w:eastAsia="Times New Roman" w:hAnsi="Arial" w:cs="Arial"/>
          <w:sz w:val="24"/>
          <w:szCs w:val="24"/>
          <w:vertAlign w:val="superscript"/>
        </w:rPr>
        <w:t>-1</w:t>
      </w:r>
      <w:r w:rsidR="007A5817">
        <w:rPr>
          <w:rFonts w:ascii="Arial" w:eastAsia="Times New Roman" w:hAnsi="Arial" w:cs="Arial"/>
          <w:sz w:val="24"/>
          <w:szCs w:val="24"/>
          <w:vertAlign w:val="superscript"/>
        </w:rPr>
        <w:t xml:space="preserve"> </w:t>
      </w:r>
      <w:r w:rsidR="009223CB" w:rsidRPr="009223CB">
        <w:rPr>
          <w:rFonts w:ascii="Arial" w:eastAsia="Times New Roman" w:hAnsi="Arial" w:cs="Arial"/>
          <w:sz w:val="24"/>
          <w:szCs w:val="24"/>
        </w:rPr>
        <w:t>nitrogen application</w:t>
      </w:r>
      <w:r w:rsidR="007A5817">
        <w:rPr>
          <w:rFonts w:ascii="Arial" w:eastAsia="Times New Roman" w:hAnsi="Arial" w:cs="Arial"/>
          <w:sz w:val="24"/>
          <w:szCs w:val="24"/>
        </w:rPr>
        <w:t>.</w:t>
      </w:r>
      <w:r w:rsidR="009223CB" w:rsidRPr="009223CB">
        <w:rPr>
          <w:rFonts w:ascii="Arial" w:eastAsia="Times New Roman" w:hAnsi="Arial" w:cs="Arial"/>
          <w:sz w:val="24"/>
          <w:szCs w:val="24"/>
        </w:rPr>
        <w:t xml:space="preserve"> </w:t>
      </w:r>
      <w:r w:rsidR="006D0D36">
        <w:rPr>
          <w:rFonts w:ascii="Arial" w:hAnsi="Arial" w:cs="Arial"/>
          <w:sz w:val="24"/>
          <w:szCs w:val="24"/>
        </w:rPr>
        <w:t>W</w:t>
      </w:r>
      <w:r w:rsidR="00F769AC">
        <w:rPr>
          <w:rFonts w:ascii="Arial" w:eastAsia="Times New Roman" w:hAnsi="Arial" w:cs="Arial"/>
          <w:sz w:val="24"/>
          <w:szCs w:val="24"/>
        </w:rPr>
        <w:t xml:space="preserve">ater productivity was </w:t>
      </w:r>
      <w:r w:rsidR="007A5817">
        <w:rPr>
          <w:rFonts w:ascii="Arial" w:eastAsia="Times New Roman" w:hAnsi="Arial" w:cs="Arial"/>
          <w:sz w:val="24"/>
          <w:szCs w:val="24"/>
        </w:rPr>
        <w:t>maximum with</w:t>
      </w:r>
      <w:r w:rsidR="009223CB" w:rsidRPr="009223CB">
        <w:rPr>
          <w:rFonts w:ascii="Arial" w:eastAsia="Times New Roman" w:hAnsi="Arial" w:cs="Arial"/>
          <w:sz w:val="24"/>
          <w:szCs w:val="24"/>
        </w:rPr>
        <w:t xml:space="preserve"> 100 mm </w:t>
      </w:r>
      <w:r w:rsidR="007A5817">
        <w:rPr>
          <w:rFonts w:ascii="Arial" w:eastAsia="Times New Roman" w:hAnsi="Arial" w:cs="Arial"/>
          <w:sz w:val="24"/>
          <w:szCs w:val="24"/>
        </w:rPr>
        <w:t xml:space="preserve">applied water and </w:t>
      </w:r>
      <w:r w:rsidR="007A5817" w:rsidRPr="009223CB">
        <w:rPr>
          <w:rFonts w:ascii="Arial" w:eastAsia="Times New Roman" w:hAnsi="Arial" w:cs="Arial"/>
          <w:sz w:val="24"/>
          <w:szCs w:val="24"/>
        </w:rPr>
        <w:t>40 kg ha</w:t>
      </w:r>
      <w:r w:rsidR="007A5817" w:rsidRPr="009223CB">
        <w:rPr>
          <w:rFonts w:ascii="Arial" w:eastAsia="Times New Roman" w:hAnsi="Arial" w:cs="Arial"/>
          <w:sz w:val="24"/>
          <w:szCs w:val="24"/>
          <w:vertAlign w:val="superscript"/>
        </w:rPr>
        <w:t>-1</w:t>
      </w:r>
      <w:r w:rsidR="007A5817">
        <w:rPr>
          <w:rFonts w:ascii="Arial" w:eastAsia="Times New Roman" w:hAnsi="Arial" w:cs="Arial"/>
          <w:sz w:val="24"/>
          <w:szCs w:val="24"/>
          <w:vertAlign w:val="superscript"/>
        </w:rPr>
        <w:t xml:space="preserve"> </w:t>
      </w:r>
      <w:r w:rsidR="007A5817">
        <w:rPr>
          <w:rFonts w:ascii="Arial" w:eastAsia="Times New Roman" w:hAnsi="Arial" w:cs="Arial"/>
          <w:sz w:val="24"/>
          <w:szCs w:val="24"/>
        </w:rPr>
        <w:t>nitrogen application.</w:t>
      </w:r>
    </w:p>
    <w:p w:rsidR="000243B9" w:rsidRDefault="000243B9" w:rsidP="004116DE">
      <w:pPr>
        <w:spacing w:after="0" w:line="240" w:lineRule="auto"/>
        <w:ind w:left="720" w:hanging="720"/>
        <w:jc w:val="both"/>
        <w:rPr>
          <w:rFonts w:ascii="Arial" w:hAnsi="Arial" w:cs="Arial"/>
          <w:b/>
          <w:sz w:val="28"/>
          <w:szCs w:val="24"/>
        </w:rPr>
      </w:pPr>
    </w:p>
    <w:p w:rsidR="00263691" w:rsidRDefault="00263691" w:rsidP="006A5FB8">
      <w:pPr>
        <w:spacing w:after="0" w:line="240" w:lineRule="auto"/>
        <w:ind w:left="720" w:hanging="720"/>
        <w:jc w:val="both"/>
        <w:rPr>
          <w:rFonts w:ascii="Arial" w:hAnsi="Arial" w:cs="Arial"/>
          <w:b/>
          <w:sz w:val="28"/>
          <w:szCs w:val="24"/>
        </w:rPr>
      </w:pPr>
      <w:r w:rsidRPr="0016607A">
        <w:rPr>
          <w:rFonts w:ascii="Arial" w:hAnsi="Arial" w:cs="Arial"/>
          <w:b/>
          <w:sz w:val="28"/>
          <w:szCs w:val="24"/>
        </w:rPr>
        <w:t xml:space="preserve">CONCLUSION </w:t>
      </w:r>
    </w:p>
    <w:p w:rsidR="00263691" w:rsidRDefault="00263691" w:rsidP="00263691">
      <w:pPr>
        <w:autoSpaceDE w:val="0"/>
        <w:autoSpaceDN w:val="0"/>
        <w:adjustRightInd w:val="0"/>
        <w:spacing w:after="0" w:line="240" w:lineRule="auto"/>
        <w:ind w:firstLine="426"/>
        <w:jc w:val="both"/>
        <w:rPr>
          <w:rFonts w:ascii="Arial" w:hAnsi="Arial" w:cs="Arial"/>
          <w:b/>
          <w:sz w:val="28"/>
          <w:szCs w:val="24"/>
        </w:rPr>
      </w:pPr>
      <w:r>
        <w:rPr>
          <w:rFonts w:ascii="Arial" w:hAnsi="Arial" w:cs="Arial"/>
          <w:b/>
          <w:sz w:val="28"/>
          <w:szCs w:val="24"/>
        </w:rPr>
        <w:tab/>
      </w:r>
    </w:p>
    <w:p w:rsidR="00263691" w:rsidRPr="00932B6A" w:rsidRDefault="00263691" w:rsidP="00263691">
      <w:pPr>
        <w:spacing w:line="360" w:lineRule="auto"/>
        <w:ind w:firstLine="720"/>
        <w:jc w:val="both"/>
        <w:rPr>
          <w:rFonts w:ascii="Arial" w:hAnsi="Arial" w:cs="Arial"/>
          <w:sz w:val="24"/>
          <w:szCs w:val="24"/>
          <w:lang w:val="en-IN" w:eastAsia="en-IN"/>
        </w:rPr>
      </w:pPr>
      <w:r>
        <w:rPr>
          <w:rFonts w:ascii="Arial" w:hAnsi="Arial" w:cs="Arial"/>
          <w:sz w:val="24"/>
          <w:szCs w:val="24"/>
          <w:lang w:eastAsia="en-IN"/>
        </w:rPr>
        <w:t>The present study showed that water deficit is an important constraint in limiting the yields of crop under arid environment. Further, nitrogen availability c</w:t>
      </w:r>
      <w:ins w:id="147" w:author="Nangia, Vinay (ICARDA)" w:date="2015-10-16T22:58:00Z">
        <w:r w:rsidR="00877776">
          <w:rPr>
            <w:rFonts w:ascii="Arial" w:hAnsi="Arial" w:cs="Arial"/>
            <w:sz w:val="24"/>
            <w:szCs w:val="24"/>
            <w:lang w:eastAsia="en-IN"/>
          </w:rPr>
          <w:t>an</w:t>
        </w:r>
      </w:ins>
      <w:del w:id="148" w:author="Nangia, Vinay (ICARDA)" w:date="2015-10-16T22:58:00Z">
        <w:r w:rsidDel="00877776">
          <w:rPr>
            <w:rFonts w:ascii="Arial" w:hAnsi="Arial" w:cs="Arial"/>
            <w:sz w:val="24"/>
            <w:szCs w:val="24"/>
            <w:lang w:eastAsia="en-IN"/>
          </w:rPr>
          <w:delText>ould</w:delText>
        </w:r>
      </w:del>
      <w:r>
        <w:rPr>
          <w:rFonts w:ascii="Arial" w:hAnsi="Arial" w:cs="Arial"/>
          <w:sz w:val="24"/>
          <w:szCs w:val="24"/>
          <w:lang w:eastAsia="en-IN"/>
        </w:rPr>
        <w:t xml:space="preserve"> also limit yield in a more important way than poor water condition. </w:t>
      </w:r>
      <w:del w:id="149" w:author="Nangia, Vinay (ICARDA)" w:date="2015-10-16T22:59:00Z">
        <w:r w:rsidDel="00877776">
          <w:rPr>
            <w:rFonts w:ascii="Arial" w:hAnsi="Arial" w:cs="Arial"/>
            <w:sz w:val="24"/>
            <w:szCs w:val="24"/>
            <w:lang w:eastAsia="en-IN"/>
          </w:rPr>
          <w:delText xml:space="preserve"> </w:delText>
        </w:r>
      </w:del>
      <w:r>
        <w:rPr>
          <w:rFonts w:ascii="Arial" w:hAnsi="Arial" w:cs="Arial"/>
          <w:sz w:val="24"/>
          <w:szCs w:val="24"/>
          <w:lang w:eastAsia="en-IN"/>
        </w:rPr>
        <w:t>Groundnut</w:t>
      </w:r>
      <w:r w:rsidRPr="00932B6A">
        <w:rPr>
          <w:rFonts w:ascii="Arial" w:hAnsi="Arial" w:cs="Arial"/>
          <w:sz w:val="24"/>
          <w:szCs w:val="24"/>
          <w:lang w:eastAsia="en-IN"/>
        </w:rPr>
        <w:t xml:space="preserve"> produced higher </w:t>
      </w:r>
      <w:r>
        <w:rPr>
          <w:rFonts w:ascii="Arial" w:hAnsi="Arial" w:cs="Arial"/>
          <w:sz w:val="24"/>
          <w:szCs w:val="24"/>
          <w:lang w:eastAsia="en-IN"/>
        </w:rPr>
        <w:t>biomass and seed yield</w:t>
      </w:r>
      <w:r w:rsidRPr="00932B6A">
        <w:rPr>
          <w:rFonts w:ascii="Arial" w:hAnsi="Arial" w:cs="Arial"/>
          <w:sz w:val="24"/>
          <w:szCs w:val="24"/>
          <w:lang w:eastAsia="en-IN"/>
        </w:rPr>
        <w:t xml:space="preserve"> than </w:t>
      </w:r>
      <w:r>
        <w:rPr>
          <w:rFonts w:ascii="Arial" w:hAnsi="Arial" w:cs="Arial"/>
          <w:sz w:val="24"/>
          <w:szCs w:val="24"/>
          <w:lang w:eastAsia="en-IN"/>
        </w:rPr>
        <w:t>clusterbean</w:t>
      </w:r>
      <w:r w:rsidRPr="00932B6A">
        <w:rPr>
          <w:rFonts w:ascii="Arial" w:hAnsi="Arial" w:cs="Arial"/>
          <w:sz w:val="24"/>
          <w:szCs w:val="24"/>
          <w:lang w:eastAsia="en-IN"/>
        </w:rPr>
        <w:t xml:space="preserve"> during </w:t>
      </w:r>
      <w:r w:rsidRPr="00932B6A">
        <w:rPr>
          <w:rFonts w:ascii="Arial" w:hAnsi="Arial" w:cs="Arial"/>
          <w:i/>
          <w:iCs/>
          <w:sz w:val="24"/>
          <w:szCs w:val="24"/>
          <w:lang w:eastAsia="en-IN"/>
        </w:rPr>
        <w:t>kharif</w:t>
      </w:r>
      <w:r>
        <w:rPr>
          <w:rFonts w:ascii="Arial" w:hAnsi="Arial" w:cs="Arial"/>
          <w:sz w:val="24"/>
          <w:szCs w:val="24"/>
          <w:lang w:eastAsia="en-IN"/>
        </w:rPr>
        <w:t xml:space="preserve"> season</w:t>
      </w:r>
      <w:r w:rsidRPr="00932B6A">
        <w:rPr>
          <w:rFonts w:ascii="Arial" w:hAnsi="Arial" w:cs="Arial"/>
          <w:sz w:val="24"/>
          <w:szCs w:val="24"/>
          <w:lang w:eastAsia="en-IN"/>
        </w:rPr>
        <w:t xml:space="preserve"> and among </w:t>
      </w:r>
      <w:r w:rsidRPr="00932B6A">
        <w:rPr>
          <w:rFonts w:ascii="Arial" w:hAnsi="Arial" w:cs="Arial"/>
          <w:i/>
          <w:iCs/>
          <w:sz w:val="24"/>
          <w:szCs w:val="24"/>
          <w:lang w:eastAsia="en-IN"/>
        </w:rPr>
        <w:t>rabi</w:t>
      </w:r>
      <w:r w:rsidRPr="00932B6A">
        <w:rPr>
          <w:rFonts w:ascii="Arial" w:hAnsi="Arial" w:cs="Arial"/>
          <w:sz w:val="24"/>
          <w:szCs w:val="24"/>
          <w:lang w:eastAsia="en-IN"/>
        </w:rPr>
        <w:t xml:space="preserve"> season </w:t>
      </w:r>
      <w:r>
        <w:rPr>
          <w:rFonts w:ascii="Arial" w:hAnsi="Arial" w:cs="Arial"/>
          <w:sz w:val="24"/>
          <w:szCs w:val="24"/>
          <w:lang w:eastAsia="en-IN"/>
        </w:rPr>
        <w:t>wheat</w:t>
      </w:r>
      <w:r w:rsidRPr="00932B6A">
        <w:rPr>
          <w:rFonts w:ascii="Arial" w:hAnsi="Arial" w:cs="Arial"/>
          <w:sz w:val="24"/>
          <w:szCs w:val="24"/>
          <w:lang w:eastAsia="en-IN"/>
        </w:rPr>
        <w:t xml:space="preserve"> produced higher </w:t>
      </w:r>
      <w:r>
        <w:rPr>
          <w:rFonts w:ascii="Arial" w:hAnsi="Arial" w:cs="Arial"/>
          <w:sz w:val="24"/>
          <w:szCs w:val="24"/>
          <w:lang w:eastAsia="en-IN"/>
        </w:rPr>
        <w:t>biomass and seed yield</w:t>
      </w:r>
      <w:r w:rsidRPr="00932B6A">
        <w:rPr>
          <w:rFonts w:ascii="Arial" w:hAnsi="Arial" w:cs="Arial"/>
          <w:sz w:val="24"/>
          <w:szCs w:val="24"/>
          <w:lang w:eastAsia="en-IN"/>
        </w:rPr>
        <w:t xml:space="preserve"> than </w:t>
      </w:r>
      <w:r>
        <w:rPr>
          <w:rFonts w:ascii="Arial" w:hAnsi="Arial" w:cs="Arial"/>
          <w:sz w:val="24"/>
          <w:szCs w:val="24"/>
          <w:lang w:eastAsia="en-IN"/>
        </w:rPr>
        <w:t>other crops</w:t>
      </w:r>
      <w:r w:rsidRPr="00932B6A">
        <w:rPr>
          <w:rFonts w:ascii="Arial" w:hAnsi="Arial" w:cs="Arial"/>
          <w:sz w:val="24"/>
          <w:szCs w:val="24"/>
          <w:lang w:eastAsia="en-IN"/>
        </w:rPr>
        <w:t xml:space="preserve">. The </w:t>
      </w:r>
      <w:r>
        <w:rPr>
          <w:rFonts w:ascii="Arial" w:hAnsi="Arial" w:cs="Arial"/>
          <w:sz w:val="24"/>
          <w:szCs w:val="24"/>
          <w:lang w:eastAsia="en-IN"/>
        </w:rPr>
        <w:t>seed</w:t>
      </w:r>
      <w:r w:rsidRPr="00932B6A">
        <w:rPr>
          <w:rFonts w:ascii="Arial" w:hAnsi="Arial" w:cs="Arial"/>
          <w:sz w:val="24"/>
          <w:szCs w:val="24"/>
          <w:lang w:eastAsia="en-IN"/>
        </w:rPr>
        <w:t xml:space="preserve"> yields were higher </w:t>
      </w:r>
      <w:r>
        <w:rPr>
          <w:rFonts w:ascii="Arial" w:hAnsi="Arial" w:cs="Arial"/>
          <w:sz w:val="24"/>
          <w:szCs w:val="24"/>
          <w:lang w:eastAsia="en-IN"/>
        </w:rPr>
        <w:t>for groundnut-</w:t>
      </w:r>
      <w:r w:rsidRPr="00932B6A">
        <w:rPr>
          <w:rFonts w:ascii="Arial" w:hAnsi="Arial" w:cs="Arial"/>
          <w:sz w:val="24"/>
          <w:szCs w:val="24"/>
          <w:lang w:eastAsia="en-IN"/>
        </w:rPr>
        <w:t>wheat,</w:t>
      </w:r>
      <w:r>
        <w:rPr>
          <w:rFonts w:ascii="Arial" w:hAnsi="Arial" w:cs="Arial"/>
          <w:sz w:val="24"/>
          <w:szCs w:val="24"/>
          <w:lang w:eastAsia="en-IN"/>
        </w:rPr>
        <w:t xml:space="preserve"> intermediate for groundnut-mustard</w:t>
      </w:r>
      <w:r w:rsidRPr="00932B6A">
        <w:rPr>
          <w:rFonts w:ascii="Arial" w:hAnsi="Arial" w:cs="Arial"/>
          <w:sz w:val="24"/>
          <w:szCs w:val="24"/>
          <w:lang w:eastAsia="en-IN"/>
        </w:rPr>
        <w:t xml:space="preserve"> and lower for </w:t>
      </w:r>
      <w:r>
        <w:rPr>
          <w:rFonts w:ascii="Arial" w:hAnsi="Arial" w:cs="Arial"/>
          <w:sz w:val="24"/>
          <w:szCs w:val="24"/>
          <w:lang w:eastAsia="en-IN"/>
        </w:rPr>
        <w:t>groundnut-isabgol, groundnut-cumin</w:t>
      </w:r>
      <w:r w:rsidRPr="00932B6A">
        <w:rPr>
          <w:rFonts w:ascii="Arial" w:hAnsi="Arial" w:cs="Arial"/>
          <w:sz w:val="24"/>
          <w:szCs w:val="24"/>
          <w:lang w:eastAsia="en-IN"/>
        </w:rPr>
        <w:t xml:space="preserve"> and clusterbean</w:t>
      </w:r>
      <w:ins w:id="150" w:author="Nangia, Vinay (ICARDA)" w:date="2015-10-16T22:59:00Z">
        <w:r w:rsidR="005E0926">
          <w:rPr>
            <w:rFonts w:ascii="Arial" w:hAnsi="Arial" w:cs="Arial"/>
            <w:sz w:val="24"/>
            <w:szCs w:val="24"/>
            <w:lang w:eastAsia="en-IN"/>
          </w:rPr>
          <w:t>-</w:t>
        </w:r>
      </w:ins>
      <w:del w:id="151" w:author="Nangia, Vinay (ICARDA)" w:date="2015-10-16T22:59:00Z">
        <w:r w:rsidRPr="00932B6A" w:rsidDel="005E0926">
          <w:rPr>
            <w:rFonts w:ascii="Arial" w:hAnsi="Arial" w:cs="Arial"/>
            <w:sz w:val="24"/>
            <w:szCs w:val="24"/>
            <w:lang w:eastAsia="en-IN"/>
          </w:rPr>
          <w:delText xml:space="preserve"> – </w:delText>
        </w:r>
      </w:del>
      <w:r>
        <w:rPr>
          <w:rFonts w:ascii="Arial" w:hAnsi="Arial" w:cs="Arial"/>
          <w:sz w:val="24"/>
          <w:szCs w:val="24"/>
          <w:lang w:eastAsia="en-IN"/>
        </w:rPr>
        <w:t>chickpea</w:t>
      </w:r>
      <w:ins w:id="152" w:author="Nangia, Vinay (ICARDA)" w:date="2015-10-16T22:59:00Z">
        <w:r w:rsidR="005E0926">
          <w:rPr>
            <w:rFonts w:ascii="Arial" w:hAnsi="Arial" w:cs="Arial"/>
            <w:sz w:val="24"/>
            <w:szCs w:val="24"/>
            <w:lang w:eastAsia="en-IN"/>
          </w:rPr>
          <w:t xml:space="preserve"> cropping system</w:t>
        </w:r>
      </w:ins>
      <w:r w:rsidRPr="00932B6A">
        <w:rPr>
          <w:rFonts w:ascii="Arial" w:hAnsi="Arial" w:cs="Arial"/>
          <w:sz w:val="24"/>
          <w:szCs w:val="24"/>
          <w:lang w:eastAsia="en-IN"/>
        </w:rPr>
        <w:t>.</w:t>
      </w:r>
      <w:r>
        <w:rPr>
          <w:rFonts w:ascii="Arial" w:hAnsi="Arial" w:cs="Arial"/>
          <w:sz w:val="24"/>
          <w:szCs w:val="24"/>
          <w:lang w:eastAsia="en-IN"/>
        </w:rPr>
        <w:t xml:space="preserve"> </w:t>
      </w:r>
      <w:r w:rsidRPr="00932B6A">
        <w:rPr>
          <w:rFonts w:ascii="Arial" w:hAnsi="Arial" w:cs="Arial"/>
          <w:sz w:val="24"/>
          <w:szCs w:val="24"/>
          <w:lang w:eastAsia="en-IN"/>
        </w:rPr>
        <w:t xml:space="preserve">Cost of cultivation and returns of crops varied considerably and highest cost of cultivation was observed for </w:t>
      </w:r>
      <w:r>
        <w:rPr>
          <w:rFonts w:ascii="Arial" w:hAnsi="Arial" w:cs="Arial"/>
          <w:sz w:val="24"/>
          <w:szCs w:val="24"/>
          <w:lang w:eastAsia="en-IN"/>
        </w:rPr>
        <w:t>groundnut</w:t>
      </w:r>
      <w:r w:rsidRPr="00932B6A">
        <w:rPr>
          <w:rFonts w:ascii="Arial" w:hAnsi="Arial" w:cs="Arial"/>
          <w:sz w:val="24"/>
          <w:szCs w:val="24"/>
          <w:lang w:eastAsia="en-IN"/>
        </w:rPr>
        <w:t xml:space="preserve"> than clusterbean during </w:t>
      </w:r>
      <w:r w:rsidRPr="00932B6A">
        <w:rPr>
          <w:rFonts w:ascii="Arial" w:hAnsi="Arial" w:cs="Arial"/>
          <w:i/>
          <w:iCs/>
          <w:sz w:val="24"/>
          <w:szCs w:val="24"/>
          <w:lang w:eastAsia="en-IN"/>
        </w:rPr>
        <w:t>kharif</w:t>
      </w:r>
      <w:r w:rsidRPr="00932B6A">
        <w:rPr>
          <w:rFonts w:ascii="Arial" w:hAnsi="Arial" w:cs="Arial"/>
          <w:sz w:val="24"/>
          <w:szCs w:val="24"/>
          <w:lang w:eastAsia="en-IN"/>
        </w:rPr>
        <w:t xml:space="preserve"> season </w:t>
      </w:r>
      <w:ins w:id="153" w:author="Nangia, Vinay (ICARDA)" w:date="2015-10-16T23:00:00Z">
        <w:r w:rsidR="005E0926">
          <w:rPr>
            <w:rFonts w:ascii="Arial" w:hAnsi="Arial" w:cs="Arial"/>
            <w:sz w:val="24"/>
            <w:szCs w:val="24"/>
            <w:lang w:eastAsia="en-IN"/>
          </w:rPr>
          <w:t>and</w:t>
        </w:r>
      </w:ins>
      <w:del w:id="154" w:author="Nangia, Vinay (ICARDA)" w:date="2015-10-16T23:00:00Z">
        <w:r w:rsidRPr="00932B6A" w:rsidDel="005E0926">
          <w:rPr>
            <w:rFonts w:ascii="Arial" w:hAnsi="Arial" w:cs="Arial"/>
            <w:sz w:val="24"/>
            <w:szCs w:val="24"/>
            <w:lang w:eastAsia="en-IN"/>
          </w:rPr>
          <w:delText>&amp;</w:delText>
        </w:r>
      </w:del>
      <w:r w:rsidRPr="00932B6A">
        <w:rPr>
          <w:rFonts w:ascii="Arial" w:hAnsi="Arial" w:cs="Arial"/>
          <w:sz w:val="24"/>
          <w:szCs w:val="24"/>
          <w:lang w:eastAsia="en-IN"/>
        </w:rPr>
        <w:t xml:space="preserve"> among </w:t>
      </w:r>
      <w:r w:rsidRPr="00DB117F">
        <w:rPr>
          <w:rFonts w:ascii="Arial" w:hAnsi="Arial" w:cs="Arial"/>
          <w:i/>
          <w:sz w:val="24"/>
          <w:szCs w:val="24"/>
          <w:lang w:eastAsia="en-IN"/>
        </w:rPr>
        <w:t>rabi</w:t>
      </w:r>
      <w:r w:rsidRPr="00932B6A">
        <w:rPr>
          <w:rFonts w:ascii="Arial" w:hAnsi="Arial" w:cs="Arial"/>
          <w:sz w:val="24"/>
          <w:szCs w:val="24"/>
          <w:lang w:eastAsia="en-IN"/>
        </w:rPr>
        <w:t xml:space="preserve"> season crops, </w:t>
      </w:r>
      <w:r>
        <w:rPr>
          <w:rFonts w:ascii="Arial" w:hAnsi="Arial" w:cs="Arial"/>
          <w:sz w:val="24"/>
          <w:szCs w:val="24"/>
          <w:lang w:eastAsia="en-IN"/>
        </w:rPr>
        <w:t>wheat</w:t>
      </w:r>
      <w:r w:rsidRPr="00932B6A">
        <w:rPr>
          <w:rFonts w:ascii="Arial" w:hAnsi="Arial" w:cs="Arial"/>
          <w:sz w:val="24"/>
          <w:szCs w:val="24"/>
          <w:lang w:eastAsia="en-IN"/>
        </w:rPr>
        <w:t xml:space="preserve"> incurred highest cost of cultivation than </w:t>
      </w:r>
      <w:r>
        <w:rPr>
          <w:rFonts w:ascii="Arial" w:hAnsi="Arial" w:cs="Arial"/>
          <w:sz w:val="24"/>
          <w:szCs w:val="24"/>
          <w:lang w:eastAsia="en-IN"/>
        </w:rPr>
        <w:t xml:space="preserve">other </w:t>
      </w:r>
      <w:r w:rsidRPr="008C5F9B">
        <w:rPr>
          <w:rFonts w:ascii="Arial" w:hAnsi="Arial" w:cs="Arial"/>
          <w:sz w:val="24"/>
          <w:szCs w:val="24"/>
          <w:lang w:eastAsia="en-IN"/>
        </w:rPr>
        <w:t xml:space="preserve">crops. </w:t>
      </w:r>
      <w:del w:id="155" w:author="Nangia, Vinay (ICARDA)" w:date="2015-10-16T23:00:00Z">
        <w:r w:rsidRPr="008C5F9B" w:rsidDel="005E0926">
          <w:rPr>
            <w:rFonts w:ascii="Arial" w:hAnsi="Arial" w:cs="Arial"/>
            <w:sz w:val="24"/>
            <w:szCs w:val="24"/>
            <w:lang w:eastAsia="en-IN"/>
          </w:rPr>
          <w:delText>The g</w:delText>
        </w:r>
      </w:del>
      <w:ins w:id="156" w:author="Nangia, Vinay (ICARDA)" w:date="2015-10-16T23:00:00Z">
        <w:r w:rsidR="005E0926">
          <w:rPr>
            <w:rFonts w:ascii="Arial" w:hAnsi="Arial" w:cs="Arial"/>
            <w:sz w:val="24"/>
            <w:szCs w:val="24"/>
            <w:lang w:eastAsia="en-IN"/>
          </w:rPr>
          <w:t>G</w:t>
        </w:r>
      </w:ins>
      <w:r w:rsidRPr="008C5F9B">
        <w:rPr>
          <w:rFonts w:ascii="Arial" w:hAnsi="Arial" w:cs="Arial"/>
          <w:sz w:val="24"/>
          <w:szCs w:val="24"/>
          <w:lang w:eastAsia="en-IN"/>
        </w:rPr>
        <w:t xml:space="preserve">roundnut </w:t>
      </w:r>
      <w:ins w:id="157" w:author="Nangia, Vinay (ICARDA)" w:date="2015-10-16T23:00:00Z">
        <w:r w:rsidR="005E0926">
          <w:rPr>
            <w:rFonts w:ascii="Arial" w:hAnsi="Arial" w:cs="Arial"/>
            <w:sz w:val="24"/>
            <w:szCs w:val="24"/>
            <w:lang w:eastAsia="en-IN"/>
          </w:rPr>
          <w:t xml:space="preserve">crop </w:t>
        </w:r>
      </w:ins>
      <w:r w:rsidRPr="008C5F9B">
        <w:rPr>
          <w:rFonts w:ascii="Arial" w:hAnsi="Arial" w:cs="Arial"/>
          <w:sz w:val="24"/>
          <w:szCs w:val="24"/>
          <w:lang w:eastAsia="en-IN"/>
        </w:rPr>
        <w:t>had highest net return followed by clusterbean, chickpea, cumin, mustard, wheat and isabgol. A</w:t>
      </w:r>
      <w:r>
        <w:rPr>
          <w:rFonts w:ascii="Arial" w:hAnsi="Arial" w:cs="Arial"/>
          <w:sz w:val="24"/>
          <w:szCs w:val="24"/>
          <w:lang w:eastAsia="en-IN"/>
        </w:rPr>
        <w:t>mong the tested cropping systems</w:t>
      </w:r>
      <w:ins w:id="158" w:author="Nangia, Vinay (ICARDA)" w:date="2015-10-16T23:00:00Z">
        <w:r w:rsidR="005E0926">
          <w:rPr>
            <w:rFonts w:ascii="Arial" w:hAnsi="Arial" w:cs="Arial"/>
            <w:sz w:val="24"/>
            <w:szCs w:val="24"/>
            <w:lang w:eastAsia="en-IN"/>
          </w:rPr>
          <w:t>,</w:t>
        </w:r>
      </w:ins>
      <w:r w:rsidRPr="008C5F9B">
        <w:rPr>
          <w:rFonts w:ascii="Arial" w:hAnsi="Arial" w:cs="Arial"/>
          <w:sz w:val="24"/>
          <w:szCs w:val="24"/>
          <w:lang w:eastAsia="en-IN"/>
        </w:rPr>
        <w:t xml:space="preserve"> groundnut-cumin,</w:t>
      </w:r>
      <w:r>
        <w:rPr>
          <w:rFonts w:ascii="Arial" w:hAnsi="Arial" w:cs="Arial"/>
          <w:sz w:val="24"/>
          <w:szCs w:val="24"/>
          <w:lang w:eastAsia="en-IN"/>
        </w:rPr>
        <w:t xml:space="preserve"> </w:t>
      </w:r>
      <w:r w:rsidRPr="008C5F9B">
        <w:rPr>
          <w:rFonts w:ascii="Arial" w:hAnsi="Arial" w:cs="Arial"/>
          <w:sz w:val="24"/>
          <w:szCs w:val="24"/>
          <w:lang w:eastAsia="en-IN"/>
        </w:rPr>
        <w:t>groundnut-mustard and groundnut-wheat were more profitable than other cropping systems.</w:t>
      </w:r>
    </w:p>
    <w:p w:rsidR="002C70A5" w:rsidRDefault="00263691" w:rsidP="002C70A5">
      <w:pPr>
        <w:spacing w:line="360" w:lineRule="auto"/>
        <w:ind w:firstLine="720"/>
        <w:jc w:val="both"/>
        <w:rPr>
          <w:rFonts w:ascii="Arial" w:hAnsi="Arial" w:cs="Arial"/>
          <w:sz w:val="24"/>
          <w:szCs w:val="24"/>
          <w:lang w:val="en-IN" w:eastAsia="en-IN"/>
        </w:rPr>
      </w:pPr>
      <w:del w:id="159" w:author="Nangia, Vinay (ICARDA)" w:date="2015-10-16T23:01:00Z">
        <w:r w:rsidRPr="008C5F9B" w:rsidDel="005E0926">
          <w:rPr>
            <w:rFonts w:ascii="Arial" w:hAnsi="Arial" w:cs="Arial"/>
            <w:sz w:val="24"/>
            <w:szCs w:val="24"/>
            <w:lang w:eastAsia="en-IN"/>
          </w:rPr>
          <w:delText xml:space="preserve">The </w:delText>
        </w:r>
      </w:del>
      <w:r w:rsidRPr="008C5F9B">
        <w:rPr>
          <w:rFonts w:ascii="Arial" w:hAnsi="Arial" w:cs="Arial"/>
          <w:sz w:val="24"/>
          <w:szCs w:val="24"/>
          <w:lang w:eastAsia="en-IN"/>
        </w:rPr>
        <w:t xml:space="preserve">ET </w:t>
      </w:r>
      <w:ins w:id="160" w:author="Nangia, Vinay (ICARDA)" w:date="2015-10-16T23:01:00Z">
        <w:r w:rsidR="005E0926">
          <w:rPr>
            <w:rFonts w:ascii="Arial" w:hAnsi="Arial" w:cs="Arial"/>
            <w:sz w:val="24"/>
            <w:szCs w:val="24"/>
            <w:lang w:eastAsia="en-IN"/>
          </w:rPr>
          <w:t xml:space="preserve">loss </w:t>
        </w:r>
      </w:ins>
      <w:del w:id="161" w:author="Nangia, Vinay (ICARDA)" w:date="2015-10-16T23:01:00Z">
        <w:r w:rsidRPr="008C5F9B" w:rsidDel="005E0926">
          <w:rPr>
            <w:rFonts w:ascii="Arial" w:hAnsi="Arial" w:cs="Arial"/>
            <w:sz w:val="24"/>
            <w:szCs w:val="24"/>
            <w:lang w:eastAsia="en-IN"/>
          </w:rPr>
          <w:delText xml:space="preserve">of </w:delText>
        </w:r>
      </w:del>
      <w:ins w:id="162" w:author="Nangia, Vinay (ICARDA)" w:date="2015-10-16T23:01:00Z">
        <w:r w:rsidR="005E0926">
          <w:rPr>
            <w:rFonts w:ascii="Arial" w:hAnsi="Arial" w:cs="Arial"/>
            <w:sz w:val="24"/>
            <w:szCs w:val="24"/>
            <w:lang w:eastAsia="en-IN"/>
          </w:rPr>
          <w:t>by</w:t>
        </w:r>
        <w:r w:rsidR="005E0926" w:rsidRPr="008C5F9B">
          <w:rPr>
            <w:rFonts w:ascii="Arial" w:hAnsi="Arial" w:cs="Arial"/>
            <w:sz w:val="24"/>
            <w:szCs w:val="24"/>
            <w:lang w:eastAsia="en-IN"/>
          </w:rPr>
          <w:t xml:space="preserve"> </w:t>
        </w:r>
      </w:ins>
      <w:r w:rsidRPr="008C5F9B">
        <w:rPr>
          <w:rFonts w:ascii="Arial" w:hAnsi="Arial" w:cs="Arial"/>
          <w:sz w:val="24"/>
          <w:szCs w:val="24"/>
          <w:lang w:eastAsia="en-IN"/>
        </w:rPr>
        <w:t>crop</w:t>
      </w:r>
      <w:ins w:id="163" w:author="Nangia, Vinay (ICARDA)" w:date="2015-10-16T23:01:00Z">
        <w:r w:rsidR="005E0926">
          <w:rPr>
            <w:rFonts w:ascii="Arial" w:hAnsi="Arial" w:cs="Arial"/>
            <w:sz w:val="24"/>
            <w:szCs w:val="24"/>
            <w:lang w:eastAsia="en-IN"/>
          </w:rPr>
          <w:t>s</w:t>
        </w:r>
      </w:ins>
      <w:r w:rsidRPr="008C5F9B">
        <w:rPr>
          <w:rFonts w:ascii="Arial" w:hAnsi="Arial" w:cs="Arial"/>
          <w:sz w:val="24"/>
          <w:szCs w:val="24"/>
          <w:lang w:eastAsia="en-IN"/>
        </w:rPr>
        <w:t xml:space="preserve"> varied from 300-560 mm and</w:t>
      </w:r>
      <w:del w:id="164" w:author="Nangia, Vinay (ICARDA)" w:date="2015-10-16T23:01:00Z">
        <w:r w:rsidRPr="008C5F9B" w:rsidDel="005E0926">
          <w:rPr>
            <w:rFonts w:ascii="Arial" w:hAnsi="Arial" w:cs="Arial"/>
            <w:sz w:val="24"/>
            <w:szCs w:val="24"/>
            <w:lang w:eastAsia="en-IN"/>
          </w:rPr>
          <w:delText xml:space="preserve"> ET</w:delText>
        </w:r>
      </w:del>
      <w:r w:rsidRPr="008C5F9B">
        <w:rPr>
          <w:rFonts w:ascii="Arial" w:hAnsi="Arial" w:cs="Arial"/>
          <w:sz w:val="24"/>
          <w:szCs w:val="24"/>
          <w:lang w:eastAsia="en-IN"/>
        </w:rPr>
        <w:t xml:space="preserve"> constitute</w:t>
      </w:r>
      <w:ins w:id="165" w:author="Nangia, Vinay (ICARDA)" w:date="2015-10-16T23:01:00Z">
        <w:r w:rsidR="005E0926">
          <w:rPr>
            <w:rFonts w:ascii="Arial" w:hAnsi="Arial" w:cs="Arial"/>
            <w:sz w:val="24"/>
            <w:szCs w:val="24"/>
            <w:lang w:eastAsia="en-IN"/>
          </w:rPr>
          <w:t>d</w:t>
        </w:r>
      </w:ins>
      <w:del w:id="166" w:author="Nangia, Vinay (ICARDA)" w:date="2015-10-16T23:01:00Z">
        <w:r w:rsidRPr="008C5F9B" w:rsidDel="005E0926">
          <w:rPr>
            <w:rFonts w:ascii="Arial" w:hAnsi="Arial" w:cs="Arial"/>
            <w:sz w:val="24"/>
            <w:szCs w:val="24"/>
            <w:lang w:eastAsia="en-IN"/>
          </w:rPr>
          <w:delText>s</w:delText>
        </w:r>
      </w:del>
      <w:r w:rsidRPr="008C5F9B">
        <w:rPr>
          <w:rFonts w:ascii="Arial" w:hAnsi="Arial" w:cs="Arial"/>
          <w:sz w:val="24"/>
          <w:szCs w:val="24"/>
          <w:lang w:eastAsia="en-IN"/>
        </w:rPr>
        <w:t xml:space="preserve"> 77-93% of total water applied. Clusterbean–chickpea had highest water productivity in physical terms</w:t>
      </w:r>
      <w:r>
        <w:rPr>
          <w:rFonts w:ascii="Arial" w:hAnsi="Arial" w:cs="Arial"/>
          <w:sz w:val="24"/>
          <w:szCs w:val="24"/>
          <w:lang w:eastAsia="en-IN"/>
        </w:rPr>
        <w:t>.</w:t>
      </w:r>
      <w:r w:rsidR="002C70A5">
        <w:rPr>
          <w:rFonts w:ascii="Arial" w:hAnsi="Arial" w:cs="Arial"/>
          <w:sz w:val="24"/>
          <w:szCs w:val="24"/>
          <w:lang w:val="en-IN" w:eastAsia="en-IN"/>
        </w:rPr>
        <w:t xml:space="preserve"> </w:t>
      </w:r>
    </w:p>
    <w:p w:rsidR="00263691" w:rsidRPr="002C70A5" w:rsidRDefault="00263691" w:rsidP="002C70A5">
      <w:pPr>
        <w:spacing w:line="360" w:lineRule="auto"/>
        <w:ind w:firstLine="720"/>
        <w:jc w:val="both"/>
        <w:rPr>
          <w:rFonts w:ascii="Arial" w:hAnsi="Arial" w:cs="Arial"/>
          <w:sz w:val="24"/>
          <w:szCs w:val="24"/>
          <w:lang w:val="en-IN" w:eastAsia="en-IN"/>
        </w:rPr>
      </w:pPr>
      <w:r>
        <w:rPr>
          <w:rFonts w:ascii="Arial" w:hAnsi="Arial" w:cs="Arial"/>
          <w:sz w:val="24"/>
          <w:szCs w:val="24"/>
          <w:lang w:eastAsia="en-IN"/>
        </w:rPr>
        <w:t>In the present study the Crop</w:t>
      </w:r>
      <w:r w:rsidRPr="00932B6A">
        <w:rPr>
          <w:rFonts w:ascii="Arial" w:hAnsi="Arial" w:cs="Arial"/>
          <w:sz w:val="24"/>
          <w:szCs w:val="24"/>
          <w:lang w:eastAsia="en-IN"/>
        </w:rPr>
        <w:t>Syst</w:t>
      </w:r>
      <w:r>
        <w:rPr>
          <w:rFonts w:ascii="Arial" w:hAnsi="Arial" w:cs="Arial"/>
          <w:sz w:val="24"/>
          <w:szCs w:val="24"/>
          <w:lang w:eastAsia="en-IN"/>
        </w:rPr>
        <w:t xml:space="preserve"> (Crop</w:t>
      </w:r>
      <w:ins w:id="167" w:author="Nangia, Vinay (ICARDA)" w:date="2015-10-16T23:02:00Z">
        <w:r w:rsidR="005E0926">
          <w:rPr>
            <w:rFonts w:ascii="Arial" w:hAnsi="Arial" w:cs="Arial"/>
            <w:sz w:val="24"/>
            <w:szCs w:val="24"/>
            <w:lang w:eastAsia="en-IN"/>
          </w:rPr>
          <w:t>ping</w:t>
        </w:r>
      </w:ins>
      <w:r>
        <w:rPr>
          <w:rFonts w:ascii="Arial" w:hAnsi="Arial" w:cs="Arial"/>
          <w:sz w:val="24"/>
          <w:szCs w:val="24"/>
          <w:lang w:eastAsia="en-IN"/>
        </w:rPr>
        <w:t xml:space="preserve"> S</w:t>
      </w:r>
      <w:del w:id="168" w:author="Nangia, Vinay (ICARDA)" w:date="2015-10-16T23:02:00Z">
        <w:r w:rsidDel="005E0926">
          <w:rPr>
            <w:rFonts w:ascii="Arial" w:hAnsi="Arial" w:cs="Arial"/>
            <w:sz w:val="24"/>
            <w:szCs w:val="24"/>
            <w:lang w:eastAsia="en-IN"/>
          </w:rPr>
          <w:delText>imulation</w:delText>
        </w:r>
      </w:del>
      <w:ins w:id="169" w:author="Nangia, Vinay (ICARDA)" w:date="2015-10-16T23:02:00Z">
        <w:r w:rsidR="005E0926">
          <w:rPr>
            <w:rFonts w:ascii="Arial" w:hAnsi="Arial" w:cs="Arial"/>
            <w:sz w:val="24"/>
            <w:szCs w:val="24"/>
            <w:lang w:eastAsia="en-IN"/>
          </w:rPr>
          <w:t>ystem</w:t>
        </w:r>
      </w:ins>
      <w:del w:id="170" w:author="Nangia, Vinay (ICARDA)" w:date="2015-10-16T23:01:00Z">
        <w:r w:rsidDel="005E0926">
          <w:rPr>
            <w:rFonts w:ascii="Arial" w:hAnsi="Arial" w:cs="Arial"/>
            <w:sz w:val="24"/>
            <w:szCs w:val="24"/>
            <w:lang w:eastAsia="en-IN"/>
          </w:rPr>
          <w:delText xml:space="preserve"> model</w:delText>
        </w:r>
      </w:del>
      <w:r>
        <w:rPr>
          <w:rFonts w:ascii="Arial" w:hAnsi="Arial" w:cs="Arial"/>
          <w:sz w:val="24"/>
          <w:szCs w:val="24"/>
          <w:lang w:eastAsia="en-IN"/>
        </w:rPr>
        <w:t>)</w:t>
      </w:r>
      <w:r w:rsidRPr="00932B6A">
        <w:rPr>
          <w:rFonts w:ascii="Arial" w:hAnsi="Arial" w:cs="Arial"/>
          <w:sz w:val="24"/>
          <w:szCs w:val="24"/>
          <w:lang w:eastAsia="en-IN"/>
        </w:rPr>
        <w:t xml:space="preserve"> model </w:t>
      </w:r>
      <w:r>
        <w:rPr>
          <w:rFonts w:ascii="Arial" w:hAnsi="Arial" w:cs="Arial"/>
          <w:sz w:val="24"/>
          <w:szCs w:val="24"/>
          <w:lang w:val="en-IN" w:eastAsia="en-IN"/>
        </w:rPr>
        <w:t>was calibrated, validated and used as a tool to</w:t>
      </w:r>
      <w:r w:rsidRPr="00932B6A">
        <w:rPr>
          <w:rFonts w:ascii="Arial" w:hAnsi="Arial" w:cs="Arial"/>
          <w:sz w:val="24"/>
          <w:szCs w:val="24"/>
          <w:lang w:val="en-IN" w:eastAsia="en-IN"/>
        </w:rPr>
        <w:t xml:space="preserve"> predict the </w:t>
      </w:r>
      <w:r w:rsidRPr="00932B6A">
        <w:rPr>
          <w:rFonts w:ascii="Arial" w:hAnsi="Arial" w:cs="Arial"/>
          <w:sz w:val="24"/>
          <w:szCs w:val="24"/>
          <w:lang w:val="en-IN" w:eastAsia="en-IN"/>
        </w:rPr>
        <w:lastRenderedPageBreak/>
        <w:t>yield and wa</w:t>
      </w:r>
      <w:r>
        <w:rPr>
          <w:rFonts w:ascii="Arial" w:hAnsi="Arial" w:cs="Arial"/>
          <w:sz w:val="24"/>
          <w:szCs w:val="24"/>
          <w:lang w:val="en-IN" w:eastAsia="en-IN"/>
        </w:rPr>
        <w:t xml:space="preserve">ter balance of crops in IGNP </w:t>
      </w:r>
      <w:r w:rsidRPr="00932B6A">
        <w:rPr>
          <w:rFonts w:ascii="Arial" w:hAnsi="Arial" w:cs="Arial"/>
          <w:sz w:val="24"/>
          <w:szCs w:val="24"/>
          <w:lang w:val="en-IN" w:eastAsia="en-IN"/>
        </w:rPr>
        <w:t>Stage</w:t>
      </w:r>
      <w:r>
        <w:rPr>
          <w:rFonts w:ascii="Arial" w:hAnsi="Arial" w:cs="Arial"/>
          <w:sz w:val="24"/>
          <w:szCs w:val="24"/>
          <w:lang w:val="en-IN" w:eastAsia="en-IN"/>
        </w:rPr>
        <w:t>-I</w:t>
      </w:r>
      <w:r w:rsidRPr="00932B6A">
        <w:rPr>
          <w:rFonts w:ascii="Arial" w:hAnsi="Arial" w:cs="Arial"/>
          <w:sz w:val="24"/>
          <w:szCs w:val="24"/>
          <w:lang w:val="en-IN" w:eastAsia="en-IN"/>
        </w:rPr>
        <w:t>I</w:t>
      </w:r>
      <w:r>
        <w:rPr>
          <w:rFonts w:ascii="Arial" w:hAnsi="Arial" w:cs="Arial"/>
          <w:sz w:val="24"/>
          <w:szCs w:val="24"/>
          <w:lang w:val="en-IN" w:eastAsia="en-IN"/>
        </w:rPr>
        <w:t>. P</w:t>
      </w:r>
      <w:r w:rsidRPr="00932B6A">
        <w:rPr>
          <w:rFonts w:ascii="Arial" w:hAnsi="Arial" w:cs="Arial"/>
          <w:sz w:val="24"/>
          <w:szCs w:val="24"/>
          <w:lang w:val="en-IN" w:eastAsia="en-IN"/>
        </w:rPr>
        <w:t>redict</w:t>
      </w:r>
      <w:r>
        <w:rPr>
          <w:rFonts w:ascii="Arial" w:hAnsi="Arial" w:cs="Arial"/>
          <w:sz w:val="24"/>
          <w:szCs w:val="24"/>
          <w:lang w:val="en-IN" w:eastAsia="en-IN"/>
        </w:rPr>
        <w:t>ion</w:t>
      </w:r>
      <w:r w:rsidRPr="00932B6A">
        <w:rPr>
          <w:rFonts w:ascii="Arial" w:hAnsi="Arial" w:cs="Arial"/>
          <w:sz w:val="24"/>
          <w:szCs w:val="24"/>
          <w:lang w:val="en-IN" w:eastAsia="en-IN"/>
        </w:rPr>
        <w:t xml:space="preserve">s </w:t>
      </w:r>
      <w:r>
        <w:rPr>
          <w:rFonts w:ascii="Arial" w:hAnsi="Arial" w:cs="Arial"/>
          <w:sz w:val="24"/>
          <w:szCs w:val="24"/>
          <w:lang w:val="en-IN" w:eastAsia="en-IN"/>
        </w:rPr>
        <w:t xml:space="preserve">of GAI, </w:t>
      </w:r>
      <w:del w:id="171" w:author="Nangia, Vinay (ICARDA)" w:date="2015-10-16T23:02:00Z">
        <w:r w:rsidRPr="007C5AAC" w:rsidDel="005E0926">
          <w:rPr>
            <w:rFonts w:ascii="Arial" w:hAnsi="Arial" w:cs="Arial"/>
            <w:sz w:val="24"/>
            <w:szCs w:val="24"/>
            <w:lang w:val="en-IN" w:eastAsia="en-IN"/>
          </w:rPr>
          <w:delText>above ground biomass</w:delText>
        </w:r>
      </w:del>
      <w:ins w:id="172" w:author="Nangia, Vinay (ICARDA)" w:date="2015-10-16T23:02:00Z">
        <w:r w:rsidR="005E0926">
          <w:rPr>
            <w:rFonts w:ascii="Arial" w:hAnsi="Arial" w:cs="Arial"/>
            <w:sz w:val="24"/>
            <w:szCs w:val="24"/>
            <w:lang w:val="en-IN" w:eastAsia="en-IN"/>
          </w:rPr>
          <w:t>AGB</w:t>
        </w:r>
      </w:ins>
      <w:r>
        <w:rPr>
          <w:rFonts w:ascii="Arial" w:hAnsi="Arial" w:cs="Arial"/>
          <w:sz w:val="24"/>
          <w:szCs w:val="24"/>
          <w:lang w:val="en-IN" w:eastAsia="en-IN"/>
        </w:rPr>
        <w:t>, seed</w:t>
      </w:r>
      <w:r w:rsidRPr="007C5AAC">
        <w:rPr>
          <w:rFonts w:ascii="Arial" w:hAnsi="Arial" w:cs="Arial"/>
          <w:sz w:val="24"/>
          <w:szCs w:val="24"/>
          <w:lang w:val="en-IN" w:eastAsia="en-IN"/>
        </w:rPr>
        <w:t xml:space="preserve"> yield and water balance </w:t>
      </w:r>
      <w:r>
        <w:rPr>
          <w:rFonts w:ascii="Arial" w:hAnsi="Arial" w:cs="Arial"/>
          <w:sz w:val="24"/>
          <w:szCs w:val="24"/>
          <w:lang w:val="en-IN" w:eastAsia="en-IN"/>
        </w:rPr>
        <w:t>tended to be quite accurate in general</w:t>
      </w:r>
      <w:r w:rsidRPr="007C5AAC">
        <w:rPr>
          <w:rFonts w:ascii="Arial" w:hAnsi="Arial" w:cs="Arial"/>
          <w:sz w:val="24"/>
          <w:szCs w:val="24"/>
          <w:lang w:val="en-IN" w:eastAsia="en-IN"/>
        </w:rPr>
        <w:t xml:space="preserve"> </w:t>
      </w:r>
      <w:r>
        <w:rPr>
          <w:rFonts w:ascii="Arial" w:hAnsi="Arial" w:cs="Arial"/>
          <w:sz w:val="24"/>
          <w:szCs w:val="24"/>
          <w:lang w:val="en-IN" w:eastAsia="en-IN"/>
        </w:rPr>
        <w:t xml:space="preserve">but for </w:t>
      </w:r>
      <w:r w:rsidRPr="007C5AAC">
        <w:rPr>
          <w:rFonts w:ascii="Arial" w:hAnsi="Arial" w:cs="Arial"/>
          <w:sz w:val="24"/>
          <w:szCs w:val="24"/>
          <w:lang w:val="en-IN" w:eastAsia="en-IN"/>
        </w:rPr>
        <w:t>N-uptake</w:t>
      </w:r>
      <w:r>
        <w:rPr>
          <w:rFonts w:ascii="Arial" w:hAnsi="Arial" w:cs="Arial"/>
          <w:sz w:val="24"/>
          <w:szCs w:val="24"/>
          <w:lang w:val="en-IN" w:eastAsia="en-IN"/>
        </w:rPr>
        <w:t xml:space="preserve"> p</w:t>
      </w:r>
      <w:r w:rsidRPr="00932B6A">
        <w:rPr>
          <w:rFonts w:ascii="Arial" w:hAnsi="Arial" w:cs="Arial"/>
          <w:sz w:val="24"/>
          <w:szCs w:val="24"/>
          <w:lang w:val="en-IN" w:eastAsia="en-IN"/>
        </w:rPr>
        <w:t>redict</w:t>
      </w:r>
      <w:r>
        <w:rPr>
          <w:rFonts w:ascii="Arial" w:hAnsi="Arial" w:cs="Arial"/>
          <w:sz w:val="24"/>
          <w:szCs w:val="24"/>
          <w:lang w:val="en-IN" w:eastAsia="en-IN"/>
        </w:rPr>
        <w:t xml:space="preserve">ion </w:t>
      </w:r>
      <w:ins w:id="173" w:author="Nangia, Vinay (ICARDA)" w:date="2015-10-16T23:02:00Z">
        <w:r w:rsidR="005E0926">
          <w:rPr>
            <w:rFonts w:ascii="Arial" w:hAnsi="Arial" w:cs="Arial"/>
            <w:sz w:val="24"/>
            <w:szCs w:val="24"/>
            <w:lang w:val="en-IN" w:eastAsia="en-IN"/>
          </w:rPr>
          <w:t xml:space="preserve">accuracy </w:t>
        </w:r>
      </w:ins>
      <w:r>
        <w:rPr>
          <w:rFonts w:ascii="Arial" w:hAnsi="Arial" w:cs="Arial"/>
          <w:sz w:val="24"/>
          <w:szCs w:val="24"/>
          <w:lang w:val="en-IN" w:eastAsia="en-IN"/>
        </w:rPr>
        <w:t xml:space="preserve">was </w:t>
      </w:r>
      <w:ins w:id="174" w:author="Nangia, Vinay (ICARDA)" w:date="2015-10-16T23:02:00Z">
        <w:r w:rsidR="005E0926">
          <w:rPr>
            <w:rFonts w:ascii="Arial" w:hAnsi="Arial" w:cs="Arial"/>
            <w:sz w:val="24"/>
            <w:szCs w:val="24"/>
            <w:lang w:val="en-IN" w:eastAsia="en-IN"/>
          </w:rPr>
          <w:t xml:space="preserve">comparatively </w:t>
        </w:r>
      </w:ins>
      <w:r>
        <w:rPr>
          <w:rFonts w:ascii="Arial" w:hAnsi="Arial" w:cs="Arial"/>
          <w:sz w:val="24"/>
          <w:szCs w:val="24"/>
          <w:lang w:val="en-IN" w:eastAsia="en-IN"/>
        </w:rPr>
        <w:t>lower</w:t>
      </w:r>
      <w:r w:rsidRPr="00021AC0">
        <w:rPr>
          <w:rFonts w:ascii="Arial" w:hAnsi="Arial" w:cs="Arial"/>
          <w:sz w:val="24"/>
          <w:szCs w:val="24"/>
          <w:lang w:val="en-IN" w:eastAsia="en-IN"/>
        </w:rPr>
        <w:t xml:space="preserve">. </w:t>
      </w:r>
      <w:r w:rsidRPr="00085E33">
        <w:rPr>
          <w:rFonts w:ascii="Arial" w:hAnsi="Arial" w:cs="Arial"/>
          <w:sz w:val="24"/>
          <w:szCs w:val="24"/>
          <w:lang w:val="en-IN" w:eastAsia="en-IN"/>
        </w:rPr>
        <w:t>Among the tested crops</w:t>
      </w:r>
      <w:ins w:id="175" w:author="Nangia, Vinay (ICARDA)" w:date="2015-10-16T23:02:00Z">
        <w:r w:rsidR="005E0926">
          <w:rPr>
            <w:rFonts w:ascii="Arial" w:hAnsi="Arial" w:cs="Arial"/>
            <w:sz w:val="24"/>
            <w:szCs w:val="24"/>
            <w:lang w:val="en-IN" w:eastAsia="en-IN"/>
          </w:rPr>
          <w:t>,</w:t>
        </w:r>
      </w:ins>
      <w:r w:rsidRPr="00085E33">
        <w:rPr>
          <w:rFonts w:ascii="Arial" w:hAnsi="Arial" w:cs="Arial"/>
          <w:sz w:val="24"/>
          <w:szCs w:val="24"/>
          <w:lang w:val="en-IN" w:eastAsia="en-IN"/>
        </w:rPr>
        <w:t xml:space="preserve"> it </w:t>
      </w:r>
      <w:r>
        <w:rPr>
          <w:rFonts w:ascii="Arial" w:hAnsi="Arial" w:cs="Arial"/>
          <w:sz w:val="24"/>
          <w:szCs w:val="24"/>
          <w:lang w:val="en-IN" w:eastAsia="en-IN"/>
        </w:rPr>
        <w:t>was</w:t>
      </w:r>
      <w:r w:rsidRPr="00085E33">
        <w:rPr>
          <w:rFonts w:ascii="Arial" w:hAnsi="Arial" w:cs="Arial"/>
          <w:sz w:val="24"/>
          <w:szCs w:val="24"/>
          <w:lang w:val="en-IN" w:eastAsia="en-IN"/>
        </w:rPr>
        <w:t xml:space="preserve"> better suited for </w:t>
      </w:r>
      <w:r>
        <w:rPr>
          <w:rFonts w:ascii="Arial" w:hAnsi="Arial" w:cs="Arial"/>
          <w:sz w:val="24"/>
          <w:szCs w:val="24"/>
          <w:lang w:val="en-IN" w:eastAsia="en-IN"/>
        </w:rPr>
        <w:t xml:space="preserve">groundnut, </w:t>
      </w:r>
      <w:r w:rsidRPr="00085E33">
        <w:rPr>
          <w:rFonts w:ascii="Arial" w:hAnsi="Arial" w:cs="Arial"/>
          <w:sz w:val="24"/>
          <w:szCs w:val="24"/>
          <w:lang w:val="en-IN" w:eastAsia="en-IN"/>
        </w:rPr>
        <w:t xml:space="preserve">clusterbean, wheat, mustard and chickpea relative to other </w:t>
      </w:r>
      <w:r w:rsidRPr="00085E33">
        <w:rPr>
          <w:rFonts w:ascii="Arial" w:hAnsi="Arial" w:cs="Arial"/>
          <w:sz w:val="24"/>
          <w:szCs w:val="24"/>
          <w:lang w:eastAsia="en-IN"/>
        </w:rPr>
        <w:t>crops.</w:t>
      </w:r>
      <w:r>
        <w:rPr>
          <w:rFonts w:ascii="Arial" w:hAnsi="Arial" w:cs="Arial"/>
          <w:sz w:val="24"/>
          <w:szCs w:val="24"/>
          <w:lang w:eastAsia="en-IN"/>
        </w:rPr>
        <w:t xml:space="preserve"> Simulation demonstrated that the current productivity of various crops grown in </w:t>
      </w:r>
      <w:ins w:id="176" w:author="Nangia, Vinay (ICARDA)" w:date="2015-10-16T23:03:00Z">
        <w:r w:rsidR="005E0926">
          <w:rPr>
            <w:rFonts w:ascii="Arial" w:hAnsi="Arial" w:cs="Arial"/>
            <w:sz w:val="24"/>
            <w:szCs w:val="24"/>
            <w:lang w:eastAsia="en-IN"/>
          </w:rPr>
          <w:t xml:space="preserve">the </w:t>
        </w:r>
      </w:ins>
      <w:r>
        <w:rPr>
          <w:rFonts w:ascii="Arial" w:hAnsi="Arial" w:cs="Arial"/>
          <w:sz w:val="24"/>
          <w:szCs w:val="24"/>
          <w:lang w:eastAsia="en-IN"/>
        </w:rPr>
        <w:t xml:space="preserve">area can be achieved with less fertilizer (nitrogen) and deficit irrigation regime. It </w:t>
      </w:r>
      <w:ins w:id="177" w:author="Nangia, Vinay (ICARDA)" w:date="2015-10-16T23:03:00Z">
        <w:r w:rsidR="005E0926">
          <w:rPr>
            <w:rFonts w:ascii="Arial" w:hAnsi="Arial" w:cs="Arial"/>
            <w:sz w:val="24"/>
            <w:szCs w:val="24"/>
            <w:lang w:eastAsia="en-IN"/>
          </w:rPr>
          <w:t xml:space="preserve">can </w:t>
        </w:r>
      </w:ins>
      <w:r>
        <w:rPr>
          <w:rFonts w:ascii="Arial" w:hAnsi="Arial" w:cs="Arial"/>
          <w:sz w:val="24"/>
          <w:szCs w:val="24"/>
          <w:lang w:eastAsia="en-IN"/>
        </w:rPr>
        <w:t>only be concluded that with fewer input parameters and less complete calibration procedures, CropSyst can be applied for simulating the effect of N and water management on yield and water productivity of crops under arid condition of IGNP. It was also demonstrated that the model can be use to derive best management option</w:t>
      </w:r>
      <w:ins w:id="178" w:author="Nangia, Vinay (ICARDA)" w:date="2015-10-16T23:03:00Z">
        <w:r w:rsidR="005E0926">
          <w:rPr>
            <w:rFonts w:ascii="Arial" w:hAnsi="Arial" w:cs="Arial"/>
            <w:sz w:val="24"/>
            <w:szCs w:val="24"/>
            <w:lang w:eastAsia="en-IN"/>
          </w:rPr>
          <w:t>s</w:t>
        </w:r>
      </w:ins>
      <w:r>
        <w:rPr>
          <w:rFonts w:ascii="Arial" w:hAnsi="Arial" w:cs="Arial"/>
          <w:sz w:val="24"/>
          <w:szCs w:val="24"/>
          <w:lang w:eastAsia="en-IN"/>
        </w:rPr>
        <w:t xml:space="preserve"> in term of nitrogen </w:t>
      </w:r>
      <w:ins w:id="179" w:author="Nangia, Vinay (ICARDA)" w:date="2015-10-16T23:03:00Z">
        <w:r w:rsidR="005E0926">
          <w:rPr>
            <w:rFonts w:ascii="Arial" w:hAnsi="Arial" w:cs="Arial"/>
            <w:sz w:val="24"/>
            <w:szCs w:val="24"/>
            <w:lang w:eastAsia="en-IN"/>
          </w:rPr>
          <w:t xml:space="preserve">fertilizer </w:t>
        </w:r>
      </w:ins>
      <w:r>
        <w:rPr>
          <w:rFonts w:ascii="Arial" w:hAnsi="Arial" w:cs="Arial"/>
          <w:sz w:val="24"/>
          <w:szCs w:val="24"/>
          <w:lang w:eastAsia="en-IN"/>
        </w:rPr>
        <w:t>and irrigation application.</w:t>
      </w:r>
    </w:p>
    <w:p w:rsidR="00263691" w:rsidRDefault="00263691" w:rsidP="004116DE">
      <w:pPr>
        <w:spacing w:after="0" w:line="240" w:lineRule="auto"/>
        <w:ind w:left="720" w:hanging="720"/>
        <w:jc w:val="both"/>
        <w:rPr>
          <w:rFonts w:ascii="Arial" w:hAnsi="Arial" w:cs="Arial"/>
          <w:b/>
          <w:sz w:val="28"/>
          <w:szCs w:val="24"/>
        </w:rPr>
      </w:pPr>
    </w:p>
    <w:sectPr w:rsidR="00263691" w:rsidSect="00BE08D5">
      <w:pgSz w:w="11909" w:h="16834" w:code="9"/>
      <w:pgMar w:top="2160" w:right="1440" w:bottom="1440" w:left="28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2240" w:rsidRDefault="00C92240" w:rsidP="005D160A">
      <w:pPr>
        <w:spacing w:after="0" w:line="240" w:lineRule="auto"/>
      </w:pPr>
      <w:r>
        <w:separator/>
      </w:r>
    </w:p>
  </w:endnote>
  <w:endnote w:type="continuationSeparator" w:id="0">
    <w:p w:rsidR="00C92240" w:rsidRDefault="00C92240" w:rsidP="005D16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2240" w:rsidRDefault="00C92240" w:rsidP="005D160A">
      <w:pPr>
        <w:spacing w:after="0" w:line="240" w:lineRule="auto"/>
      </w:pPr>
      <w:r>
        <w:separator/>
      </w:r>
    </w:p>
  </w:footnote>
  <w:footnote w:type="continuationSeparator" w:id="0">
    <w:p w:rsidR="00C92240" w:rsidRDefault="00C92240" w:rsidP="005D16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9C7EDB"/>
    <w:multiLevelType w:val="multilevel"/>
    <w:tmpl w:val="4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3AD66D4A"/>
    <w:multiLevelType w:val="hybridMultilevel"/>
    <w:tmpl w:val="F692F4E0"/>
    <w:lvl w:ilvl="0" w:tplc="F14A2CCC">
      <w:start w:val="1"/>
      <w:numFmt w:val="bullet"/>
      <w:lvlText w:val=""/>
      <w:lvlJc w:val="left"/>
      <w:pPr>
        <w:tabs>
          <w:tab w:val="num" w:pos="720"/>
        </w:tabs>
        <w:ind w:left="720" w:hanging="360"/>
      </w:pPr>
      <w:rPr>
        <w:rFonts w:ascii="Wingdings" w:hAnsi="Wingdings" w:hint="default"/>
      </w:rPr>
    </w:lvl>
    <w:lvl w:ilvl="1" w:tplc="097090EC" w:tentative="1">
      <w:start w:val="1"/>
      <w:numFmt w:val="bullet"/>
      <w:lvlText w:val=""/>
      <w:lvlJc w:val="left"/>
      <w:pPr>
        <w:tabs>
          <w:tab w:val="num" w:pos="1440"/>
        </w:tabs>
        <w:ind w:left="1440" w:hanging="360"/>
      </w:pPr>
      <w:rPr>
        <w:rFonts w:ascii="Wingdings" w:hAnsi="Wingdings" w:hint="default"/>
      </w:rPr>
    </w:lvl>
    <w:lvl w:ilvl="2" w:tplc="23C00346" w:tentative="1">
      <w:start w:val="1"/>
      <w:numFmt w:val="bullet"/>
      <w:lvlText w:val=""/>
      <w:lvlJc w:val="left"/>
      <w:pPr>
        <w:tabs>
          <w:tab w:val="num" w:pos="2160"/>
        </w:tabs>
        <w:ind w:left="2160" w:hanging="360"/>
      </w:pPr>
      <w:rPr>
        <w:rFonts w:ascii="Wingdings" w:hAnsi="Wingdings" w:hint="default"/>
      </w:rPr>
    </w:lvl>
    <w:lvl w:ilvl="3" w:tplc="D8CCA1B8" w:tentative="1">
      <w:start w:val="1"/>
      <w:numFmt w:val="bullet"/>
      <w:lvlText w:val=""/>
      <w:lvlJc w:val="left"/>
      <w:pPr>
        <w:tabs>
          <w:tab w:val="num" w:pos="2880"/>
        </w:tabs>
        <w:ind w:left="2880" w:hanging="360"/>
      </w:pPr>
      <w:rPr>
        <w:rFonts w:ascii="Wingdings" w:hAnsi="Wingdings" w:hint="default"/>
      </w:rPr>
    </w:lvl>
    <w:lvl w:ilvl="4" w:tplc="A5FA0F16" w:tentative="1">
      <w:start w:val="1"/>
      <w:numFmt w:val="bullet"/>
      <w:lvlText w:val=""/>
      <w:lvlJc w:val="left"/>
      <w:pPr>
        <w:tabs>
          <w:tab w:val="num" w:pos="3600"/>
        </w:tabs>
        <w:ind w:left="3600" w:hanging="360"/>
      </w:pPr>
      <w:rPr>
        <w:rFonts w:ascii="Wingdings" w:hAnsi="Wingdings" w:hint="default"/>
      </w:rPr>
    </w:lvl>
    <w:lvl w:ilvl="5" w:tplc="FF44A0B0" w:tentative="1">
      <w:start w:val="1"/>
      <w:numFmt w:val="bullet"/>
      <w:lvlText w:val=""/>
      <w:lvlJc w:val="left"/>
      <w:pPr>
        <w:tabs>
          <w:tab w:val="num" w:pos="4320"/>
        </w:tabs>
        <w:ind w:left="4320" w:hanging="360"/>
      </w:pPr>
      <w:rPr>
        <w:rFonts w:ascii="Wingdings" w:hAnsi="Wingdings" w:hint="default"/>
      </w:rPr>
    </w:lvl>
    <w:lvl w:ilvl="6" w:tplc="ED7A11A4" w:tentative="1">
      <w:start w:val="1"/>
      <w:numFmt w:val="bullet"/>
      <w:lvlText w:val=""/>
      <w:lvlJc w:val="left"/>
      <w:pPr>
        <w:tabs>
          <w:tab w:val="num" w:pos="5040"/>
        </w:tabs>
        <w:ind w:left="5040" w:hanging="360"/>
      </w:pPr>
      <w:rPr>
        <w:rFonts w:ascii="Wingdings" w:hAnsi="Wingdings" w:hint="default"/>
      </w:rPr>
    </w:lvl>
    <w:lvl w:ilvl="7" w:tplc="2C6EFF42" w:tentative="1">
      <w:start w:val="1"/>
      <w:numFmt w:val="bullet"/>
      <w:lvlText w:val=""/>
      <w:lvlJc w:val="left"/>
      <w:pPr>
        <w:tabs>
          <w:tab w:val="num" w:pos="5760"/>
        </w:tabs>
        <w:ind w:left="5760" w:hanging="360"/>
      </w:pPr>
      <w:rPr>
        <w:rFonts w:ascii="Wingdings" w:hAnsi="Wingdings" w:hint="default"/>
      </w:rPr>
    </w:lvl>
    <w:lvl w:ilvl="8" w:tplc="51CA184A"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C22E04"/>
    <w:multiLevelType w:val="multilevel"/>
    <w:tmpl w:val="1C42990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angia, Vinay (ICARDA)">
    <w15:presenceInfo w15:providerId="None" w15:userId="Nangia, Vinay (ICAR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mirrorMargins/>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587"/>
    <w:rsid w:val="00010E7C"/>
    <w:rsid w:val="000151DE"/>
    <w:rsid w:val="0001572B"/>
    <w:rsid w:val="00016B75"/>
    <w:rsid w:val="0001733F"/>
    <w:rsid w:val="000205FC"/>
    <w:rsid w:val="00021897"/>
    <w:rsid w:val="00021AC0"/>
    <w:rsid w:val="00022101"/>
    <w:rsid w:val="000243B9"/>
    <w:rsid w:val="00034E6C"/>
    <w:rsid w:val="00035929"/>
    <w:rsid w:val="0004159E"/>
    <w:rsid w:val="0005586A"/>
    <w:rsid w:val="00067491"/>
    <w:rsid w:val="00071360"/>
    <w:rsid w:val="00073FC7"/>
    <w:rsid w:val="00075586"/>
    <w:rsid w:val="00075A0E"/>
    <w:rsid w:val="000778AB"/>
    <w:rsid w:val="000826D8"/>
    <w:rsid w:val="00083097"/>
    <w:rsid w:val="000838B1"/>
    <w:rsid w:val="00085E33"/>
    <w:rsid w:val="00086436"/>
    <w:rsid w:val="00086D14"/>
    <w:rsid w:val="000901B6"/>
    <w:rsid w:val="00090DE2"/>
    <w:rsid w:val="00095C6F"/>
    <w:rsid w:val="00096ACA"/>
    <w:rsid w:val="000A2D83"/>
    <w:rsid w:val="000A3AAE"/>
    <w:rsid w:val="000A3BA1"/>
    <w:rsid w:val="000A3F5C"/>
    <w:rsid w:val="000A3F80"/>
    <w:rsid w:val="000B4F82"/>
    <w:rsid w:val="000B5B0C"/>
    <w:rsid w:val="000C21CA"/>
    <w:rsid w:val="000D0A73"/>
    <w:rsid w:val="000D48AA"/>
    <w:rsid w:val="000D6377"/>
    <w:rsid w:val="000E1B14"/>
    <w:rsid w:val="000E3033"/>
    <w:rsid w:val="000E775E"/>
    <w:rsid w:val="000F0912"/>
    <w:rsid w:val="000F1370"/>
    <w:rsid w:val="000F2008"/>
    <w:rsid w:val="000F2B47"/>
    <w:rsid w:val="000F3A1C"/>
    <w:rsid w:val="000F6429"/>
    <w:rsid w:val="0010067B"/>
    <w:rsid w:val="00100E45"/>
    <w:rsid w:val="0010139D"/>
    <w:rsid w:val="00101A70"/>
    <w:rsid w:val="00104213"/>
    <w:rsid w:val="00105EC8"/>
    <w:rsid w:val="00105FE8"/>
    <w:rsid w:val="00110559"/>
    <w:rsid w:val="0011126D"/>
    <w:rsid w:val="00112F28"/>
    <w:rsid w:val="00114A5D"/>
    <w:rsid w:val="00120F22"/>
    <w:rsid w:val="00124070"/>
    <w:rsid w:val="0012762F"/>
    <w:rsid w:val="0013116A"/>
    <w:rsid w:val="00137581"/>
    <w:rsid w:val="00140902"/>
    <w:rsid w:val="00144850"/>
    <w:rsid w:val="00145CC0"/>
    <w:rsid w:val="0015190D"/>
    <w:rsid w:val="0016607A"/>
    <w:rsid w:val="00174FAB"/>
    <w:rsid w:val="001758DA"/>
    <w:rsid w:val="001768E6"/>
    <w:rsid w:val="00177933"/>
    <w:rsid w:val="0018216D"/>
    <w:rsid w:val="00183CAE"/>
    <w:rsid w:val="0018713E"/>
    <w:rsid w:val="001874F2"/>
    <w:rsid w:val="00191000"/>
    <w:rsid w:val="0019275D"/>
    <w:rsid w:val="001927FB"/>
    <w:rsid w:val="0019365D"/>
    <w:rsid w:val="00193DD1"/>
    <w:rsid w:val="00194FE3"/>
    <w:rsid w:val="00195FD0"/>
    <w:rsid w:val="001978D3"/>
    <w:rsid w:val="001A7AF2"/>
    <w:rsid w:val="001B18AA"/>
    <w:rsid w:val="001C0A15"/>
    <w:rsid w:val="001C2C23"/>
    <w:rsid w:val="001C5615"/>
    <w:rsid w:val="001C5AA7"/>
    <w:rsid w:val="001C7597"/>
    <w:rsid w:val="001C7872"/>
    <w:rsid w:val="001C7E6F"/>
    <w:rsid w:val="001D1155"/>
    <w:rsid w:val="001D2361"/>
    <w:rsid w:val="001D5959"/>
    <w:rsid w:val="001E07F4"/>
    <w:rsid w:val="001F0851"/>
    <w:rsid w:val="001F5D0D"/>
    <w:rsid w:val="001F6050"/>
    <w:rsid w:val="0020070C"/>
    <w:rsid w:val="00202A77"/>
    <w:rsid w:val="002101D9"/>
    <w:rsid w:val="00211766"/>
    <w:rsid w:val="0021194A"/>
    <w:rsid w:val="00211B39"/>
    <w:rsid w:val="00221C47"/>
    <w:rsid w:val="002223FD"/>
    <w:rsid w:val="002234C6"/>
    <w:rsid w:val="00224A7F"/>
    <w:rsid w:val="002344C4"/>
    <w:rsid w:val="002405AC"/>
    <w:rsid w:val="00243A52"/>
    <w:rsid w:val="00245825"/>
    <w:rsid w:val="002528FC"/>
    <w:rsid w:val="00257504"/>
    <w:rsid w:val="00261FE5"/>
    <w:rsid w:val="002627F2"/>
    <w:rsid w:val="00262FDB"/>
    <w:rsid w:val="00263691"/>
    <w:rsid w:val="00266C7E"/>
    <w:rsid w:val="00273195"/>
    <w:rsid w:val="00277749"/>
    <w:rsid w:val="002804C5"/>
    <w:rsid w:val="00281978"/>
    <w:rsid w:val="00295CF7"/>
    <w:rsid w:val="00296245"/>
    <w:rsid w:val="0029782D"/>
    <w:rsid w:val="002A3AFB"/>
    <w:rsid w:val="002B17ED"/>
    <w:rsid w:val="002B1D36"/>
    <w:rsid w:val="002B1D94"/>
    <w:rsid w:val="002B2609"/>
    <w:rsid w:val="002B289D"/>
    <w:rsid w:val="002B46AA"/>
    <w:rsid w:val="002B4B17"/>
    <w:rsid w:val="002C4381"/>
    <w:rsid w:val="002C4499"/>
    <w:rsid w:val="002C4530"/>
    <w:rsid w:val="002C5C73"/>
    <w:rsid w:val="002C70A5"/>
    <w:rsid w:val="002D06F2"/>
    <w:rsid w:val="002D17B8"/>
    <w:rsid w:val="002D3728"/>
    <w:rsid w:val="002D3C97"/>
    <w:rsid w:val="002D48DA"/>
    <w:rsid w:val="002D7373"/>
    <w:rsid w:val="002D7BEF"/>
    <w:rsid w:val="002F4866"/>
    <w:rsid w:val="00305A84"/>
    <w:rsid w:val="00305CAF"/>
    <w:rsid w:val="00327655"/>
    <w:rsid w:val="003353BF"/>
    <w:rsid w:val="003359D0"/>
    <w:rsid w:val="00335B6F"/>
    <w:rsid w:val="00342403"/>
    <w:rsid w:val="00343D95"/>
    <w:rsid w:val="00345011"/>
    <w:rsid w:val="00346A97"/>
    <w:rsid w:val="00356C3F"/>
    <w:rsid w:val="00360A19"/>
    <w:rsid w:val="00361ECA"/>
    <w:rsid w:val="003634C6"/>
    <w:rsid w:val="003674C1"/>
    <w:rsid w:val="003752E1"/>
    <w:rsid w:val="0037660F"/>
    <w:rsid w:val="00381DD9"/>
    <w:rsid w:val="003849E0"/>
    <w:rsid w:val="00391021"/>
    <w:rsid w:val="00396BB4"/>
    <w:rsid w:val="00397B5B"/>
    <w:rsid w:val="003A4382"/>
    <w:rsid w:val="003A59A8"/>
    <w:rsid w:val="003B1209"/>
    <w:rsid w:val="003B717E"/>
    <w:rsid w:val="003C1A10"/>
    <w:rsid w:val="003C63E8"/>
    <w:rsid w:val="003C7A3D"/>
    <w:rsid w:val="003C7E54"/>
    <w:rsid w:val="003D1CA8"/>
    <w:rsid w:val="003E0AED"/>
    <w:rsid w:val="003E0E0E"/>
    <w:rsid w:val="003E2369"/>
    <w:rsid w:val="003E5A7D"/>
    <w:rsid w:val="003F2F90"/>
    <w:rsid w:val="003F3DFC"/>
    <w:rsid w:val="003F43F2"/>
    <w:rsid w:val="003F49BA"/>
    <w:rsid w:val="00401E59"/>
    <w:rsid w:val="00404B09"/>
    <w:rsid w:val="004059A3"/>
    <w:rsid w:val="00407D77"/>
    <w:rsid w:val="00410942"/>
    <w:rsid w:val="004116DE"/>
    <w:rsid w:val="00413F68"/>
    <w:rsid w:val="00422114"/>
    <w:rsid w:val="00426C7B"/>
    <w:rsid w:val="00432247"/>
    <w:rsid w:val="00433C36"/>
    <w:rsid w:val="00434A4E"/>
    <w:rsid w:val="00435CA5"/>
    <w:rsid w:val="00437DF1"/>
    <w:rsid w:val="004401FF"/>
    <w:rsid w:val="00456141"/>
    <w:rsid w:val="004567A3"/>
    <w:rsid w:val="00457ABF"/>
    <w:rsid w:val="00464173"/>
    <w:rsid w:val="00465781"/>
    <w:rsid w:val="00466904"/>
    <w:rsid w:val="0047156B"/>
    <w:rsid w:val="00474A7B"/>
    <w:rsid w:val="004824E7"/>
    <w:rsid w:val="004829F6"/>
    <w:rsid w:val="00484F0F"/>
    <w:rsid w:val="0049002A"/>
    <w:rsid w:val="004955C0"/>
    <w:rsid w:val="004A5B18"/>
    <w:rsid w:val="004B2F9B"/>
    <w:rsid w:val="004B45AD"/>
    <w:rsid w:val="004C0BB0"/>
    <w:rsid w:val="004C383A"/>
    <w:rsid w:val="004C75A6"/>
    <w:rsid w:val="004D215D"/>
    <w:rsid w:val="004D5ACF"/>
    <w:rsid w:val="004E1702"/>
    <w:rsid w:val="004E28DE"/>
    <w:rsid w:val="004E4474"/>
    <w:rsid w:val="004F0D10"/>
    <w:rsid w:val="004F3F35"/>
    <w:rsid w:val="004F6951"/>
    <w:rsid w:val="00501354"/>
    <w:rsid w:val="00502654"/>
    <w:rsid w:val="005032C5"/>
    <w:rsid w:val="00504284"/>
    <w:rsid w:val="00504EFD"/>
    <w:rsid w:val="0050747D"/>
    <w:rsid w:val="005143F0"/>
    <w:rsid w:val="005226F9"/>
    <w:rsid w:val="00524CF7"/>
    <w:rsid w:val="0053007A"/>
    <w:rsid w:val="0053172B"/>
    <w:rsid w:val="00533B18"/>
    <w:rsid w:val="005362D2"/>
    <w:rsid w:val="0054218F"/>
    <w:rsid w:val="00550214"/>
    <w:rsid w:val="00554A9D"/>
    <w:rsid w:val="00556082"/>
    <w:rsid w:val="00556B6D"/>
    <w:rsid w:val="005609CA"/>
    <w:rsid w:val="00560CF9"/>
    <w:rsid w:val="0056553F"/>
    <w:rsid w:val="00571EF3"/>
    <w:rsid w:val="00572EA8"/>
    <w:rsid w:val="00577422"/>
    <w:rsid w:val="00577CD8"/>
    <w:rsid w:val="00577FBE"/>
    <w:rsid w:val="00582004"/>
    <w:rsid w:val="00583FAC"/>
    <w:rsid w:val="00584B20"/>
    <w:rsid w:val="005909FB"/>
    <w:rsid w:val="00594617"/>
    <w:rsid w:val="00596ACA"/>
    <w:rsid w:val="005975C0"/>
    <w:rsid w:val="005A164D"/>
    <w:rsid w:val="005A22CA"/>
    <w:rsid w:val="005A3644"/>
    <w:rsid w:val="005A439E"/>
    <w:rsid w:val="005A4D89"/>
    <w:rsid w:val="005A6C8C"/>
    <w:rsid w:val="005B0E86"/>
    <w:rsid w:val="005C1C16"/>
    <w:rsid w:val="005C5664"/>
    <w:rsid w:val="005D160A"/>
    <w:rsid w:val="005D3863"/>
    <w:rsid w:val="005D67B2"/>
    <w:rsid w:val="005E0926"/>
    <w:rsid w:val="005E63B3"/>
    <w:rsid w:val="005E6C1A"/>
    <w:rsid w:val="005E7B89"/>
    <w:rsid w:val="005F4E21"/>
    <w:rsid w:val="0060532A"/>
    <w:rsid w:val="0060672A"/>
    <w:rsid w:val="0061254B"/>
    <w:rsid w:val="00621EE3"/>
    <w:rsid w:val="0062207E"/>
    <w:rsid w:val="00622F12"/>
    <w:rsid w:val="00623F72"/>
    <w:rsid w:val="00624505"/>
    <w:rsid w:val="0062622E"/>
    <w:rsid w:val="00626D1B"/>
    <w:rsid w:val="0062713B"/>
    <w:rsid w:val="00631E9E"/>
    <w:rsid w:val="006327C0"/>
    <w:rsid w:val="00634910"/>
    <w:rsid w:val="00636A83"/>
    <w:rsid w:val="006378DE"/>
    <w:rsid w:val="00641594"/>
    <w:rsid w:val="00642B0D"/>
    <w:rsid w:val="00644E45"/>
    <w:rsid w:val="00652010"/>
    <w:rsid w:val="0065217C"/>
    <w:rsid w:val="006526FC"/>
    <w:rsid w:val="006545B8"/>
    <w:rsid w:val="00661AC1"/>
    <w:rsid w:val="00670E20"/>
    <w:rsid w:val="0067240A"/>
    <w:rsid w:val="00681DB5"/>
    <w:rsid w:val="006872C0"/>
    <w:rsid w:val="006909FF"/>
    <w:rsid w:val="006964FC"/>
    <w:rsid w:val="0069658C"/>
    <w:rsid w:val="006A5D8C"/>
    <w:rsid w:val="006A5FB8"/>
    <w:rsid w:val="006B46BC"/>
    <w:rsid w:val="006C677B"/>
    <w:rsid w:val="006C6B14"/>
    <w:rsid w:val="006D0D36"/>
    <w:rsid w:val="006D5FD8"/>
    <w:rsid w:val="006D6DC0"/>
    <w:rsid w:val="006E0C5C"/>
    <w:rsid w:val="006E1F52"/>
    <w:rsid w:val="006E4390"/>
    <w:rsid w:val="006E488B"/>
    <w:rsid w:val="006E6204"/>
    <w:rsid w:val="006F4133"/>
    <w:rsid w:val="00706147"/>
    <w:rsid w:val="00710BCD"/>
    <w:rsid w:val="007126D6"/>
    <w:rsid w:val="007172B4"/>
    <w:rsid w:val="00717B00"/>
    <w:rsid w:val="00723184"/>
    <w:rsid w:val="007251F1"/>
    <w:rsid w:val="0072636A"/>
    <w:rsid w:val="00727FBE"/>
    <w:rsid w:val="00731FCD"/>
    <w:rsid w:val="00741031"/>
    <w:rsid w:val="00744261"/>
    <w:rsid w:val="00744B16"/>
    <w:rsid w:val="00750565"/>
    <w:rsid w:val="00763A7E"/>
    <w:rsid w:val="00764994"/>
    <w:rsid w:val="00767103"/>
    <w:rsid w:val="00767E25"/>
    <w:rsid w:val="0077155A"/>
    <w:rsid w:val="00774450"/>
    <w:rsid w:val="00777FC5"/>
    <w:rsid w:val="00780800"/>
    <w:rsid w:val="0078237D"/>
    <w:rsid w:val="00784626"/>
    <w:rsid w:val="0078574F"/>
    <w:rsid w:val="00791612"/>
    <w:rsid w:val="00795AEB"/>
    <w:rsid w:val="007A0018"/>
    <w:rsid w:val="007A118F"/>
    <w:rsid w:val="007A186B"/>
    <w:rsid w:val="007A5817"/>
    <w:rsid w:val="007C3616"/>
    <w:rsid w:val="007C5AAC"/>
    <w:rsid w:val="007D0959"/>
    <w:rsid w:val="007D14E4"/>
    <w:rsid w:val="007D1891"/>
    <w:rsid w:val="007D62FD"/>
    <w:rsid w:val="007E0289"/>
    <w:rsid w:val="007E0DBC"/>
    <w:rsid w:val="007E29B5"/>
    <w:rsid w:val="007E382B"/>
    <w:rsid w:val="007E535F"/>
    <w:rsid w:val="007F6B6B"/>
    <w:rsid w:val="00800393"/>
    <w:rsid w:val="00800D42"/>
    <w:rsid w:val="00803109"/>
    <w:rsid w:val="00805705"/>
    <w:rsid w:val="00807B19"/>
    <w:rsid w:val="00811469"/>
    <w:rsid w:val="00821479"/>
    <w:rsid w:val="008215EB"/>
    <w:rsid w:val="008216FA"/>
    <w:rsid w:val="00824CE1"/>
    <w:rsid w:val="0082679A"/>
    <w:rsid w:val="00830F3E"/>
    <w:rsid w:val="0083146A"/>
    <w:rsid w:val="00831A11"/>
    <w:rsid w:val="00836226"/>
    <w:rsid w:val="00837647"/>
    <w:rsid w:val="00837E16"/>
    <w:rsid w:val="0084370E"/>
    <w:rsid w:val="00843FE6"/>
    <w:rsid w:val="008445E4"/>
    <w:rsid w:val="0084484E"/>
    <w:rsid w:val="00845883"/>
    <w:rsid w:val="00846FEA"/>
    <w:rsid w:val="00850BE6"/>
    <w:rsid w:val="008511A1"/>
    <w:rsid w:val="00851356"/>
    <w:rsid w:val="008528E9"/>
    <w:rsid w:val="008615C4"/>
    <w:rsid w:val="0086535A"/>
    <w:rsid w:val="0087001A"/>
    <w:rsid w:val="00873644"/>
    <w:rsid w:val="00877776"/>
    <w:rsid w:val="008801F8"/>
    <w:rsid w:val="008843D3"/>
    <w:rsid w:val="008871DB"/>
    <w:rsid w:val="00892EC7"/>
    <w:rsid w:val="00895572"/>
    <w:rsid w:val="00896146"/>
    <w:rsid w:val="00896228"/>
    <w:rsid w:val="008966D4"/>
    <w:rsid w:val="00897632"/>
    <w:rsid w:val="008A0DCC"/>
    <w:rsid w:val="008A149D"/>
    <w:rsid w:val="008A5066"/>
    <w:rsid w:val="008A7A37"/>
    <w:rsid w:val="008B0C74"/>
    <w:rsid w:val="008B2776"/>
    <w:rsid w:val="008B4967"/>
    <w:rsid w:val="008B5995"/>
    <w:rsid w:val="008C018F"/>
    <w:rsid w:val="008C1D5A"/>
    <w:rsid w:val="008C1F97"/>
    <w:rsid w:val="008C2809"/>
    <w:rsid w:val="008C41AA"/>
    <w:rsid w:val="008C526A"/>
    <w:rsid w:val="008C5F9B"/>
    <w:rsid w:val="008C7693"/>
    <w:rsid w:val="008D301F"/>
    <w:rsid w:val="008D6255"/>
    <w:rsid w:val="008E1679"/>
    <w:rsid w:val="008E1802"/>
    <w:rsid w:val="008E3BCA"/>
    <w:rsid w:val="008E5598"/>
    <w:rsid w:val="008F062A"/>
    <w:rsid w:val="008F2507"/>
    <w:rsid w:val="008F5434"/>
    <w:rsid w:val="009001B5"/>
    <w:rsid w:val="00903230"/>
    <w:rsid w:val="009037DD"/>
    <w:rsid w:val="00904F07"/>
    <w:rsid w:val="00906672"/>
    <w:rsid w:val="00910108"/>
    <w:rsid w:val="009101EB"/>
    <w:rsid w:val="009129A4"/>
    <w:rsid w:val="009160A2"/>
    <w:rsid w:val="009223CB"/>
    <w:rsid w:val="00925587"/>
    <w:rsid w:val="00926502"/>
    <w:rsid w:val="009306C9"/>
    <w:rsid w:val="0093105C"/>
    <w:rsid w:val="00932B6A"/>
    <w:rsid w:val="0093403A"/>
    <w:rsid w:val="00934799"/>
    <w:rsid w:val="00935A44"/>
    <w:rsid w:val="0094332D"/>
    <w:rsid w:val="0094384F"/>
    <w:rsid w:val="00953534"/>
    <w:rsid w:val="0095626F"/>
    <w:rsid w:val="0095686B"/>
    <w:rsid w:val="00963415"/>
    <w:rsid w:val="00963474"/>
    <w:rsid w:val="009638CC"/>
    <w:rsid w:val="0096423D"/>
    <w:rsid w:val="00975E2D"/>
    <w:rsid w:val="00976426"/>
    <w:rsid w:val="0097779E"/>
    <w:rsid w:val="009848BB"/>
    <w:rsid w:val="009848EA"/>
    <w:rsid w:val="00990BFF"/>
    <w:rsid w:val="009938D5"/>
    <w:rsid w:val="009961E2"/>
    <w:rsid w:val="0099648D"/>
    <w:rsid w:val="009A096E"/>
    <w:rsid w:val="009A1DBF"/>
    <w:rsid w:val="009A1E32"/>
    <w:rsid w:val="009A4A04"/>
    <w:rsid w:val="009B5F55"/>
    <w:rsid w:val="009C14DD"/>
    <w:rsid w:val="009C160E"/>
    <w:rsid w:val="009C7B87"/>
    <w:rsid w:val="009D0CFE"/>
    <w:rsid w:val="009D73DA"/>
    <w:rsid w:val="009F353E"/>
    <w:rsid w:val="009F39F8"/>
    <w:rsid w:val="009F64FD"/>
    <w:rsid w:val="00A050F8"/>
    <w:rsid w:val="00A13950"/>
    <w:rsid w:val="00A1398E"/>
    <w:rsid w:val="00A14B6C"/>
    <w:rsid w:val="00A16A3F"/>
    <w:rsid w:val="00A20DE3"/>
    <w:rsid w:val="00A212CE"/>
    <w:rsid w:val="00A21F52"/>
    <w:rsid w:val="00A232D6"/>
    <w:rsid w:val="00A31EC0"/>
    <w:rsid w:val="00A351A4"/>
    <w:rsid w:val="00A400B9"/>
    <w:rsid w:val="00A400D0"/>
    <w:rsid w:val="00A41C8A"/>
    <w:rsid w:val="00A4493F"/>
    <w:rsid w:val="00A50F2A"/>
    <w:rsid w:val="00A54105"/>
    <w:rsid w:val="00A55026"/>
    <w:rsid w:val="00A56A8A"/>
    <w:rsid w:val="00A661C7"/>
    <w:rsid w:val="00A75C32"/>
    <w:rsid w:val="00A77CFF"/>
    <w:rsid w:val="00A80F76"/>
    <w:rsid w:val="00A80FF1"/>
    <w:rsid w:val="00A84109"/>
    <w:rsid w:val="00A860C2"/>
    <w:rsid w:val="00A87774"/>
    <w:rsid w:val="00A87A96"/>
    <w:rsid w:val="00A945BE"/>
    <w:rsid w:val="00AA6057"/>
    <w:rsid w:val="00AB2442"/>
    <w:rsid w:val="00AB3418"/>
    <w:rsid w:val="00AD3160"/>
    <w:rsid w:val="00AD3185"/>
    <w:rsid w:val="00AD38AB"/>
    <w:rsid w:val="00AD66E4"/>
    <w:rsid w:val="00AD755C"/>
    <w:rsid w:val="00AD7B87"/>
    <w:rsid w:val="00AE1D38"/>
    <w:rsid w:val="00AE3BFC"/>
    <w:rsid w:val="00AE4E75"/>
    <w:rsid w:val="00AE625A"/>
    <w:rsid w:val="00AF4949"/>
    <w:rsid w:val="00AF49C8"/>
    <w:rsid w:val="00AF62EC"/>
    <w:rsid w:val="00B024C4"/>
    <w:rsid w:val="00B05044"/>
    <w:rsid w:val="00B0581A"/>
    <w:rsid w:val="00B127B3"/>
    <w:rsid w:val="00B13C0B"/>
    <w:rsid w:val="00B13C38"/>
    <w:rsid w:val="00B177B4"/>
    <w:rsid w:val="00B20E7A"/>
    <w:rsid w:val="00B257A2"/>
    <w:rsid w:val="00B27B0C"/>
    <w:rsid w:val="00B33599"/>
    <w:rsid w:val="00B34B86"/>
    <w:rsid w:val="00B35730"/>
    <w:rsid w:val="00B44730"/>
    <w:rsid w:val="00B44959"/>
    <w:rsid w:val="00B4505C"/>
    <w:rsid w:val="00B47291"/>
    <w:rsid w:val="00B50A60"/>
    <w:rsid w:val="00B5129B"/>
    <w:rsid w:val="00B5282B"/>
    <w:rsid w:val="00B60B0F"/>
    <w:rsid w:val="00B62D50"/>
    <w:rsid w:val="00B642E2"/>
    <w:rsid w:val="00B667EE"/>
    <w:rsid w:val="00B7395F"/>
    <w:rsid w:val="00B77B7C"/>
    <w:rsid w:val="00B81134"/>
    <w:rsid w:val="00B81910"/>
    <w:rsid w:val="00B8338A"/>
    <w:rsid w:val="00B842E2"/>
    <w:rsid w:val="00B85FDE"/>
    <w:rsid w:val="00B87E04"/>
    <w:rsid w:val="00B95B2B"/>
    <w:rsid w:val="00B961B4"/>
    <w:rsid w:val="00BA0F6C"/>
    <w:rsid w:val="00BA257A"/>
    <w:rsid w:val="00BA3632"/>
    <w:rsid w:val="00BA3B24"/>
    <w:rsid w:val="00BA56D1"/>
    <w:rsid w:val="00BA79AE"/>
    <w:rsid w:val="00BB2044"/>
    <w:rsid w:val="00BB5095"/>
    <w:rsid w:val="00BC0B16"/>
    <w:rsid w:val="00BC5251"/>
    <w:rsid w:val="00BC5D42"/>
    <w:rsid w:val="00BC5F42"/>
    <w:rsid w:val="00BE068F"/>
    <w:rsid w:val="00BE08D5"/>
    <w:rsid w:val="00BE3B9F"/>
    <w:rsid w:val="00BE4489"/>
    <w:rsid w:val="00BE4E17"/>
    <w:rsid w:val="00BE764D"/>
    <w:rsid w:val="00BE79C7"/>
    <w:rsid w:val="00BF7F1A"/>
    <w:rsid w:val="00C0149B"/>
    <w:rsid w:val="00C02E78"/>
    <w:rsid w:val="00C054AD"/>
    <w:rsid w:val="00C076A3"/>
    <w:rsid w:val="00C26827"/>
    <w:rsid w:val="00C307D2"/>
    <w:rsid w:val="00C4119A"/>
    <w:rsid w:val="00C417D2"/>
    <w:rsid w:val="00C42B54"/>
    <w:rsid w:val="00C47C1B"/>
    <w:rsid w:val="00C47CEB"/>
    <w:rsid w:val="00C50726"/>
    <w:rsid w:val="00C508FB"/>
    <w:rsid w:val="00C51654"/>
    <w:rsid w:val="00C518CB"/>
    <w:rsid w:val="00C52D65"/>
    <w:rsid w:val="00C52EAC"/>
    <w:rsid w:val="00C5431A"/>
    <w:rsid w:val="00C70C97"/>
    <w:rsid w:val="00C71237"/>
    <w:rsid w:val="00C833A3"/>
    <w:rsid w:val="00C83CD2"/>
    <w:rsid w:val="00C83E5B"/>
    <w:rsid w:val="00C85C6B"/>
    <w:rsid w:val="00C85D38"/>
    <w:rsid w:val="00C8776E"/>
    <w:rsid w:val="00C92240"/>
    <w:rsid w:val="00C94127"/>
    <w:rsid w:val="00C97EB4"/>
    <w:rsid w:val="00CA2B86"/>
    <w:rsid w:val="00CA7711"/>
    <w:rsid w:val="00CB03F9"/>
    <w:rsid w:val="00CB2C88"/>
    <w:rsid w:val="00CB456F"/>
    <w:rsid w:val="00CB576F"/>
    <w:rsid w:val="00CC0739"/>
    <w:rsid w:val="00CC2E79"/>
    <w:rsid w:val="00CC547D"/>
    <w:rsid w:val="00CD02A8"/>
    <w:rsid w:val="00CD1E51"/>
    <w:rsid w:val="00CD456C"/>
    <w:rsid w:val="00CD7C62"/>
    <w:rsid w:val="00CE28A3"/>
    <w:rsid w:val="00CF220B"/>
    <w:rsid w:val="00CF5AF3"/>
    <w:rsid w:val="00CF6F0E"/>
    <w:rsid w:val="00D0290D"/>
    <w:rsid w:val="00D02C01"/>
    <w:rsid w:val="00D07FA6"/>
    <w:rsid w:val="00D10DC0"/>
    <w:rsid w:val="00D11D39"/>
    <w:rsid w:val="00D139C5"/>
    <w:rsid w:val="00D13DE7"/>
    <w:rsid w:val="00D13EE7"/>
    <w:rsid w:val="00D1753F"/>
    <w:rsid w:val="00D22841"/>
    <w:rsid w:val="00D31D41"/>
    <w:rsid w:val="00D32A8B"/>
    <w:rsid w:val="00D34E08"/>
    <w:rsid w:val="00D37997"/>
    <w:rsid w:val="00D4147C"/>
    <w:rsid w:val="00D439CE"/>
    <w:rsid w:val="00D43EE4"/>
    <w:rsid w:val="00D43FD9"/>
    <w:rsid w:val="00D46E9E"/>
    <w:rsid w:val="00D47B2B"/>
    <w:rsid w:val="00D531B2"/>
    <w:rsid w:val="00D54CC5"/>
    <w:rsid w:val="00D603EC"/>
    <w:rsid w:val="00D607CB"/>
    <w:rsid w:val="00D63343"/>
    <w:rsid w:val="00D63D79"/>
    <w:rsid w:val="00D65E87"/>
    <w:rsid w:val="00D6717A"/>
    <w:rsid w:val="00D67D2F"/>
    <w:rsid w:val="00D706BC"/>
    <w:rsid w:val="00D710E3"/>
    <w:rsid w:val="00D72C57"/>
    <w:rsid w:val="00D7354F"/>
    <w:rsid w:val="00D75F2A"/>
    <w:rsid w:val="00D77AD4"/>
    <w:rsid w:val="00D8145A"/>
    <w:rsid w:val="00D83075"/>
    <w:rsid w:val="00D849A4"/>
    <w:rsid w:val="00D84D37"/>
    <w:rsid w:val="00D86293"/>
    <w:rsid w:val="00D9014A"/>
    <w:rsid w:val="00D91617"/>
    <w:rsid w:val="00D93017"/>
    <w:rsid w:val="00D942C0"/>
    <w:rsid w:val="00D95976"/>
    <w:rsid w:val="00D97D69"/>
    <w:rsid w:val="00DA2F36"/>
    <w:rsid w:val="00DA7156"/>
    <w:rsid w:val="00DB117F"/>
    <w:rsid w:val="00DC2167"/>
    <w:rsid w:val="00DD48FE"/>
    <w:rsid w:val="00DE2C9F"/>
    <w:rsid w:val="00DE41DD"/>
    <w:rsid w:val="00DE486C"/>
    <w:rsid w:val="00DE5FEF"/>
    <w:rsid w:val="00DE7A1A"/>
    <w:rsid w:val="00DF32B7"/>
    <w:rsid w:val="00DF605E"/>
    <w:rsid w:val="00DF7039"/>
    <w:rsid w:val="00E01DF8"/>
    <w:rsid w:val="00E0272C"/>
    <w:rsid w:val="00E0281B"/>
    <w:rsid w:val="00E13061"/>
    <w:rsid w:val="00E13D40"/>
    <w:rsid w:val="00E163E3"/>
    <w:rsid w:val="00E23EDE"/>
    <w:rsid w:val="00E4406F"/>
    <w:rsid w:val="00E4490C"/>
    <w:rsid w:val="00E46C26"/>
    <w:rsid w:val="00E511E4"/>
    <w:rsid w:val="00E513F7"/>
    <w:rsid w:val="00E53502"/>
    <w:rsid w:val="00E62A7A"/>
    <w:rsid w:val="00E66D26"/>
    <w:rsid w:val="00E704DF"/>
    <w:rsid w:val="00E7481E"/>
    <w:rsid w:val="00E75D98"/>
    <w:rsid w:val="00E8105C"/>
    <w:rsid w:val="00E8795B"/>
    <w:rsid w:val="00E97DD3"/>
    <w:rsid w:val="00EA0E46"/>
    <w:rsid w:val="00EA1D06"/>
    <w:rsid w:val="00EB25AD"/>
    <w:rsid w:val="00EB2DB5"/>
    <w:rsid w:val="00EB3A81"/>
    <w:rsid w:val="00EC0A69"/>
    <w:rsid w:val="00EC1551"/>
    <w:rsid w:val="00EC3063"/>
    <w:rsid w:val="00EC505B"/>
    <w:rsid w:val="00EC7705"/>
    <w:rsid w:val="00ED6CC2"/>
    <w:rsid w:val="00EE17A9"/>
    <w:rsid w:val="00EE4016"/>
    <w:rsid w:val="00EE4BE0"/>
    <w:rsid w:val="00EF624C"/>
    <w:rsid w:val="00EF7516"/>
    <w:rsid w:val="00F01FA3"/>
    <w:rsid w:val="00F15DBE"/>
    <w:rsid w:val="00F16CC5"/>
    <w:rsid w:val="00F24E35"/>
    <w:rsid w:val="00F27AAC"/>
    <w:rsid w:val="00F33231"/>
    <w:rsid w:val="00F363E3"/>
    <w:rsid w:val="00F47D1A"/>
    <w:rsid w:val="00F555D1"/>
    <w:rsid w:val="00F57923"/>
    <w:rsid w:val="00F769AC"/>
    <w:rsid w:val="00F80E90"/>
    <w:rsid w:val="00F815B1"/>
    <w:rsid w:val="00F82226"/>
    <w:rsid w:val="00F82823"/>
    <w:rsid w:val="00F83721"/>
    <w:rsid w:val="00F85E32"/>
    <w:rsid w:val="00F87DCE"/>
    <w:rsid w:val="00F914D1"/>
    <w:rsid w:val="00F91AA5"/>
    <w:rsid w:val="00F92671"/>
    <w:rsid w:val="00F95BAB"/>
    <w:rsid w:val="00F96747"/>
    <w:rsid w:val="00F9766E"/>
    <w:rsid w:val="00FA310E"/>
    <w:rsid w:val="00FA5D79"/>
    <w:rsid w:val="00FB0254"/>
    <w:rsid w:val="00FB5DC1"/>
    <w:rsid w:val="00FC59B4"/>
    <w:rsid w:val="00FD646C"/>
    <w:rsid w:val="00FD75EF"/>
    <w:rsid w:val="00FE0019"/>
    <w:rsid w:val="00FE743F"/>
    <w:rsid w:val="00FF1B5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09247D-0FE4-42D5-A6EC-38D935BF0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626F"/>
    <w:pPr>
      <w:ind w:left="720"/>
      <w:contextualSpacing/>
    </w:pPr>
  </w:style>
  <w:style w:type="paragraph" w:styleId="BalloonText">
    <w:name w:val="Balloon Text"/>
    <w:basedOn w:val="Normal"/>
    <w:link w:val="BalloonTextChar"/>
    <w:uiPriority w:val="99"/>
    <w:semiHidden/>
    <w:unhideWhenUsed/>
    <w:rsid w:val="00F815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15B1"/>
    <w:rPr>
      <w:rFonts w:ascii="Tahoma" w:hAnsi="Tahoma" w:cs="Tahoma"/>
      <w:sz w:val="16"/>
      <w:szCs w:val="16"/>
    </w:rPr>
  </w:style>
  <w:style w:type="paragraph" w:styleId="BodyText">
    <w:name w:val="Body Text"/>
    <w:basedOn w:val="Normal"/>
    <w:link w:val="BodyTextChar"/>
    <w:uiPriority w:val="99"/>
    <w:rsid w:val="00DB117F"/>
    <w:pPr>
      <w:spacing w:before="120" w:after="120" w:line="384" w:lineRule="auto"/>
      <w:jc w:val="both"/>
    </w:pPr>
    <w:rPr>
      <w:rFonts w:ascii="Arial" w:hAnsi="Arial" w:cs="Arial"/>
      <w:sz w:val="24"/>
      <w:szCs w:val="24"/>
    </w:rPr>
  </w:style>
  <w:style w:type="character" w:customStyle="1" w:styleId="BodyTextChar">
    <w:name w:val="Body Text Char"/>
    <w:basedOn w:val="DefaultParagraphFont"/>
    <w:link w:val="BodyText"/>
    <w:uiPriority w:val="99"/>
    <w:rsid w:val="00DB117F"/>
    <w:rPr>
      <w:rFonts w:ascii="Arial" w:hAnsi="Arial" w:cs="Arial"/>
      <w:sz w:val="24"/>
      <w:szCs w:val="24"/>
    </w:rPr>
  </w:style>
  <w:style w:type="paragraph" w:styleId="Header">
    <w:name w:val="header"/>
    <w:basedOn w:val="Normal"/>
    <w:link w:val="HeaderChar"/>
    <w:uiPriority w:val="99"/>
    <w:semiHidden/>
    <w:unhideWhenUsed/>
    <w:rsid w:val="005D160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D160A"/>
  </w:style>
  <w:style w:type="paragraph" w:styleId="Footer">
    <w:name w:val="footer"/>
    <w:basedOn w:val="Normal"/>
    <w:link w:val="FooterChar"/>
    <w:uiPriority w:val="99"/>
    <w:semiHidden/>
    <w:unhideWhenUsed/>
    <w:rsid w:val="005D160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D16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0823273">
      <w:bodyDiv w:val="1"/>
      <w:marLeft w:val="0"/>
      <w:marRight w:val="0"/>
      <w:marTop w:val="0"/>
      <w:marBottom w:val="0"/>
      <w:divBdr>
        <w:top w:val="none" w:sz="0" w:space="0" w:color="auto"/>
        <w:left w:val="none" w:sz="0" w:space="0" w:color="auto"/>
        <w:bottom w:val="none" w:sz="0" w:space="0" w:color="auto"/>
        <w:right w:val="none" w:sz="0" w:space="0" w:color="auto"/>
      </w:divBdr>
      <w:divsChild>
        <w:div w:id="664015774">
          <w:marLeft w:val="446"/>
          <w:marRight w:val="0"/>
          <w:marTop w:val="0"/>
          <w:marBottom w:val="0"/>
          <w:divBdr>
            <w:top w:val="none" w:sz="0" w:space="0" w:color="auto"/>
            <w:left w:val="none" w:sz="0" w:space="0" w:color="auto"/>
            <w:bottom w:val="none" w:sz="0" w:space="0" w:color="auto"/>
            <w:right w:val="none" w:sz="0" w:space="0" w:color="auto"/>
          </w:divBdr>
        </w:div>
        <w:div w:id="447041400">
          <w:marLeft w:val="446"/>
          <w:marRight w:val="0"/>
          <w:marTop w:val="0"/>
          <w:marBottom w:val="0"/>
          <w:divBdr>
            <w:top w:val="none" w:sz="0" w:space="0" w:color="auto"/>
            <w:left w:val="none" w:sz="0" w:space="0" w:color="auto"/>
            <w:bottom w:val="none" w:sz="0" w:space="0" w:color="auto"/>
            <w:right w:val="none" w:sz="0" w:space="0" w:color="auto"/>
          </w:divBdr>
        </w:div>
        <w:div w:id="1562132363">
          <w:marLeft w:val="446"/>
          <w:marRight w:val="0"/>
          <w:marTop w:val="0"/>
          <w:marBottom w:val="0"/>
          <w:divBdr>
            <w:top w:val="none" w:sz="0" w:space="0" w:color="auto"/>
            <w:left w:val="none" w:sz="0" w:space="0" w:color="auto"/>
            <w:bottom w:val="none" w:sz="0" w:space="0" w:color="auto"/>
            <w:right w:val="none" w:sz="0" w:space="0" w:color="auto"/>
          </w:divBdr>
        </w:div>
        <w:div w:id="1702827187">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15E53-11DD-4639-9BF4-95024CFB3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16</Pages>
  <Words>3758</Words>
  <Characters>21424</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25132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HUKAM</dc:creator>
  <cp:keywords/>
  <dc:description/>
  <cp:lastModifiedBy>Nangia, Vinay (ICARDA)</cp:lastModifiedBy>
  <cp:revision>4</cp:revision>
  <dcterms:created xsi:type="dcterms:W3CDTF">2015-10-16T19:32:00Z</dcterms:created>
  <dcterms:modified xsi:type="dcterms:W3CDTF">2015-10-16T20:04:00Z</dcterms:modified>
</cp:coreProperties>
</file>