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DC1" w:rsidRPr="00585AB3" w:rsidRDefault="00864DC1" w:rsidP="00864DC1">
      <w:pPr>
        <w:spacing w:line="300" w:lineRule="auto"/>
        <w:jc w:val="center"/>
        <w:rPr>
          <w:rFonts w:asciiTheme="minorBidi" w:hAnsiTheme="minorBidi" w:cstheme="minorBidi"/>
          <w:b/>
          <w:bCs/>
          <w:sz w:val="22"/>
          <w:szCs w:val="22"/>
        </w:rPr>
      </w:pPr>
      <w:r w:rsidRPr="00585AB3">
        <w:rPr>
          <w:rFonts w:asciiTheme="minorBidi" w:hAnsiTheme="minorBidi" w:cstheme="minorBidi"/>
          <w:b/>
          <w:bCs/>
          <w:sz w:val="22"/>
          <w:szCs w:val="22"/>
        </w:rPr>
        <w:t>ICARDA’s Response to the Recommendations of the</w:t>
      </w:r>
    </w:p>
    <w:p w:rsidR="00774C0A" w:rsidRPr="00585AB3" w:rsidRDefault="00864DC1" w:rsidP="00864DC1">
      <w:pPr>
        <w:spacing w:line="300" w:lineRule="auto"/>
        <w:jc w:val="center"/>
        <w:rPr>
          <w:rFonts w:asciiTheme="minorBidi" w:hAnsiTheme="minorBidi" w:cstheme="minorBidi"/>
          <w:b/>
          <w:bCs/>
          <w:sz w:val="22"/>
          <w:szCs w:val="22"/>
        </w:rPr>
      </w:pPr>
      <w:r w:rsidRPr="00585AB3">
        <w:rPr>
          <w:rFonts w:asciiTheme="minorBidi" w:hAnsiTheme="minorBidi" w:cstheme="minorBidi"/>
          <w:b/>
          <w:bCs/>
          <w:sz w:val="22"/>
          <w:szCs w:val="22"/>
        </w:rPr>
        <w:t xml:space="preserve">Center Commissioned External Review of </w:t>
      </w:r>
      <w:r w:rsidR="00774C0A" w:rsidRPr="00585AB3">
        <w:rPr>
          <w:rFonts w:asciiTheme="minorBidi" w:hAnsiTheme="minorBidi" w:cstheme="minorBidi"/>
          <w:b/>
          <w:bCs/>
          <w:sz w:val="22"/>
          <w:szCs w:val="22"/>
        </w:rPr>
        <w:t xml:space="preserve">the </w:t>
      </w:r>
    </w:p>
    <w:p w:rsidR="00864DC1" w:rsidRPr="00585AB3" w:rsidRDefault="00864DC1" w:rsidP="00864DC1">
      <w:pPr>
        <w:spacing w:line="300" w:lineRule="auto"/>
        <w:jc w:val="center"/>
        <w:rPr>
          <w:rFonts w:asciiTheme="minorBidi" w:hAnsiTheme="minorBidi" w:cstheme="minorBidi"/>
          <w:b/>
          <w:bCs/>
          <w:sz w:val="22"/>
          <w:szCs w:val="22"/>
        </w:rPr>
      </w:pPr>
      <w:r w:rsidRPr="00585AB3">
        <w:rPr>
          <w:rFonts w:asciiTheme="minorBidi" w:hAnsiTheme="minorBidi" w:cstheme="minorBidi"/>
          <w:b/>
          <w:bCs/>
          <w:sz w:val="22"/>
          <w:szCs w:val="22"/>
        </w:rPr>
        <w:t xml:space="preserve">Integrated Water and </w:t>
      </w:r>
      <w:r w:rsidR="00774C0A" w:rsidRPr="00585AB3">
        <w:rPr>
          <w:rFonts w:asciiTheme="minorBidi" w:hAnsiTheme="minorBidi" w:cstheme="minorBidi"/>
          <w:b/>
          <w:bCs/>
          <w:sz w:val="22"/>
          <w:szCs w:val="22"/>
        </w:rPr>
        <w:t>L</w:t>
      </w:r>
      <w:r w:rsidRPr="00585AB3">
        <w:rPr>
          <w:rFonts w:asciiTheme="minorBidi" w:hAnsiTheme="minorBidi" w:cstheme="minorBidi"/>
          <w:b/>
          <w:bCs/>
          <w:sz w:val="22"/>
          <w:szCs w:val="22"/>
        </w:rPr>
        <w:t>and Management Program in ICARDA</w:t>
      </w:r>
    </w:p>
    <w:p w:rsidR="00B8703A" w:rsidRPr="00585AB3" w:rsidRDefault="00B8703A" w:rsidP="00864DC1">
      <w:pPr>
        <w:spacing w:line="300" w:lineRule="auto"/>
        <w:jc w:val="center"/>
        <w:rPr>
          <w:rFonts w:asciiTheme="minorBidi" w:hAnsiTheme="minorBidi" w:cstheme="minorBidi"/>
          <w:b/>
          <w:bCs/>
          <w:sz w:val="22"/>
          <w:szCs w:val="22"/>
        </w:rPr>
      </w:pPr>
      <w:r w:rsidRPr="00585AB3">
        <w:rPr>
          <w:rFonts w:asciiTheme="minorBidi" w:hAnsiTheme="minorBidi" w:cstheme="minorBidi"/>
          <w:b/>
          <w:bCs/>
          <w:sz w:val="22"/>
          <w:szCs w:val="22"/>
        </w:rPr>
        <w:t>March 2010</w:t>
      </w:r>
    </w:p>
    <w:p w:rsidR="00864DC1" w:rsidRPr="00585AB3" w:rsidRDefault="00864DC1" w:rsidP="00864DC1">
      <w:pPr>
        <w:spacing w:line="300" w:lineRule="auto"/>
        <w:jc w:val="center"/>
        <w:rPr>
          <w:rFonts w:asciiTheme="minorBidi" w:hAnsiTheme="minorBidi" w:cstheme="minorBidi"/>
          <w:b/>
          <w:bCs/>
          <w:sz w:val="22"/>
          <w:szCs w:val="22"/>
        </w:rPr>
      </w:pPr>
    </w:p>
    <w:p w:rsidR="00864DC1" w:rsidRPr="00585AB3" w:rsidRDefault="00864DC1" w:rsidP="00B867F7">
      <w:pPr>
        <w:autoSpaceDE w:val="0"/>
        <w:autoSpaceDN w:val="0"/>
        <w:adjustRightInd w:val="0"/>
        <w:rPr>
          <w:rFonts w:asciiTheme="minorBidi" w:hAnsiTheme="minorBidi" w:cstheme="minorBidi"/>
          <w:sz w:val="22"/>
          <w:szCs w:val="22"/>
        </w:rPr>
      </w:pPr>
      <w:r w:rsidRPr="00585AB3">
        <w:rPr>
          <w:rFonts w:asciiTheme="minorBidi" w:hAnsiTheme="minorBidi" w:cstheme="minorBidi"/>
          <w:sz w:val="22"/>
          <w:szCs w:val="22"/>
        </w:rPr>
        <w:t xml:space="preserve">ICARDA’s Board of Trustees commissioned an external review of </w:t>
      </w:r>
      <w:ins w:id="0" w:author="Van Ginkel" w:date="2010-04-11T14:43:00Z">
        <w:r w:rsidR="0012477A">
          <w:rPr>
            <w:rFonts w:asciiTheme="minorBidi" w:hAnsiTheme="minorBidi" w:cstheme="minorBidi"/>
            <w:sz w:val="22"/>
            <w:szCs w:val="22"/>
          </w:rPr>
          <w:t xml:space="preserve">the </w:t>
        </w:r>
      </w:ins>
      <w:r w:rsidRPr="00585AB3">
        <w:rPr>
          <w:rFonts w:asciiTheme="minorBidi" w:hAnsiTheme="minorBidi" w:cstheme="minorBidi"/>
          <w:sz w:val="22"/>
          <w:szCs w:val="22"/>
        </w:rPr>
        <w:t xml:space="preserve">Integrated Water and </w:t>
      </w:r>
      <w:r w:rsidR="00A502DD" w:rsidRPr="00585AB3">
        <w:rPr>
          <w:rFonts w:asciiTheme="minorBidi" w:hAnsiTheme="minorBidi" w:cstheme="minorBidi"/>
          <w:sz w:val="22"/>
          <w:szCs w:val="22"/>
        </w:rPr>
        <w:t>L</w:t>
      </w:r>
      <w:r w:rsidRPr="00585AB3">
        <w:rPr>
          <w:rFonts w:asciiTheme="minorBidi" w:hAnsiTheme="minorBidi" w:cstheme="minorBidi"/>
          <w:sz w:val="22"/>
          <w:szCs w:val="22"/>
        </w:rPr>
        <w:t xml:space="preserve">and Management Program </w:t>
      </w:r>
      <w:r w:rsidR="00B8703A" w:rsidRPr="00585AB3">
        <w:rPr>
          <w:rFonts w:asciiTheme="minorBidi" w:hAnsiTheme="minorBidi" w:cstheme="minorBidi"/>
          <w:sz w:val="22"/>
          <w:szCs w:val="22"/>
        </w:rPr>
        <w:t xml:space="preserve">(IWLMP) </w:t>
      </w:r>
      <w:r w:rsidRPr="00585AB3">
        <w:rPr>
          <w:rFonts w:asciiTheme="minorBidi" w:hAnsiTheme="minorBidi" w:cstheme="minorBidi"/>
          <w:sz w:val="22"/>
          <w:szCs w:val="22"/>
        </w:rPr>
        <w:t xml:space="preserve">in ICARDA. The review </w:t>
      </w:r>
      <w:ins w:id="1" w:author="Van Ginkel" w:date="2010-04-11T14:47:00Z">
        <w:r w:rsidR="0012477A">
          <w:rPr>
            <w:rFonts w:asciiTheme="minorBidi" w:hAnsiTheme="minorBidi" w:cstheme="minorBidi"/>
            <w:sz w:val="22"/>
            <w:szCs w:val="22"/>
          </w:rPr>
          <w:t>P</w:t>
        </w:r>
      </w:ins>
      <w:del w:id="2" w:author="Van Ginkel" w:date="2010-04-11T14:47:00Z">
        <w:r w:rsidRPr="00585AB3" w:rsidDel="0012477A">
          <w:rPr>
            <w:rFonts w:asciiTheme="minorBidi" w:hAnsiTheme="minorBidi" w:cstheme="minorBidi"/>
            <w:sz w:val="22"/>
            <w:szCs w:val="22"/>
          </w:rPr>
          <w:delText>p</w:delText>
        </w:r>
      </w:del>
      <w:r w:rsidRPr="00585AB3">
        <w:rPr>
          <w:rFonts w:asciiTheme="minorBidi" w:hAnsiTheme="minorBidi" w:cstheme="minorBidi"/>
          <w:sz w:val="22"/>
          <w:szCs w:val="22"/>
        </w:rPr>
        <w:t xml:space="preserve">anel, comprising </w:t>
      </w:r>
      <w:r w:rsidRPr="00585AB3">
        <w:rPr>
          <w:rFonts w:asciiTheme="minorBidi" w:hAnsiTheme="minorBidi" w:cstheme="minorBidi"/>
          <w:sz w:val="22"/>
          <w:szCs w:val="22"/>
          <w:lang w:val="en-US"/>
        </w:rPr>
        <w:t xml:space="preserve">Prof. Luis Santos Pereira </w:t>
      </w:r>
      <w:r w:rsidR="00454F7D" w:rsidRPr="00585AB3">
        <w:rPr>
          <w:rFonts w:asciiTheme="minorBidi" w:hAnsiTheme="minorBidi" w:cstheme="minorBidi"/>
          <w:sz w:val="22"/>
          <w:szCs w:val="22"/>
          <w:lang w:val="en-US"/>
        </w:rPr>
        <w:t>(</w:t>
      </w:r>
      <w:r w:rsidRPr="00585AB3">
        <w:rPr>
          <w:rFonts w:asciiTheme="minorBidi" w:hAnsiTheme="minorBidi" w:cstheme="minorBidi"/>
          <w:sz w:val="22"/>
          <w:szCs w:val="22"/>
          <w:lang w:val="en-US"/>
        </w:rPr>
        <w:t>Chair</w:t>
      </w:r>
      <w:r w:rsidR="00454F7D" w:rsidRPr="00585AB3">
        <w:rPr>
          <w:rFonts w:asciiTheme="minorBidi" w:hAnsiTheme="minorBidi" w:cstheme="minorBidi"/>
          <w:sz w:val="22"/>
          <w:szCs w:val="22"/>
          <w:lang w:val="en-US"/>
        </w:rPr>
        <w:t>)</w:t>
      </w:r>
      <w:r w:rsidRPr="00585AB3">
        <w:rPr>
          <w:rFonts w:asciiTheme="minorBidi" w:hAnsiTheme="minorBidi" w:cstheme="minorBidi"/>
          <w:sz w:val="22"/>
          <w:szCs w:val="22"/>
          <w:lang w:val="en-US"/>
        </w:rPr>
        <w:t>, Dr. Fatma Attia, Prof</w:t>
      </w:r>
      <w:r w:rsidR="0037108A" w:rsidRPr="00585AB3">
        <w:rPr>
          <w:rFonts w:asciiTheme="minorBidi" w:hAnsiTheme="minorBidi" w:cstheme="minorBidi"/>
          <w:sz w:val="22"/>
          <w:szCs w:val="22"/>
          <w:lang w:val="en-US"/>
        </w:rPr>
        <w:t>.</w:t>
      </w:r>
      <w:r w:rsidRPr="00585AB3">
        <w:rPr>
          <w:rFonts w:asciiTheme="minorBidi" w:hAnsiTheme="minorBidi" w:cstheme="minorBidi"/>
          <w:sz w:val="22"/>
          <w:szCs w:val="22"/>
          <w:lang w:val="en-US"/>
        </w:rPr>
        <w:t xml:space="preserve"> Jim Oster, </w:t>
      </w:r>
      <w:r w:rsidR="00B8703A" w:rsidRPr="00585AB3">
        <w:rPr>
          <w:rFonts w:asciiTheme="minorBidi" w:hAnsiTheme="minorBidi" w:cstheme="minorBidi"/>
          <w:sz w:val="22"/>
          <w:szCs w:val="22"/>
          <w:lang w:val="en-US"/>
        </w:rPr>
        <w:t xml:space="preserve">and </w:t>
      </w:r>
      <w:r w:rsidRPr="00585AB3">
        <w:rPr>
          <w:rFonts w:asciiTheme="minorBidi" w:hAnsiTheme="minorBidi" w:cstheme="minorBidi"/>
          <w:sz w:val="22"/>
          <w:szCs w:val="22"/>
          <w:lang w:val="en-US"/>
        </w:rPr>
        <w:t>Dr. Alia Gana</w:t>
      </w:r>
      <w:r w:rsidR="00454F7D" w:rsidRPr="00585AB3">
        <w:rPr>
          <w:rFonts w:asciiTheme="minorBidi" w:hAnsiTheme="minorBidi" w:cstheme="minorBidi"/>
          <w:sz w:val="22"/>
          <w:szCs w:val="22"/>
          <w:lang w:val="en-US"/>
        </w:rPr>
        <w:t xml:space="preserve"> </w:t>
      </w:r>
      <w:r w:rsidRPr="00585AB3">
        <w:rPr>
          <w:rFonts w:asciiTheme="minorBidi" w:hAnsiTheme="minorBidi" w:cstheme="minorBidi"/>
          <w:sz w:val="22"/>
          <w:szCs w:val="22"/>
        </w:rPr>
        <w:t xml:space="preserve">visited the Center from </w:t>
      </w:r>
      <w:r w:rsidR="00454F7D" w:rsidRPr="00585AB3">
        <w:rPr>
          <w:rFonts w:asciiTheme="minorBidi" w:hAnsiTheme="minorBidi" w:cstheme="minorBidi"/>
          <w:sz w:val="22"/>
          <w:szCs w:val="22"/>
        </w:rPr>
        <w:t>14</w:t>
      </w:r>
      <w:ins w:id="3" w:author="Van Ginkel" w:date="2010-04-11T14:44:00Z">
        <w:r w:rsidR="0012477A">
          <w:rPr>
            <w:rFonts w:asciiTheme="minorBidi" w:hAnsiTheme="minorBidi" w:cstheme="minorBidi"/>
            <w:sz w:val="22"/>
            <w:szCs w:val="22"/>
          </w:rPr>
          <w:t xml:space="preserve"> to </w:t>
        </w:r>
      </w:ins>
      <w:del w:id="4" w:author="Van Ginkel" w:date="2010-04-11T14:44:00Z">
        <w:r w:rsidR="00454F7D" w:rsidRPr="00585AB3" w:rsidDel="0012477A">
          <w:rPr>
            <w:rFonts w:asciiTheme="minorBidi" w:hAnsiTheme="minorBidi" w:cstheme="minorBidi"/>
            <w:sz w:val="22"/>
            <w:szCs w:val="22"/>
          </w:rPr>
          <w:delText>-</w:delText>
        </w:r>
      </w:del>
      <w:r w:rsidR="00454F7D" w:rsidRPr="00585AB3">
        <w:rPr>
          <w:rFonts w:asciiTheme="minorBidi" w:hAnsiTheme="minorBidi" w:cstheme="minorBidi"/>
          <w:sz w:val="22"/>
          <w:szCs w:val="22"/>
        </w:rPr>
        <w:t>25</w:t>
      </w:r>
      <w:r w:rsidRPr="00585AB3">
        <w:rPr>
          <w:rFonts w:asciiTheme="minorBidi" w:hAnsiTheme="minorBidi" w:cstheme="minorBidi"/>
          <w:sz w:val="22"/>
          <w:szCs w:val="22"/>
        </w:rPr>
        <w:t xml:space="preserve"> March 2009.  </w:t>
      </w:r>
      <w:ins w:id="5" w:author="Van Ginkel" w:date="2010-04-11T14:44:00Z">
        <w:r w:rsidR="0012477A">
          <w:rPr>
            <w:rFonts w:asciiTheme="minorBidi" w:hAnsiTheme="minorBidi" w:cstheme="minorBidi"/>
            <w:sz w:val="22"/>
            <w:szCs w:val="22"/>
          </w:rPr>
          <w:t>During this period t</w:t>
        </w:r>
      </w:ins>
      <w:del w:id="6" w:author="Van Ginkel" w:date="2010-04-11T14:44:00Z">
        <w:r w:rsidRPr="00585AB3" w:rsidDel="0012477A">
          <w:rPr>
            <w:rFonts w:asciiTheme="minorBidi" w:hAnsiTheme="minorBidi" w:cstheme="minorBidi"/>
            <w:sz w:val="22"/>
            <w:szCs w:val="22"/>
          </w:rPr>
          <w:delText>T</w:delText>
        </w:r>
      </w:del>
      <w:r w:rsidRPr="00585AB3">
        <w:rPr>
          <w:rFonts w:asciiTheme="minorBidi" w:hAnsiTheme="minorBidi" w:cstheme="minorBidi"/>
          <w:sz w:val="22"/>
          <w:szCs w:val="22"/>
        </w:rPr>
        <w:t xml:space="preserve">hey also </w:t>
      </w:r>
      <w:r w:rsidR="00454F7D" w:rsidRPr="00585AB3">
        <w:rPr>
          <w:rFonts w:asciiTheme="minorBidi" w:hAnsiTheme="minorBidi" w:cstheme="minorBidi"/>
          <w:sz w:val="22"/>
          <w:szCs w:val="22"/>
        </w:rPr>
        <w:t xml:space="preserve">visited </w:t>
      </w:r>
      <w:r w:rsidR="00B867F7" w:rsidRPr="00585AB3">
        <w:rPr>
          <w:rFonts w:asciiTheme="minorBidi" w:hAnsiTheme="minorBidi" w:cstheme="minorBidi"/>
          <w:sz w:val="22"/>
          <w:szCs w:val="22"/>
        </w:rPr>
        <w:t xml:space="preserve">ICARDA’s collaborative activities with </w:t>
      </w:r>
      <w:r w:rsidR="00454F7D" w:rsidRPr="00585AB3">
        <w:rPr>
          <w:rFonts w:asciiTheme="minorBidi" w:hAnsiTheme="minorBidi" w:cstheme="minorBidi"/>
          <w:sz w:val="22"/>
          <w:szCs w:val="22"/>
        </w:rPr>
        <w:t xml:space="preserve">NARS </w:t>
      </w:r>
      <w:r w:rsidR="00B867F7" w:rsidRPr="00585AB3">
        <w:rPr>
          <w:rFonts w:asciiTheme="minorBidi" w:hAnsiTheme="minorBidi" w:cstheme="minorBidi"/>
          <w:sz w:val="22"/>
          <w:szCs w:val="22"/>
        </w:rPr>
        <w:t xml:space="preserve">within </w:t>
      </w:r>
      <w:r w:rsidR="00454F7D" w:rsidRPr="00585AB3">
        <w:rPr>
          <w:rFonts w:asciiTheme="minorBidi" w:hAnsiTheme="minorBidi" w:cstheme="minorBidi"/>
          <w:sz w:val="22"/>
          <w:szCs w:val="22"/>
        </w:rPr>
        <w:t>the water benchmarks project</w:t>
      </w:r>
      <w:r w:rsidR="0037108A" w:rsidRPr="00585AB3">
        <w:rPr>
          <w:rFonts w:asciiTheme="minorBidi" w:hAnsiTheme="minorBidi" w:cstheme="minorBidi"/>
          <w:sz w:val="22"/>
          <w:szCs w:val="22"/>
        </w:rPr>
        <w:t xml:space="preserve"> in</w:t>
      </w:r>
      <w:r w:rsidR="00B867F7" w:rsidRPr="00585AB3">
        <w:rPr>
          <w:rFonts w:asciiTheme="minorBidi" w:hAnsiTheme="minorBidi" w:cstheme="minorBidi"/>
          <w:sz w:val="22"/>
          <w:szCs w:val="22"/>
        </w:rPr>
        <w:t xml:space="preserve"> Jordan, Egypt and Syria</w:t>
      </w:r>
      <w:r w:rsidR="00454F7D" w:rsidRPr="00585AB3">
        <w:rPr>
          <w:rFonts w:asciiTheme="minorBidi" w:hAnsiTheme="minorBidi" w:cstheme="minorBidi"/>
          <w:sz w:val="22"/>
          <w:szCs w:val="22"/>
        </w:rPr>
        <w:t>.</w:t>
      </w:r>
      <w:r w:rsidRPr="00585AB3">
        <w:rPr>
          <w:rFonts w:asciiTheme="minorBidi" w:hAnsiTheme="minorBidi" w:cstheme="minorBidi"/>
          <w:sz w:val="22"/>
          <w:szCs w:val="22"/>
        </w:rPr>
        <w:t xml:space="preserve"> </w:t>
      </w:r>
    </w:p>
    <w:p w:rsidR="00864DC1" w:rsidRPr="00585AB3" w:rsidRDefault="00864DC1" w:rsidP="00B867F7">
      <w:pPr>
        <w:pStyle w:val="BodyText"/>
        <w:rPr>
          <w:rFonts w:asciiTheme="minorBidi" w:hAnsiTheme="minorBidi" w:cstheme="minorBidi"/>
          <w:sz w:val="22"/>
          <w:szCs w:val="22"/>
        </w:rPr>
      </w:pPr>
      <w:r w:rsidRPr="00585AB3">
        <w:rPr>
          <w:rFonts w:asciiTheme="minorBidi" w:hAnsiTheme="minorBidi" w:cstheme="minorBidi"/>
          <w:sz w:val="22"/>
          <w:szCs w:val="22"/>
        </w:rPr>
        <w:t xml:space="preserve">The Panel submitted </w:t>
      </w:r>
      <w:r w:rsidR="00B8703A" w:rsidRPr="00585AB3">
        <w:rPr>
          <w:rFonts w:asciiTheme="minorBidi" w:hAnsiTheme="minorBidi" w:cstheme="minorBidi"/>
          <w:sz w:val="22"/>
          <w:szCs w:val="22"/>
        </w:rPr>
        <w:t>the</w:t>
      </w:r>
      <w:r w:rsidR="00B867F7" w:rsidRPr="00585AB3">
        <w:rPr>
          <w:rFonts w:asciiTheme="minorBidi" w:hAnsiTheme="minorBidi" w:cstheme="minorBidi"/>
          <w:sz w:val="22"/>
          <w:szCs w:val="22"/>
        </w:rPr>
        <w:t>ir</w:t>
      </w:r>
      <w:r w:rsidRPr="00585AB3">
        <w:rPr>
          <w:rFonts w:asciiTheme="minorBidi" w:hAnsiTheme="minorBidi" w:cstheme="minorBidi"/>
          <w:sz w:val="22"/>
          <w:szCs w:val="22"/>
        </w:rPr>
        <w:t xml:space="preserve"> first draft report on </w:t>
      </w:r>
      <w:r w:rsidR="00454F7D" w:rsidRPr="00585AB3">
        <w:rPr>
          <w:rFonts w:asciiTheme="minorBidi" w:hAnsiTheme="minorBidi" w:cstheme="minorBidi"/>
          <w:sz w:val="22"/>
          <w:szCs w:val="22"/>
        </w:rPr>
        <w:t>7</w:t>
      </w:r>
      <w:r w:rsidR="0037108A" w:rsidRPr="00585AB3">
        <w:rPr>
          <w:rFonts w:asciiTheme="minorBidi" w:hAnsiTheme="minorBidi" w:cstheme="minorBidi"/>
          <w:sz w:val="22"/>
          <w:szCs w:val="22"/>
          <w:vertAlign w:val="superscript"/>
        </w:rPr>
        <w:t>th</w:t>
      </w:r>
      <w:r w:rsidR="00454F7D" w:rsidRPr="00585AB3">
        <w:rPr>
          <w:rFonts w:asciiTheme="minorBidi" w:hAnsiTheme="minorBidi" w:cstheme="minorBidi"/>
          <w:sz w:val="22"/>
          <w:szCs w:val="22"/>
        </w:rPr>
        <w:t xml:space="preserve"> March</w:t>
      </w:r>
      <w:r w:rsidRPr="00585AB3">
        <w:rPr>
          <w:rFonts w:asciiTheme="minorBidi" w:hAnsiTheme="minorBidi" w:cstheme="minorBidi"/>
          <w:sz w:val="22"/>
          <w:szCs w:val="22"/>
        </w:rPr>
        <w:t xml:space="preserve"> 20</w:t>
      </w:r>
      <w:r w:rsidR="00454F7D" w:rsidRPr="00585AB3">
        <w:rPr>
          <w:rFonts w:asciiTheme="minorBidi" w:hAnsiTheme="minorBidi" w:cstheme="minorBidi"/>
          <w:sz w:val="22"/>
          <w:szCs w:val="22"/>
        </w:rPr>
        <w:t>1</w:t>
      </w:r>
      <w:r w:rsidRPr="00585AB3">
        <w:rPr>
          <w:rFonts w:asciiTheme="minorBidi" w:hAnsiTheme="minorBidi" w:cstheme="minorBidi"/>
          <w:sz w:val="22"/>
          <w:szCs w:val="22"/>
        </w:rPr>
        <w:t xml:space="preserve">0, </w:t>
      </w:r>
      <w:r w:rsidR="00C97FF9" w:rsidRPr="00585AB3">
        <w:rPr>
          <w:rFonts w:asciiTheme="minorBidi" w:hAnsiTheme="minorBidi" w:cstheme="minorBidi"/>
          <w:sz w:val="22"/>
          <w:szCs w:val="22"/>
        </w:rPr>
        <w:t>which was</w:t>
      </w:r>
      <w:r w:rsidR="0037108A" w:rsidRPr="00585AB3">
        <w:rPr>
          <w:rFonts w:asciiTheme="minorBidi" w:hAnsiTheme="minorBidi" w:cstheme="minorBidi"/>
          <w:sz w:val="22"/>
          <w:szCs w:val="22"/>
        </w:rPr>
        <w:t xml:space="preserve"> reviewed by ICARDA for factual corrections.</w:t>
      </w:r>
      <w:r w:rsidRPr="00585AB3">
        <w:rPr>
          <w:rFonts w:asciiTheme="minorBidi" w:hAnsiTheme="minorBidi" w:cstheme="minorBidi"/>
          <w:sz w:val="22"/>
          <w:szCs w:val="22"/>
        </w:rPr>
        <w:t xml:space="preserve">  </w:t>
      </w:r>
      <w:ins w:id="7" w:author="Van Ginkel" w:date="2010-04-11T14:46:00Z">
        <w:r w:rsidR="0012477A">
          <w:rPr>
            <w:rFonts w:asciiTheme="minorBidi" w:hAnsiTheme="minorBidi" w:cstheme="minorBidi"/>
            <w:sz w:val="22"/>
            <w:szCs w:val="22"/>
          </w:rPr>
          <w:t>Several fa</w:t>
        </w:r>
      </w:ins>
      <w:ins w:id="8" w:author="Van Ginkel" w:date="2010-04-11T14:45:00Z">
        <w:r w:rsidR="0012477A">
          <w:rPr>
            <w:rFonts w:asciiTheme="minorBidi" w:hAnsiTheme="minorBidi" w:cstheme="minorBidi"/>
            <w:sz w:val="22"/>
            <w:szCs w:val="22"/>
          </w:rPr>
          <w:t>ctual errors were identified and th</w:t>
        </w:r>
      </w:ins>
      <w:ins w:id="9" w:author="Van Ginkel" w:date="2010-04-11T14:46:00Z">
        <w:r w:rsidR="0012477A">
          <w:rPr>
            <w:rFonts w:asciiTheme="minorBidi" w:hAnsiTheme="minorBidi" w:cstheme="minorBidi"/>
            <w:sz w:val="22"/>
            <w:szCs w:val="22"/>
          </w:rPr>
          <w:t>is</w:t>
        </w:r>
      </w:ins>
      <w:ins w:id="10" w:author="Van Ginkel" w:date="2010-04-11T14:45:00Z">
        <w:r w:rsidR="0012477A">
          <w:rPr>
            <w:rFonts w:asciiTheme="minorBidi" w:hAnsiTheme="minorBidi" w:cstheme="minorBidi"/>
            <w:sz w:val="22"/>
            <w:szCs w:val="22"/>
          </w:rPr>
          <w:t xml:space="preserve"> information </w:t>
        </w:r>
      </w:ins>
      <w:ins w:id="11" w:author="Van Ginkel" w:date="2010-04-11T14:46:00Z">
        <w:r w:rsidR="0012477A">
          <w:rPr>
            <w:rFonts w:asciiTheme="minorBidi" w:hAnsiTheme="minorBidi" w:cstheme="minorBidi"/>
            <w:sz w:val="22"/>
            <w:szCs w:val="22"/>
          </w:rPr>
          <w:t xml:space="preserve">was </w:t>
        </w:r>
      </w:ins>
      <w:ins w:id="12" w:author="Van Ginkel" w:date="2010-04-11T14:45:00Z">
        <w:r w:rsidR="0012477A">
          <w:rPr>
            <w:rFonts w:asciiTheme="minorBidi" w:hAnsiTheme="minorBidi" w:cstheme="minorBidi"/>
            <w:sz w:val="22"/>
            <w:szCs w:val="22"/>
          </w:rPr>
          <w:t xml:space="preserve">provided to the Panel Chair. </w:t>
        </w:r>
      </w:ins>
      <w:r w:rsidR="00454F7D" w:rsidRPr="00585AB3">
        <w:rPr>
          <w:rFonts w:asciiTheme="minorBidi" w:hAnsiTheme="minorBidi" w:cstheme="minorBidi"/>
          <w:sz w:val="22"/>
          <w:szCs w:val="22"/>
        </w:rPr>
        <w:t>T</w:t>
      </w:r>
      <w:r w:rsidRPr="00585AB3">
        <w:rPr>
          <w:rFonts w:asciiTheme="minorBidi" w:hAnsiTheme="minorBidi" w:cstheme="minorBidi"/>
          <w:sz w:val="22"/>
          <w:szCs w:val="22"/>
        </w:rPr>
        <w:t>he Panel s</w:t>
      </w:r>
      <w:r w:rsidR="00454F7D" w:rsidRPr="00585AB3">
        <w:rPr>
          <w:rFonts w:asciiTheme="minorBidi" w:hAnsiTheme="minorBidi" w:cstheme="minorBidi"/>
          <w:sz w:val="22"/>
          <w:szCs w:val="22"/>
        </w:rPr>
        <w:t>ubmitted the</w:t>
      </w:r>
      <w:r w:rsidR="00B867F7" w:rsidRPr="00585AB3">
        <w:rPr>
          <w:rFonts w:asciiTheme="minorBidi" w:hAnsiTheme="minorBidi" w:cstheme="minorBidi"/>
          <w:sz w:val="22"/>
          <w:szCs w:val="22"/>
        </w:rPr>
        <w:t>ir</w:t>
      </w:r>
      <w:r w:rsidR="00454F7D" w:rsidRPr="00585AB3">
        <w:rPr>
          <w:rFonts w:asciiTheme="minorBidi" w:hAnsiTheme="minorBidi" w:cstheme="minorBidi"/>
          <w:sz w:val="22"/>
          <w:szCs w:val="22"/>
        </w:rPr>
        <w:t xml:space="preserve"> final report on 21</w:t>
      </w:r>
      <w:r w:rsidR="00454F7D" w:rsidRPr="00585AB3">
        <w:rPr>
          <w:rFonts w:asciiTheme="minorBidi" w:hAnsiTheme="minorBidi" w:cstheme="minorBidi"/>
          <w:sz w:val="22"/>
          <w:szCs w:val="22"/>
          <w:vertAlign w:val="superscript"/>
        </w:rPr>
        <w:t>st</w:t>
      </w:r>
      <w:r w:rsidR="00454F7D" w:rsidRPr="00585AB3">
        <w:rPr>
          <w:rFonts w:asciiTheme="minorBidi" w:hAnsiTheme="minorBidi" w:cstheme="minorBidi"/>
          <w:sz w:val="22"/>
          <w:szCs w:val="22"/>
        </w:rPr>
        <w:t xml:space="preserve"> March</w:t>
      </w:r>
      <w:r w:rsidRPr="00585AB3">
        <w:rPr>
          <w:rFonts w:asciiTheme="minorBidi" w:hAnsiTheme="minorBidi" w:cstheme="minorBidi"/>
          <w:sz w:val="22"/>
          <w:szCs w:val="22"/>
        </w:rPr>
        <w:t xml:space="preserve"> 20</w:t>
      </w:r>
      <w:r w:rsidR="00454F7D" w:rsidRPr="00585AB3">
        <w:rPr>
          <w:rFonts w:asciiTheme="minorBidi" w:hAnsiTheme="minorBidi" w:cstheme="minorBidi"/>
          <w:sz w:val="22"/>
          <w:szCs w:val="22"/>
        </w:rPr>
        <w:t>1</w:t>
      </w:r>
      <w:r w:rsidRPr="00585AB3">
        <w:rPr>
          <w:rFonts w:asciiTheme="minorBidi" w:hAnsiTheme="minorBidi" w:cstheme="minorBidi"/>
          <w:sz w:val="22"/>
          <w:szCs w:val="22"/>
        </w:rPr>
        <w:t xml:space="preserve">0, with </w:t>
      </w:r>
      <w:r w:rsidR="00454F7D" w:rsidRPr="00585AB3">
        <w:rPr>
          <w:rFonts w:asciiTheme="minorBidi" w:hAnsiTheme="minorBidi" w:cstheme="minorBidi"/>
          <w:sz w:val="22"/>
          <w:szCs w:val="22"/>
        </w:rPr>
        <w:t>1</w:t>
      </w:r>
      <w:r w:rsidR="00B8703A" w:rsidRPr="00585AB3">
        <w:rPr>
          <w:rFonts w:asciiTheme="minorBidi" w:hAnsiTheme="minorBidi" w:cstheme="minorBidi"/>
          <w:sz w:val="22"/>
          <w:szCs w:val="22"/>
        </w:rPr>
        <w:t>3</w:t>
      </w:r>
      <w:r w:rsidRPr="00585AB3">
        <w:rPr>
          <w:rFonts w:asciiTheme="minorBidi" w:hAnsiTheme="minorBidi" w:cstheme="minorBidi"/>
          <w:sz w:val="22"/>
          <w:szCs w:val="22"/>
        </w:rPr>
        <w:t xml:space="preserve"> </w:t>
      </w:r>
      <w:r w:rsidR="00456F63" w:rsidRPr="00585AB3">
        <w:rPr>
          <w:rFonts w:asciiTheme="minorBidi" w:hAnsiTheme="minorBidi" w:cstheme="minorBidi"/>
          <w:sz w:val="22"/>
          <w:szCs w:val="22"/>
        </w:rPr>
        <w:t xml:space="preserve">un-numbered </w:t>
      </w:r>
      <w:r w:rsidRPr="00585AB3">
        <w:rPr>
          <w:rFonts w:asciiTheme="minorBidi" w:hAnsiTheme="minorBidi" w:cstheme="minorBidi"/>
          <w:sz w:val="22"/>
          <w:szCs w:val="22"/>
        </w:rPr>
        <w:t>key recommendations</w:t>
      </w:r>
      <w:r w:rsidR="00B867F7" w:rsidRPr="00585AB3">
        <w:rPr>
          <w:rFonts w:asciiTheme="minorBidi" w:hAnsiTheme="minorBidi" w:cstheme="minorBidi"/>
          <w:sz w:val="22"/>
          <w:szCs w:val="22"/>
        </w:rPr>
        <w:t xml:space="preserve"> included in the body of the report</w:t>
      </w:r>
      <w:r w:rsidRPr="00585AB3">
        <w:rPr>
          <w:rFonts w:asciiTheme="minorBidi" w:hAnsiTheme="minorBidi" w:cstheme="minorBidi"/>
          <w:sz w:val="22"/>
          <w:szCs w:val="22"/>
        </w:rPr>
        <w:t xml:space="preserve">.  </w:t>
      </w:r>
      <w:r w:rsidR="00B867F7" w:rsidRPr="00585AB3">
        <w:rPr>
          <w:rFonts w:asciiTheme="minorBidi" w:hAnsiTheme="minorBidi" w:cstheme="minorBidi"/>
          <w:sz w:val="22"/>
          <w:szCs w:val="22"/>
        </w:rPr>
        <w:t>T</w:t>
      </w:r>
      <w:r w:rsidR="00236B6B" w:rsidRPr="00585AB3">
        <w:rPr>
          <w:rFonts w:asciiTheme="minorBidi" w:hAnsiTheme="minorBidi" w:cstheme="minorBidi"/>
          <w:sz w:val="22"/>
          <w:szCs w:val="22"/>
        </w:rPr>
        <w:t xml:space="preserve">hese </w:t>
      </w:r>
      <w:r w:rsidR="00B867F7" w:rsidRPr="00585AB3">
        <w:rPr>
          <w:rFonts w:asciiTheme="minorBidi" w:hAnsiTheme="minorBidi" w:cstheme="minorBidi"/>
          <w:sz w:val="22"/>
          <w:szCs w:val="22"/>
        </w:rPr>
        <w:t xml:space="preserve">have been </w:t>
      </w:r>
      <w:r w:rsidR="00456F63" w:rsidRPr="00585AB3">
        <w:rPr>
          <w:rFonts w:asciiTheme="minorBidi" w:hAnsiTheme="minorBidi" w:cstheme="minorBidi"/>
          <w:sz w:val="22"/>
          <w:szCs w:val="22"/>
        </w:rPr>
        <w:t xml:space="preserve">subsequently </w:t>
      </w:r>
      <w:r w:rsidR="00FE4C2D" w:rsidRPr="00585AB3">
        <w:rPr>
          <w:rFonts w:asciiTheme="minorBidi" w:hAnsiTheme="minorBidi" w:cstheme="minorBidi"/>
          <w:sz w:val="22"/>
          <w:szCs w:val="22"/>
        </w:rPr>
        <w:t>number</w:t>
      </w:r>
      <w:r w:rsidR="00236B6B" w:rsidRPr="00585AB3">
        <w:rPr>
          <w:rFonts w:asciiTheme="minorBidi" w:hAnsiTheme="minorBidi" w:cstheme="minorBidi"/>
          <w:sz w:val="22"/>
          <w:szCs w:val="22"/>
        </w:rPr>
        <w:t xml:space="preserve">ed </w:t>
      </w:r>
      <w:r w:rsidR="00FE4C2D" w:rsidRPr="00585AB3">
        <w:rPr>
          <w:rFonts w:asciiTheme="minorBidi" w:hAnsiTheme="minorBidi" w:cstheme="minorBidi"/>
          <w:sz w:val="22"/>
          <w:szCs w:val="22"/>
        </w:rPr>
        <w:t>for the purpose of responding to the</w:t>
      </w:r>
      <w:r w:rsidR="00236B6B" w:rsidRPr="00585AB3">
        <w:rPr>
          <w:rFonts w:asciiTheme="minorBidi" w:hAnsiTheme="minorBidi" w:cstheme="minorBidi"/>
          <w:sz w:val="22"/>
          <w:szCs w:val="22"/>
        </w:rPr>
        <w:t xml:space="preserve"> recommendations</w:t>
      </w:r>
      <w:r w:rsidR="00FE4C2D" w:rsidRPr="00585AB3">
        <w:rPr>
          <w:rFonts w:asciiTheme="minorBidi" w:hAnsiTheme="minorBidi" w:cstheme="minorBidi"/>
          <w:sz w:val="22"/>
          <w:szCs w:val="22"/>
        </w:rPr>
        <w:t xml:space="preserve">. </w:t>
      </w:r>
      <w:r w:rsidRPr="00585AB3">
        <w:rPr>
          <w:rFonts w:asciiTheme="minorBidi" w:hAnsiTheme="minorBidi" w:cstheme="minorBidi"/>
          <w:sz w:val="22"/>
          <w:szCs w:val="22"/>
        </w:rPr>
        <w:t xml:space="preserve">The Center’s response to these recommendations </w:t>
      </w:r>
      <w:r w:rsidR="00B8703A" w:rsidRPr="00585AB3">
        <w:rPr>
          <w:rFonts w:asciiTheme="minorBidi" w:hAnsiTheme="minorBidi" w:cstheme="minorBidi"/>
          <w:sz w:val="22"/>
          <w:szCs w:val="22"/>
        </w:rPr>
        <w:t>is</w:t>
      </w:r>
      <w:r w:rsidRPr="00585AB3">
        <w:rPr>
          <w:rFonts w:asciiTheme="minorBidi" w:hAnsiTheme="minorBidi" w:cstheme="minorBidi"/>
          <w:sz w:val="22"/>
          <w:szCs w:val="22"/>
        </w:rPr>
        <w:t xml:space="preserve"> provided below. </w:t>
      </w:r>
      <w:r w:rsidR="00B8703A" w:rsidRPr="00585AB3">
        <w:rPr>
          <w:rFonts w:asciiTheme="minorBidi" w:hAnsiTheme="minorBidi" w:cstheme="minorBidi"/>
          <w:sz w:val="22"/>
          <w:szCs w:val="22"/>
        </w:rPr>
        <w:t xml:space="preserve">Other </w:t>
      </w:r>
      <w:r w:rsidRPr="00585AB3">
        <w:rPr>
          <w:rFonts w:asciiTheme="minorBidi" w:hAnsiTheme="minorBidi" w:cstheme="minorBidi"/>
          <w:sz w:val="22"/>
          <w:szCs w:val="22"/>
        </w:rPr>
        <w:t xml:space="preserve">suggestions </w:t>
      </w:r>
      <w:r w:rsidR="00456F63" w:rsidRPr="00585AB3">
        <w:rPr>
          <w:rFonts w:asciiTheme="minorBidi" w:hAnsiTheme="minorBidi" w:cstheme="minorBidi"/>
          <w:sz w:val="22"/>
          <w:szCs w:val="22"/>
        </w:rPr>
        <w:t xml:space="preserve">and ideas </w:t>
      </w:r>
      <w:r w:rsidR="00B8703A" w:rsidRPr="00585AB3">
        <w:rPr>
          <w:rFonts w:asciiTheme="minorBidi" w:hAnsiTheme="minorBidi" w:cstheme="minorBidi"/>
          <w:sz w:val="22"/>
          <w:szCs w:val="22"/>
        </w:rPr>
        <w:t xml:space="preserve">were made by the </w:t>
      </w:r>
      <w:ins w:id="13" w:author="Van Ginkel" w:date="2010-04-11T14:46:00Z">
        <w:r w:rsidR="0012477A">
          <w:rPr>
            <w:rFonts w:asciiTheme="minorBidi" w:hAnsiTheme="minorBidi" w:cstheme="minorBidi"/>
            <w:sz w:val="22"/>
            <w:szCs w:val="22"/>
          </w:rPr>
          <w:t>P</w:t>
        </w:r>
      </w:ins>
      <w:del w:id="14" w:author="Van Ginkel" w:date="2010-04-11T14:46:00Z">
        <w:r w:rsidR="00FE4C2D" w:rsidRPr="00585AB3" w:rsidDel="0012477A">
          <w:rPr>
            <w:rFonts w:asciiTheme="minorBidi" w:hAnsiTheme="minorBidi" w:cstheme="minorBidi"/>
            <w:sz w:val="22"/>
            <w:szCs w:val="22"/>
          </w:rPr>
          <w:delText>p</w:delText>
        </w:r>
      </w:del>
      <w:r w:rsidR="00FE4C2D" w:rsidRPr="00585AB3">
        <w:rPr>
          <w:rFonts w:asciiTheme="minorBidi" w:hAnsiTheme="minorBidi" w:cstheme="minorBidi"/>
          <w:sz w:val="22"/>
          <w:szCs w:val="22"/>
        </w:rPr>
        <w:t>anel</w:t>
      </w:r>
      <w:r w:rsidR="00236B6B" w:rsidRPr="00585AB3">
        <w:rPr>
          <w:rFonts w:asciiTheme="minorBidi" w:hAnsiTheme="minorBidi" w:cstheme="minorBidi"/>
          <w:sz w:val="22"/>
          <w:szCs w:val="22"/>
        </w:rPr>
        <w:t>,</w:t>
      </w:r>
      <w:r w:rsidR="00FE4C2D" w:rsidRPr="00585AB3">
        <w:rPr>
          <w:rFonts w:asciiTheme="minorBidi" w:hAnsiTheme="minorBidi" w:cstheme="minorBidi"/>
          <w:sz w:val="22"/>
          <w:szCs w:val="22"/>
        </w:rPr>
        <w:t xml:space="preserve"> but</w:t>
      </w:r>
      <w:r w:rsidR="00B8703A" w:rsidRPr="00585AB3">
        <w:rPr>
          <w:rFonts w:asciiTheme="minorBidi" w:hAnsiTheme="minorBidi" w:cstheme="minorBidi"/>
          <w:sz w:val="22"/>
          <w:szCs w:val="22"/>
        </w:rPr>
        <w:t xml:space="preserve"> not </w:t>
      </w:r>
      <w:r w:rsidR="00236B6B" w:rsidRPr="00585AB3">
        <w:rPr>
          <w:rFonts w:asciiTheme="minorBidi" w:hAnsiTheme="minorBidi" w:cstheme="minorBidi"/>
          <w:sz w:val="22"/>
          <w:szCs w:val="22"/>
        </w:rPr>
        <w:t xml:space="preserve">as </w:t>
      </w:r>
      <w:r w:rsidR="00FE4C2D" w:rsidRPr="00585AB3">
        <w:rPr>
          <w:rFonts w:asciiTheme="minorBidi" w:hAnsiTheme="minorBidi" w:cstheme="minorBidi"/>
          <w:sz w:val="22"/>
          <w:szCs w:val="22"/>
        </w:rPr>
        <w:t>formal recommendation</w:t>
      </w:r>
      <w:r w:rsidR="00236B6B" w:rsidRPr="00585AB3">
        <w:rPr>
          <w:rFonts w:asciiTheme="minorBidi" w:hAnsiTheme="minorBidi" w:cstheme="minorBidi"/>
          <w:sz w:val="22"/>
          <w:szCs w:val="22"/>
        </w:rPr>
        <w:t>s</w:t>
      </w:r>
      <w:r w:rsidR="00B8703A" w:rsidRPr="00585AB3">
        <w:rPr>
          <w:rFonts w:asciiTheme="minorBidi" w:hAnsiTheme="minorBidi" w:cstheme="minorBidi"/>
          <w:sz w:val="22"/>
          <w:szCs w:val="22"/>
        </w:rPr>
        <w:t>. T</w:t>
      </w:r>
      <w:r w:rsidRPr="00585AB3">
        <w:rPr>
          <w:rFonts w:asciiTheme="minorBidi" w:hAnsiTheme="minorBidi" w:cstheme="minorBidi"/>
          <w:sz w:val="22"/>
          <w:szCs w:val="22"/>
        </w:rPr>
        <w:t>he Center will consider</w:t>
      </w:r>
      <w:r w:rsidR="00236B6B" w:rsidRPr="00585AB3">
        <w:rPr>
          <w:rFonts w:asciiTheme="minorBidi" w:hAnsiTheme="minorBidi" w:cstheme="minorBidi"/>
          <w:sz w:val="22"/>
          <w:szCs w:val="22"/>
        </w:rPr>
        <w:t xml:space="preserve"> these</w:t>
      </w:r>
      <w:r w:rsidRPr="00585AB3">
        <w:rPr>
          <w:rFonts w:asciiTheme="minorBidi" w:hAnsiTheme="minorBidi" w:cstheme="minorBidi"/>
          <w:sz w:val="22"/>
          <w:szCs w:val="22"/>
        </w:rPr>
        <w:t xml:space="preserve">, but </w:t>
      </w:r>
      <w:r w:rsidR="00236B6B" w:rsidRPr="00585AB3">
        <w:rPr>
          <w:rFonts w:asciiTheme="minorBidi" w:hAnsiTheme="minorBidi" w:cstheme="minorBidi"/>
          <w:sz w:val="22"/>
          <w:szCs w:val="22"/>
        </w:rPr>
        <w:t>they</w:t>
      </w:r>
      <w:r w:rsidRPr="00585AB3">
        <w:rPr>
          <w:rFonts w:asciiTheme="minorBidi" w:hAnsiTheme="minorBidi" w:cstheme="minorBidi"/>
          <w:sz w:val="22"/>
          <w:szCs w:val="22"/>
        </w:rPr>
        <w:t xml:space="preserve"> are not formally addressed in this response. </w:t>
      </w:r>
    </w:p>
    <w:p w:rsidR="00864DC1" w:rsidRPr="00585AB3" w:rsidRDefault="00864DC1" w:rsidP="00864DC1">
      <w:pPr>
        <w:rPr>
          <w:rFonts w:asciiTheme="minorBidi" w:hAnsiTheme="minorBidi" w:cstheme="minorBidi"/>
          <w:sz w:val="22"/>
          <w:szCs w:val="22"/>
        </w:rPr>
      </w:pPr>
    </w:p>
    <w:p w:rsidR="00864DC1" w:rsidRPr="00585AB3" w:rsidRDefault="00864DC1" w:rsidP="00864DC1">
      <w:pPr>
        <w:rPr>
          <w:rFonts w:asciiTheme="minorBidi" w:hAnsiTheme="minorBidi" w:cstheme="minorBidi"/>
          <w:b/>
          <w:bCs/>
          <w:sz w:val="22"/>
          <w:szCs w:val="22"/>
        </w:rPr>
      </w:pPr>
      <w:r w:rsidRPr="00585AB3">
        <w:rPr>
          <w:rFonts w:asciiTheme="minorBidi" w:hAnsiTheme="minorBidi" w:cstheme="minorBidi"/>
          <w:b/>
          <w:bCs/>
          <w:sz w:val="22"/>
          <w:szCs w:val="22"/>
        </w:rPr>
        <w:t>Preamble</w:t>
      </w:r>
    </w:p>
    <w:p w:rsidR="00864DC1" w:rsidRPr="00585AB3" w:rsidRDefault="00864DC1" w:rsidP="003E6CFC">
      <w:pPr>
        <w:pStyle w:val="BodyText"/>
        <w:rPr>
          <w:rFonts w:asciiTheme="minorBidi" w:hAnsiTheme="minorBidi" w:cstheme="minorBidi"/>
          <w:sz w:val="22"/>
          <w:szCs w:val="22"/>
        </w:rPr>
      </w:pPr>
      <w:r w:rsidRPr="00585AB3">
        <w:rPr>
          <w:rFonts w:asciiTheme="minorBidi" w:hAnsiTheme="minorBidi" w:cstheme="minorBidi"/>
          <w:sz w:val="22"/>
          <w:szCs w:val="22"/>
        </w:rPr>
        <w:t xml:space="preserve">The Board and Management of ICARDA wish to thank and express their sincere appreciation to the Panel for their professional and thorough report.  </w:t>
      </w:r>
      <w:r w:rsidR="00456F63" w:rsidRPr="00585AB3">
        <w:rPr>
          <w:rFonts w:asciiTheme="minorBidi" w:hAnsiTheme="minorBidi" w:cstheme="minorBidi"/>
          <w:sz w:val="22"/>
          <w:szCs w:val="22"/>
        </w:rPr>
        <w:t>We do note that</w:t>
      </w:r>
      <w:r w:rsidR="0040262F" w:rsidRPr="00585AB3">
        <w:rPr>
          <w:rFonts w:asciiTheme="minorBidi" w:hAnsiTheme="minorBidi" w:cstheme="minorBidi"/>
          <w:sz w:val="22"/>
          <w:szCs w:val="22"/>
        </w:rPr>
        <w:t>,</w:t>
      </w:r>
      <w:r w:rsidR="00456F63" w:rsidRPr="00585AB3">
        <w:rPr>
          <w:rFonts w:asciiTheme="minorBidi" w:hAnsiTheme="minorBidi" w:cstheme="minorBidi"/>
          <w:sz w:val="22"/>
          <w:szCs w:val="22"/>
        </w:rPr>
        <w:t xml:space="preserve"> probably due to time shortage</w:t>
      </w:r>
      <w:r w:rsidR="0040262F" w:rsidRPr="00585AB3">
        <w:rPr>
          <w:rFonts w:asciiTheme="minorBidi" w:hAnsiTheme="minorBidi" w:cstheme="minorBidi"/>
          <w:sz w:val="22"/>
          <w:szCs w:val="22"/>
        </w:rPr>
        <w:t>,</w:t>
      </w:r>
      <w:r w:rsidR="00456F63" w:rsidRPr="00585AB3">
        <w:rPr>
          <w:rFonts w:asciiTheme="minorBidi" w:hAnsiTheme="minorBidi" w:cstheme="minorBidi"/>
          <w:sz w:val="22"/>
          <w:szCs w:val="22"/>
        </w:rPr>
        <w:t xml:space="preserve"> interactions with other ICARDA Programs were somewhat limited. </w:t>
      </w:r>
      <w:r w:rsidRPr="00585AB3">
        <w:rPr>
          <w:rFonts w:asciiTheme="minorBidi" w:hAnsiTheme="minorBidi" w:cstheme="minorBidi"/>
          <w:sz w:val="22"/>
          <w:szCs w:val="22"/>
        </w:rPr>
        <w:t>They have managed within the short time they spent at the Center to capture the main issues</w:t>
      </w:r>
      <w:r w:rsidR="00456F63" w:rsidRPr="00585AB3">
        <w:rPr>
          <w:rFonts w:asciiTheme="minorBidi" w:hAnsiTheme="minorBidi" w:cstheme="minorBidi"/>
          <w:sz w:val="22"/>
          <w:szCs w:val="22"/>
        </w:rPr>
        <w:t xml:space="preserve"> within the IWLM Program</w:t>
      </w:r>
      <w:r w:rsidRPr="00585AB3">
        <w:rPr>
          <w:rFonts w:asciiTheme="minorBidi" w:hAnsiTheme="minorBidi" w:cstheme="minorBidi"/>
          <w:sz w:val="22"/>
          <w:szCs w:val="22"/>
        </w:rPr>
        <w:t>, and have provided fresh ideas and approaches that will assist ICARDA i</w:t>
      </w:r>
      <w:r w:rsidR="00B867F7" w:rsidRPr="00585AB3">
        <w:rPr>
          <w:rFonts w:asciiTheme="minorBidi" w:hAnsiTheme="minorBidi" w:cstheme="minorBidi"/>
          <w:sz w:val="22"/>
          <w:szCs w:val="22"/>
        </w:rPr>
        <w:t xml:space="preserve">n </w:t>
      </w:r>
      <w:r w:rsidRPr="00585AB3">
        <w:rPr>
          <w:rFonts w:asciiTheme="minorBidi" w:hAnsiTheme="minorBidi" w:cstheme="minorBidi"/>
          <w:sz w:val="22"/>
          <w:szCs w:val="22"/>
        </w:rPr>
        <w:t xml:space="preserve">strengthening </w:t>
      </w:r>
      <w:r w:rsidR="00B867F7" w:rsidRPr="00585AB3">
        <w:rPr>
          <w:rFonts w:asciiTheme="minorBidi" w:hAnsiTheme="minorBidi" w:cstheme="minorBidi"/>
          <w:sz w:val="22"/>
          <w:szCs w:val="22"/>
        </w:rPr>
        <w:t>its integrated water and land management research</w:t>
      </w:r>
      <w:r w:rsidR="00454F7D" w:rsidRPr="00585AB3">
        <w:rPr>
          <w:rFonts w:asciiTheme="minorBidi" w:hAnsiTheme="minorBidi" w:cstheme="minorBidi"/>
          <w:sz w:val="22"/>
          <w:szCs w:val="22"/>
        </w:rPr>
        <w:t>.</w:t>
      </w:r>
      <w:r w:rsidRPr="00585AB3">
        <w:rPr>
          <w:rFonts w:asciiTheme="minorBidi" w:hAnsiTheme="minorBidi" w:cstheme="minorBidi"/>
          <w:sz w:val="22"/>
          <w:szCs w:val="22"/>
        </w:rPr>
        <w:t xml:space="preserve"> </w:t>
      </w:r>
    </w:p>
    <w:p w:rsidR="00864DC1" w:rsidRPr="00585AB3" w:rsidRDefault="00864DC1" w:rsidP="00B867F7">
      <w:pPr>
        <w:pStyle w:val="BodyText"/>
        <w:rPr>
          <w:rFonts w:asciiTheme="minorBidi" w:hAnsiTheme="minorBidi" w:cstheme="minorBidi"/>
          <w:sz w:val="22"/>
          <w:szCs w:val="22"/>
        </w:rPr>
      </w:pPr>
      <w:r w:rsidRPr="00585AB3">
        <w:rPr>
          <w:rFonts w:asciiTheme="minorBidi" w:hAnsiTheme="minorBidi" w:cstheme="minorBidi"/>
          <w:sz w:val="22"/>
          <w:szCs w:val="22"/>
        </w:rPr>
        <w:t>ICARDA particularly appreciates the Panel’s recognition of the</w:t>
      </w:r>
      <w:r w:rsidR="00CE7630" w:rsidRPr="00585AB3">
        <w:rPr>
          <w:rFonts w:asciiTheme="minorBidi" w:hAnsiTheme="minorBidi" w:cstheme="minorBidi"/>
          <w:sz w:val="22"/>
          <w:szCs w:val="22"/>
        </w:rPr>
        <w:t xml:space="preserve"> relevance of the research to the </w:t>
      </w:r>
      <w:r w:rsidR="00B867F7" w:rsidRPr="00585AB3">
        <w:rPr>
          <w:rFonts w:asciiTheme="minorBidi" w:hAnsiTheme="minorBidi" w:cstheme="minorBidi"/>
          <w:sz w:val="22"/>
          <w:szCs w:val="22"/>
        </w:rPr>
        <w:t xml:space="preserve">emerging </w:t>
      </w:r>
      <w:r w:rsidR="0037108A" w:rsidRPr="00585AB3">
        <w:rPr>
          <w:rFonts w:asciiTheme="minorBidi" w:hAnsiTheme="minorBidi" w:cstheme="minorBidi"/>
          <w:sz w:val="22"/>
          <w:szCs w:val="22"/>
        </w:rPr>
        <w:t xml:space="preserve">national, </w:t>
      </w:r>
      <w:r w:rsidR="00CE7630" w:rsidRPr="00585AB3">
        <w:rPr>
          <w:rFonts w:asciiTheme="minorBidi" w:hAnsiTheme="minorBidi" w:cstheme="minorBidi"/>
          <w:sz w:val="22"/>
          <w:szCs w:val="22"/>
        </w:rPr>
        <w:t>regional, and global needs and issues</w:t>
      </w:r>
      <w:r w:rsidR="007A3600" w:rsidRPr="00585AB3">
        <w:rPr>
          <w:rFonts w:asciiTheme="minorBidi" w:hAnsiTheme="minorBidi" w:cstheme="minorBidi"/>
          <w:sz w:val="22"/>
          <w:szCs w:val="22"/>
        </w:rPr>
        <w:t xml:space="preserve"> regarding water and land</w:t>
      </w:r>
      <w:r w:rsidR="00B867F7" w:rsidRPr="00585AB3">
        <w:rPr>
          <w:rFonts w:asciiTheme="minorBidi" w:hAnsiTheme="minorBidi" w:cstheme="minorBidi"/>
          <w:sz w:val="22"/>
          <w:szCs w:val="22"/>
        </w:rPr>
        <w:t xml:space="preserve"> management</w:t>
      </w:r>
      <w:r w:rsidR="00CE7630" w:rsidRPr="00585AB3">
        <w:rPr>
          <w:rFonts w:asciiTheme="minorBidi" w:hAnsiTheme="minorBidi" w:cstheme="minorBidi"/>
          <w:sz w:val="22"/>
          <w:szCs w:val="22"/>
        </w:rPr>
        <w:t xml:space="preserve">. </w:t>
      </w:r>
      <w:r w:rsidRPr="00585AB3">
        <w:rPr>
          <w:rFonts w:asciiTheme="minorBidi" w:hAnsiTheme="minorBidi" w:cstheme="minorBidi"/>
          <w:sz w:val="22"/>
          <w:szCs w:val="22"/>
        </w:rPr>
        <w:t xml:space="preserve"> </w:t>
      </w:r>
      <w:r w:rsidR="00236B6B" w:rsidRPr="00585AB3">
        <w:rPr>
          <w:rFonts w:asciiTheme="minorBidi" w:hAnsiTheme="minorBidi" w:cstheme="minorBidi"/>
          <w:sz w:val="22"/>
          <w:szCs w:val="22"/>
        </w:rPr>
        <w:t>It a</w:t>
      </w:r>
      <w:r w:rsidR="00CE7630" w:rsidRPr="00585AB3">
        <w:rPr>
          <w:rFonts w:asciiTheme="minorBidi" w:hAnsiTheme="minorBidi" w:cstheme="minorBidi"/>
          <w:sz w:val="22"/>
          <w:szCs w:val="22"/>
        </w:rPr>
        <w:t xml:space="preserve">lso </w:t>
      </w:r>
      <w:r w:rsidR="0037108A" w:rsidRPr="00585AB3">
        <w:rPr>
          <w:rFonts w:asciiTheme="minorBidi" w:hAnsiTheme="minorBidi" w:cstheme="minorBidi"/>
          <w:sz w:val="22"/>
          <w:szCs w:val="22"/>
        </w:rPr>
        <w:t>appreciate</w:t>
      </w:r>
      <w:r w:rsidR="00236B6B" w:rsidRPr="00585AB3">
        <w:rPr>
          <w:rFonts w:asciiTheme="minorBidi" w:hAnsiTheme="minorBidi" w:cstheme="minorBidi"/>
          <w:sz w:val="22"/>
          <w:szCs w:val="22"/>
        </w:rPr>
        <w:t>s</w:t>
      </w:r>
      <w:r w:rsidR="007A3600" w:rsidRPr="00585AB3">
        <w:rPr>
          <w:rFonts w:asciiTheme="minorBidi" w:hAnsiTheme="minorBidi" w:cstheme="minorBidi"/>
          <w:sz w:val="22"/>
          <w:szCs w:val="22"/>
        </w:rPr>
        <w:t xml:space="preserve"> </w:t>
      </w:r>
      <w:r w:rsidR="0037108A" w:rsidRPr="00585AB3">
        <w:rPr>
          <w:rFonts w:asciiTheme="minorBidi" w:hAnsiTheme="minorBidi" w:cstheme="minorBidi"/>
          <w:sz w:val="22"/>
          <w:szCs w:val="22"/>
        </w:rPr>
        <w:t xml:space="preserve">the </w:t>
      </w:r>
      <w:r w:rsidR="00236B6B" w:rsidRPr="00585AB3">
        <w:rPr>
          <w:rFonts w:asciiTheme="minorBidi" w:hAnsiTheme="minorBidi" w:cstheme="minorBidi"/>
          <w:sz w:val="22"/>
          <w:szCs w:val="22"/>
        </w:rPr>
        <w:t>P</w:t>
      </w:r>
      <w:r w:rsidR="0037108A" w:rsidRPr="00585AB3">
        <w:rPr>
          <w:rFonts w:asciiTheme="minorBidi" w:hAnsiTheme="minorBidi" w:cstheme="minorBidi"/>
          <w:sz w:val="22"/>
          <w:szCs w:val="22"/>
        </w:rPr>
        <w:t>anel</w:t>
      </w:r>
      <w:r w:rsidR="00B867F7" w:rsidRPr="00585AB3">
        <w:rPr>
          <w:rFonts w:asciiTheme="minorBidi" w:hAnsiTheme="minorBidi" w:cstheme="minorBidi"/>
          <w:sz w:val="22"/>
          <w:szCs w:val="22"/>
        </w:rPr>
        <w:t>’s</w:t>
      </w:r>
      <w:r w:rsidR="0037108A" w:rsidRPr="00585AB3">
        <w:rPr>
          <w:rFonts w:asciiTheme="minorBidi" w:hAnsiTheme="minorBidi" w:cstheme="minorBidi"/>
          <w:sz w:val="22"/>
          <w:szCs w:val="22"/>
        </w:rPr>
        <w:t xml:space="preserve"> </w:t>
      </w:r>
      <w:r w:rsidR="007A3600" w:rsidRPr="00585AB3">
        <w:rPr>
          <w:rFonts w:asciiTheme="minorBidi" w:hAnsiTheme="minorBidi" w:cstheme="minorBidi"/>
          <w:sz w:val="22"/>
          <w:szCs w:val="22"/>
        </w:rPr>
        <w:t>commend</w:t>
      </w:r>
      <w:r w:rsidR="00B867F7" w:rsidRPr="00585AB3">
        <w:rPr>
          <w:rFonts w:asciiTheme="minorBidi" w:hAnsiTheme="minorBidi" w:cstheme="minorBidi"/>
          <w:sz w:val="22"/>
          <w:szCs w:val="22"/>
        </w:rPr>
        <w:t>ation of</w:t>
      </w:r>
      <w:r w:rsidR="007A3600" w:rsidRPr="00585AB3">
        <w:rPr>
          <w:rFonts w:asciiTheme="minorBidi" w:hAnsiTheme="minorBidi" w:cstheme="minorBidi"/>
          <w:sz w:val="22"/>
          <w:szCs w:val="22"/>
        </w:rPr>
        <w:t xml:space="preserve"> </w:t>
      </w:r>
      <w:r w:rsidR="00CE7630" w:rsidRPr="00585AB3">
        <w:rPr>
          <w:rFonts w:asciiTheme="minorBidi" w:hAnsiTheme="minorBidi" w:cstheme="minorBidi"/>
          <w:sz w:val="22"/>
          <w:szCs w:val="22"/>
        </w:rPr>
        <w:t xml:space="preserve">the </w:t>
      </w:r>
      <w:r w:rsidR="007A3600" w:rsidRPr="00585AB3">
        <w:rPr>
          <w:rFonts w:asciiTheme="minorBidi" w:hAnsiTheme="minorBidi" w:cstheme="minorBidi"/>
          <w:sz w:val="22"/>
          <w:szCs w:val="22"/>
        </w:rPr>
        <w:t>Program</w:t>
      </w:r>
      <w:r w:rsidR="00B867F7" w:rsidRPr="00585AB3">
        <w:rPr>
          <w:rFonts w:asciiTheme="minorBidi" w:hAnsiTheme="minorBidi" w:cstheme="minorBidi"/>
          <w:sz w:val="22"/>
          <w:szCs w:val="22"/>
        </w:rPr>
        <w:t>’s</w:t>
      </w:r>
      <w:r w:rsidR="007A3600" w:rsidRPr="00585AB3">
        <w:rPr>
          <w:rFonts w:asciiTheme="minorBidi" w:hAnsiTheme="minorBidi" w:cstheme="minorBidi"/>
          <w:sz w:val="22"/>
          <w:szCs w:val="22"/>
        </w:rPr>
        <w:t xml:space="preserve"> </w:t>
      </w:r>
      <w:r w:rsidR="00CE7630" w:rsidRPr="00585AB3">
        <w:rPr>
          <w:rFonts w:asciiTheme="minorBidi" w:hAnsiTheme="minorBidi" w:cstheme="minorBidi"/>
          <w:sz w:val="22"/>
          <w:szCs w:val="22"/>
        </w:rPr>
        <w:t xml:space="preserve">high standards of </w:t>
      </w:r>
      <w:r w:rsidR="0037108A" w:rsidRPr="00585AB3">
        <w:rPr>
          <w:rFonts w:asciiTheme="minorBidi" w:hAnsiTheme="minorBidi" w:cstheme="minorBidi"/>
          <w:sz w:val="22"/>
          <w:szCs w:val="22"/>
        </w:rPr>
        <w:t xml:space="preserve">integrated </w:t>
      </w:r>
      <w:r w:rsidR="00CE7630" w:rsidRPr="00585AB3">
        <w:rPr>
          <w:rFonts w:asciiTheme="minorBidi" w:hAnsiTheme="minorBidi" w:cstheme="minorBidi"/>
          <w:sz w:val="22"/>
          <w:szCs w:val="22"/>
        </w:rPr>
        <w:t>research, the excellent science quality, and the</w:t>
      </w:r>
      <w:r w:rsidR="0037108A" w:rsidRPr="00585AB3">
        <w:rPr>
          <w:rFonts w:asciiTheme="minorBidi" w:hAnsiTheme="minorBidi" w:cstheme="minorBidi"/>
          <w:sz w:val="22"/>
          <w:szCs w:val="22"/>
        </w:rPr>
        <w:t xml:space="preserve"> close linkages to </w:t>
      </w:r>
      <w:r w:rsidR="00B8703A" w:rsidRPr="00585AB3">
        <w:rPr>
          <w:rFonts w:asciiTheme="minorBidi" w:hAnsiTheme="minorBidi" w:cstheme="minorBidi"/>
          <w:sz w:val="22"/>
          <w:szCs w:val="22"/>
        </w:rPr>
        <w:t xml:space="preserve">its </w:t>
      </w:r>
      <w:r w:rsidR="0037108A" w:rsidRPr="00585AB3">
        <w:rPr>
          <w:rFonts w:asciiTheme="minorBidi" w:hAnsiTheme="minorBidi" w:cstheme="minorBidi"/>
          <w:sz w:val="22"/>
          <w:szCs w:val="22"/>
        </w:rPr>
        <w:t>stakeholders and collaborators internally and externally.</w:t>
      </w:r>
      <w:r w:rsidR="00CE7630" w:rsidRPr="00585AB3">
        <w:rPr>
          <w:rFonts w:asciiTheme="minorBidi" w:hAnsiTheme="minorBidi" w:cstheme="minorBidi"/>
          <w:sz w:val="22"/>
          <w:szCs w:val="22"/>
        </w:rPr>
        <w:t xml:space="preserve"> </w:t>
      </w:r>
      <w:r w:rsidR="00B8703A" w:rsidRPr="00585AB3">
        <w:rPr>
          <w:rFonts w:asciiTheme="minorBidi" w:hAnsiTheme="minorBidi" w:cstheme="minorBidi"/>
          <w:sz w:val="22"/>
          <w:szCs w:val="22"/>
        </w:rPr>
        <w:t xml:space="preserve">The </w:t>
      </w:r>
      <w:r w:rsidR="00236B6B" w:rsidRPr="00585AB3">
        <w:rPr>
          <w:rFonts w:asciiTheme="minorBidi" w:hAnsiTheme="minorBidi" w:cstheme="minorBidi"/>
          <w:sz w:val="22"/>
          <w:szCs w:val="22"/>
        </w:rPr>
        <w:t>P</w:t>
      </w:r>
      <w:r w:rsidR="00B8703A" w:rsidRPr="00585AB3">
        <w:rPr>
          <w:rFonts w:asciiTheme="minorBidi" w:hAnsiTheme="minorBidi" w:cstheme="minorBidi"/>
          <w:sz w:val="22"/>
          <w:szCs w:val="22"/>
        </w:rPr>
        <w:t>anel</w:t>
      </w:r>
      <w:r w:rsidR="00B867F7" w:rsidRPr="00585AB3">
        <w:rPr>
          <w:rFonts w:asciiTheme="minorBidi" w:hAnsiTheme="minorBidi" w:cstheme="minorBidi"/>
          <w:sz w:val="22"/>
          <w:szCs w:val="22"/>
        </w:rPr>
        <w:t>’s</w:t>
      </w:r>
      <w:r w:rsidR="00B8703A" w:rsidRPr="00585AB3">
        <w:rPr>
          <w:rFonts w:asciiTheme="minorBidi" w:hAnsiTheme="minorBidi" w:cstheme="minorBidi"/>
          <w:sz w:val="22"/>
          <w:szCs w:val="22"/>
        </w:rPr>
        <w:t xml:space="preserve"> confirmation of the positive response </w:t>
      </w:r>
      <w:r w:rsidR="00B867F7" w:rsidRPr="00585AB3">
        <w:rPr>
          <w:rFonts w:asciiTheme="minorBidi" w:hAnsiTheme="minorBidi" w:cstheme="minorBidi"/>
          <w:sz w:val="22"/>
          <w:szCs w:val="22"/>
        </w:rPr>
        <w:t>by</w:t>
      </w:r>
      <w:r w:rsidR="00B8703A" w:rsidRPr="00585AB3">
        <w:rPr>
          <w:rFonts w:asciiTheme="minorBidi" w:hAnsiTheme="minorBidi" w:cstheme="minorBidi"/>
          <w:sz w:val="22"/>
          <w:szCs w:val="22"/>
        </w:rPr>
        <w:t xml:space="preserve"> IWLMP to </w:t>
      </w:r>
      <w:r w:rsidR="00B867F7" w:rsidRPr="00585AB3">
        <w:rPr>
          <w:rFonts w:asciiTheme="minorBidi" w:hAnsiTheme="minorBidi" w:cstheme="minorBidi"/>
          <w:sz w:val="22"/>
          <w:szCs w:val="22"/>
        </w:rPr>
        <w:t xml:space="preserve">recommendations of the Fifth </w:t>
      </w:r>
      <w:r w:rsidR="00B8703A" w:rsidRPr="00585AB3">
        <w:rPr>
          <w:rFonts w:asciiTheme="minorBidi" w:hAnsiTheme="minorBidi" w:cstheme="minorBidi"/>
          <w:sz w:val="22"/>
          <w:szCs w:val="22"/>
        </w:rPr>
        <w:t xml:space="preserve">EPMR and ICARDA’s new strategy is also acknowledged.  </w:t>
      </w:r>
    </w:p>
    <w:p w:rsidR="00864DC1" w:rsidRPr="00585AB3" w:rsidRDefault="00864DC1" w:rsidP="00C00F5A">
      <w:pPr>
        <w:pStyle w:val="BodyText"/>
        <w:rPr>
          <w:rFonts w:asciiTheme="minorBidi" w:hAnsiTheme="minorBidi" w:cstheme="minorBidi"/>
          <w:sz w:val="22"/>
          <w:szCs w:val="22"/>
        </w:rPr>
      </w:pPr>
      <w:r w:rsidRPr="00585AB3">
        <w:rPr>
          <w:rFonts w:asciiTheme="minorBidi" w:hAnsiTheme="minorBidi" w:cstheme="minorBidi"/>
          <w:sz w:val="22"/>
          <w:szCs w:val="22"/>
        </w:rPr>
        <w:t>ICARDA generally accepts</w:t>
      </w:r>
      <w:r w:rsidR="0037108A" w:rsidRPr="00585AB3">
        <w:rPr>
          <w:rFonts w:asciiTheme="minorBidi" w:hAnsiTheme="minorBidi" w:cstheme="minorBidi"/>
          <w:sz w:val="22"/>
          <w:szCs w:val="22"/>
        </w:rPr>
        <w:t xml:space="preserve"> most of </w:t>
      </w:r>
      <w:r w:rsidRPr="00585AB3">
        <w:rPr>
          <w:rFonts w:asciiTheme="minorBidi" w:hAnsiTheme="minorBidi" w:cstheme="minorBidi"/>
          <w:sz w:val="22"/>
          <w:szCs w:val="22"/>
        </w:rPr>
        <w:t xml:space="preserve">the recommendations of the Panel, and where we have some reservations the rationale for these is indicated. </w:t>
      </w:r>
      <w:r w:rsidR="00B867F7" w:rsidRPr="00585AB3">
        <w:rPr>
          <w:rFonts w:asciiTheme="minorBidi" w:hAnsiTheme="minorBidi" w:cstheme="minorBidi"/>
          <w:sz w:val="22"/>
          <w:szCs w:val="22"/>
        </w:rPr>
        <w:t xml:space="preserve"> However, the Center notes that the adoption of some of </w:t>
      </w:r>
      <w:r w:rsidR="00C97FF9" w:rsidRPr="00585AB3">
        <w:rPr>
          <w:rFonts w:asciiTheme="minorBidi" w:hAnsiTheme="minorBidi" w:cstheme="minorBidi"/>
          <w:sz w:val="22"/>
          <w:szCs w:val="22"/>
        </w:rPr>
        <w:t>the recommendations</w:t>
      </w:r>
      <w:r w:rsidRPr="00585AB3">
        <w:rPr>
          <w:rFonts w:asciiTheme="minorBidi" w:hAnsiTheme="minorBidi" w:cstheme="minorBidi"/>
          <w:sz w:val="22"/>
          <w:szCs w:val="22"/>
        </w:rPr>
        <w:t xml:space="preserve"> </w:t>
      </w:r>
      <w:r w:rsidR="00B867F7" w:rsidRPr="00585AB3">
        <w:rPr>
          <w:rFonts w:asciiTheme="minorBidi" w:hAnsiTheme="minorBidi" w:cstheme="minorBidi"/>
          <w:sz w:val="22"/>
          <w:szCs w:val="22"/>
        </w:rPr>
        <w:t xml:space="preserve">will require </w:t>
      </w:r>
      <w:r w:rsidRPr="00585AB3">
        <w:rPr>
          <w:rFonts w:asciiTheme="minorBidi" w:hAnsiTheme="minorBidi" w:cstheme="minorBidi"/>
          <w:sz w:val="22"/>
          <w:szCs w:val="22"/>
        </w:rPr>
        <w:t xml:space="preserve">additional resources </w:t>
      </w:r>
      <w:r w:rsidR="00B867F7" w:rsidRPr="00585AB3">
        <w:rPr>
          <w:rFonts w:asciiTheme="minorBidi" w:hAnsiTheme="minorBidi" w:cstheme="minorBidi"/>
          <w:sz w:val="22"/>
          <w:szCs w:val="22"/>
        </w:rPr>
        <w:t>and, therefore, implementation of those recommendations will be subject to mobilization of the necessary resources</w:t>
      </w:r>
      <w:r w:rsidR="00456F63" w:rsidRPr="00585AB3">
        <w:rPr>
          <w:rFonts w:asciiTheme="minorBidi" w:hAnsiTheme="minorBidi" w:cstheme="minorBidi"/>
          <w:sz w:val="22"/>
          <w:szCs w:val="22"/>
        </w:rPr>
        <w:t>,</w:t>
      </w:r>
      <w:r w:rsidR="00C00F5A" w:rsidRPr="00585AB3">
        <w:rPr>
          <w:rFonts w:asciiTheme="minorBidi" w:hAnsiTheme="minorBidi" w:cstheme="minorBidi"/>
          <w:sz w:val="22"/>
          <w:szCs w:val="22"/>
        </w:rPr>
        <w:t xml:space="preserve"> which</w:t>
      </w:r>
      <w:r w:rsidR="00873443" w:rsidRPr="00585AB3">
        <w:rPr>
          <w:rFonts w:asciiTheme="minorBidi" w:hAnsiTheme="minorBidi" w:cstheme="minorBidi"/>
          <w:sz w:val="22"/>
          <w:szCs w:val="22"/>
        </w:rPr>
        <w:t xml:space="preserve"> the IWL</w:t>
      </w:r>
      <w:r w:rsidR="009A2331" w:rsidRPr="00585AB3">
        <w:rPr>
          <w:rFonts w:asciiTheme="minorBidi" w:hAnsiTheme="minorBidi" w:cstheme="minorBidi"/>
          <w:sz w:val="22"/>
          <w:szCs w:val="22"/>
        </w:rPr>
        <w:t>M</w:t>
      </w:r>
      <w:r w:rsidR="00873443" w:rsidRPr="00585AB3">
        <w:rPr>
          <w:rFonts w:asciiTheme="minorBidi" w:hAnsiTheme="minorBidi" w:cstheme="minorBidi"/>
          <w:sz w:val="22"/>
          <w:szCs w:val="22"/>
        </w:rPr>
        <w:t>P and the management will work for</w:t>
      </w:r>
      <w:r w:rsidR="00456F63" w:rsidRPr="00585AB3">
        <w:rPr>
          <w:rFonts w:asciiTheme="minorBidi" w:hAnsiTheme="minorBidi" w:cstheme="minorBidi"/>
          <w:sz w:val="22"/>
          <w:szCs w:val="22"/>
        </w:rPr>
        <w:t>, and that in addition implementation will be subject to the CGIAR reform</w:t>
      </w:r>
      <w:r w:rsidRPr="00585AB3">
        <w:rPr>
          <w:rFonts w:asciiTheme="minorBidi" w:hAnsiTheme="minorBidi" w:cstheme="minorBidi"/>
          <w:sz w:val="22"/>
          <w:szCs w:val="22"/>
        </w:rPr>
        <w:t xml:space="preserve">.  </w:t>
      </w:r>
    </w:p>
    <w:p w:rsidR="00864DC1" w:rsidRPr="00585AB3" w:rsidRDefault="00864DC1" w:rsidP="00864DC1">
      <w:pPr>
        <w:rPr>
          <w:rFonts w:asciiTheme="minorBidi" w:hAnsiTheme="minorBidi" w:cstheme="minorBidi"/>
          <w:sz w:val="22"/>
          <w:szCs w:val="22"/>
        </w:rPr>
      </w:pPr>
    </w:p>
    <w:p w:rsidR="00864DC1" w:rsidRPr="00585AB3" w:rsidRDefault="00602BC5" w:rsidP="00774C0A">
      <w:pPr>
        <w:keepNext/>
        <w:keepLines/>
        <w:rPr>
          <w:rFonts w:asciiTheme="minorBidi" w:hAnsiTheme="minorBidi" w:cstheme="minorBidi"/>
          <w:b/>
          <w:bCs/>
          <w:sz w:val="22"/>
          <w:szCs w:val="22"/>
        </w:rPr>
      </w:pPr>
      <w:r w:rsidRPr="00585AB3">
        <w:rPr>
          <w:rFonts w:asciiTheme="minorBidi" w:hAnsiTheme="minorBidi" w:cstheme="minorBidi"/>
          <w:b/>
          <w:bCs/>
          <w:sz w:val="22"/>
          <w:szCs w:val="22"/>
        </w:rPr>
        <w:t>Response to Recommendations</w:t>
      </w:r>
    </w:p>
    <w:p w:rsidR="000A404F" w:rsidRPr="00585AB3" w:rsidRDefault="000A404F" w:rsidP="00774C0A">
      <w:pPr>
        <w:keepNext/>
        <w:keepLines/>
        <w:rPr>
          <w:rFonts w:asciiTheme="minorBidi" w:hAnsiTheme="minorBidi" w:cstheme="minorBidi"/>
          <w:sz w:val="22"/>
          <w:szCs w:val="22"/>
          <w:lang w:val="en-US"/>
        </w:rPr>
      </w:pPr>
    </w:p>
    <w:p w:rsidR="001E08E1" w:rsidRPr="00585AB3" w:rsidRDefault="00602BC5" w:rsidP="001E08E1">
      <w:pPr>
        <w:autoSpaceDE w:val="0"/>
        <w:autoSpaceDN w:val="0"/>
        <w:adjustRightInd w:val="0"/>
        <w:rPr>
          <w:rFonts w:asciiTheme="minorBidi" w:hAnsiTheme="minorBidi" w:cstheme="minorBidi"/>
          <w:i/>
          <w:iCs/>
          <w:sz w:val="22"/>
          <w:szCs w:val="22"/>
          <w:lang w:val="en-US"/>
        </w:rPr>
      </w:pPr>
      <w:r w:rsidRPr="00585AB3">
        <w:rPr>
          <w:rFonts w:asciiTheme="minorBidi" w:hAnsiTheme="minorBidi" w:cstheme="minorBidi"/>
          <w:b/>
          <w:bCs/>
          <w:i/>
          <w:iCs/>
          <w:sz w:val="22"/>
          <w:szCs w:val="22"/>
          <w:lang w:val="en-US"/>
        </w:rPr>
        <w:t>Recommendation 1</w:t>
      </w:r>
      <w:r w:rsidR="00302E98" w:rsidRPr="00585AB3">
        <w:rPr>
          <w:rFonts w:asciiTheme="minorBidi" w:hAnsiTheme="minorBidi" w:cstheme="minorBidi"/>
          <w:b/>
          <w:bCs/>
          <w:i/>
          <w:iCs/>
          <w:sz w:val="22"/>
          <w:szCs w:val="22"/>
          <w:lang w:val="en-US"/>
        </w:rPr>
        <w:t>:</w:t>
      </w:r>
      <w:r w:rsidR="00302E98" w:rsidRPr="00585AB3">
        <w:rPr>
          <w:rFonts w:asciiTheme="minorBidi" w:hAnsiTheme="minorBidi" w:cstheme="minorBidi"/>
          <w:i/>
          <w:iCs/>
          <w:sz w:val="22"/>
          <w:szCs w:val="22"/>
          <w:lang w:val="en-US"/>
        </w:rPr>
        <w:t xml:space="preserve"> </w:t>
      </w:r>
      <w:r w:rsidR="001E08E1" w:rsidRPr="00585AB3">
        <w:rPr>
          <w:rFonts w:asciiTheme="minorBidi" w:hAnsiTheme="minorBidi" w:cstheme="minorBidi"/>
          <w:i/>
          <w:iCs/>
          <w:sz w:val="22"/>
          <w:szCs w:val="22"/>
          <w:lang w:val="en-US"/>
        </w:rPr>
        <w:t>Analyzing the activities and projects implemented, as well as the collaborations developed within ICARDA and with NARS and other institutions,</w:t>
      </w:r>
    </w:p>
    <w:p w:rsidR="00302E98" w:rsidRPr="00585AB3" w:rsidRDefault="00774C0A" w:rsidP="00774C0A">
      <w:pPr>
        <w:keepNext/>
        <w:keepLines/>
        <w:autoSpaceDE w:val="0"/>
        <w:autoSpaceDN w:val="0"/>
        <w:adjustRightInd w:val="0"/>
        <w:rPr>
          <w:rFonts w:asciiTheme="minorBidi" w:hAnsiTheme="minorBidi" w:cstheme="minorBidi"/>
          <w:i/>
          <w:iCs/>
          <w:sz w:val="22"/>
          <w:szCs w:val="22"/>
          <w:lang w:val="en-US"/>
        </w:rPr>
      </w:pPr>
      <w:r w:rsidRPr="00585AB3">
        <w:rPr>
          <w:rFonts w:asciiTheme="minorBidi" w:hAnsiTheme="minorBidi" w:cstheme="minorBidi"/>
          <w:i/>
          <w:iCs/>
          <w:sz w:val="22"/>
          <w:szCs w:val="22"/>
          <w:lang w:val="en-US"/>
        </w:rPr>
        <w:t>I</w:t>
      </w:r>
      <w:r w:rsidR="00302E98" w:rsidRPr="00585AB3">
        <w:rPr>
          <w:rFonts w:asciiTheme="minorBidi" w:hAnsiTheme="minorBidi" w:cstheme="minorBidi"/>
          <w:i/>
          <w:iCs/>
          <w:sz w:val="22"/>
          <w:szCs w:val="22"/>
          <w:lang w:val="en-US"/>
        </w:rPr>
        <w:t xml:space="preserve">t is recommended that research by IWLMP continues to focus </w:t>
      </w:r>
      <w:r w:rsidR="00236B6B" w:rsidRPr="00585AB3">
        <w:rPr>
          <w:rFonts w:asciiTheme="minorBidi" w:hAnsiTheme="minorBidi" w:cstheme="minorBidi"/>
          <w:i/>
          <w:iCs/>
          <w:sz w:val="22"/>
          <w:szCs w:val="22"/>
          <w:lang w:val="en-US"/>
        </w:rPr>
        <w:t xml:space="preserve">on </w:t>
      </w:r>
      <w:r w:rsidR="00302E98" w:rsidRPr="00585AB3">
        <w:rPr>
          <w:rFonts w:asciiTheme="minorBidi" w:hAnsiTheme="minorBidi" w:cstheme="minorBidi"/>
          <w:i/>
          <w:iCs/>
          <w:sz w:val="22"/>
          <w:szCs w:val="22"/>
          <w:lang w:val="en-US"/>
        </w:rPr>
        <w:t>the three main agro</w:t>
      </w:r>
      <w:r w:rsidR="00BF506E" w:rsidRPr="00585AB3">
        <w:rPr>
          <w:rFonts w:asciiTheme="minorBidi" w:hAnsiTheme="minorBidi" w:cstheme="minorBidi"/>
          <w:i/>
          <w:iCs/>
          <w:sz w:val="22"/>
          <w:szCs w:val="22"/>
          <w:lang w:val="en-US"/>
        </w:rPr>
        <w:t>-</w:t>
      </w:r>
      <w:r w:rsidR="00302E98" w:rsidRPr="00585AB3">
        <w:rPr>
          <w:rFonts w:asciiTheme="minorBidi" w:hAnsiTheme="minorBidi" w:cstheme="minorBidi"/>
          <w:i/>
          <w:iCs/>
          <w:sz w:val="22"/>
          <w:szCs w:val="22"/>
          <w:lang w:val="en-US"/>
        </w:rPr>
        <w:t>ecosystems of dry areas: rangelands, rainfed agriculture and irrigated agriculture.</w:t>
      </w:r>
    </w:p>
    <w:p w:rsidR="00CE7630" w:rsidRPr="00585AB3" w:rsidRDefault="00CE7630" w:rsidP="00302E98">
      <w:pPr>
        <w:autoSpaceDE w:val="0"/>
        <w:autoSpaceDN w:val="0"/>
        <w:adjustRightInd w:val="0"/>
        <w:rPr>
          <w:rFonts w:asciiTheme="minorBidi" w:hAnsiTheme="minorBidi" w:cstheme="minorBidi"/>
          <w:sz w:val="22"/>
          <w:szCs w:val="22"/>
          <w:lang w:val="en-US"/>
        </w:rPr>
      </w:pPr>
    </w:p>
    <w:p w:rsidR="00CE7630" w:rsidRPr="00585AB3" w:rsidRDefault="00CE7630" w:rsidP="00487513">
      <w:pPr>
        <w:autoSpaceDE w:val="0"/>
        <w:autoSpaceDN w:val="0"/>
        <w:adjustRightInd w:val="0"/>
        <w:ind w:left="567"/>
        <w:rPr>
          <w:rFonts w:asciiTheme="minorBidi" w:hAnsiTheme="minorBidi" w:cstheme="minorBidi"/>
          <w:b/>
          <w:bCs/>
          <w:sz w:val="22"/>
          <w:szCs w:val="22"/>
          <w:lang w:val="en-US"/>
        </w:rPr>
      </w:pPr>
      <w:r w:rsidRPr="00585AB3">
        <w:rPr>
          <w:rFonts w:asciiTheme="minorBidi" w:hAnsiTheme="minorBidi" w:cstheme="minorBidi"/>
          <w:b/>
          <w:bCs/>
          <w:sz w:val="22"/>
          <w:szCs w:val="22"/>
          <w:lang w:val="en-US"/>
        </w:rPr>
        <w:t>Response: Accepted.</w:t>
      </w:r>
      <w:r w:rsidR="0037108A" w:rsidRPr="00585AB3">
        <w:rPr>
          <w:rFonts w:asciiTheme="minorBidi" w:hAnsiTheme="minorBidi" w:cstheme="minorBidi"/>
          <w:b/>
          <w:bCs/>
          <w:sz w:val="22"/>
          <w:szCs w:val="22"/>
          <w:lang w:val="en-US"/>
        </w:rPr>
        <w:t xml:space="preserve"> </w:t>
      </w:r>
      <w:r w:rsidR="00774C0A" w:rsidRPr="00585AB3">
        <w:rPr>
          <w:rFonts w:asciiTheme="minorBidi" w:hAnsiTheme="minorBidi" w:cstheme="minorBidi"/>
          <w:sz w:val="22"/>
          <w:szCs w:val="22"/>
          <w:lang w:val="en-US"/>
        </w:rPr>
        <w:t>IWLMP</w:t>
      </w:r>
      <w:r w:rsidR="0037108A" w:rsidRPr="00585AB3">
        <w:rPr>
          <w:rFonts w:asciiTheme="minorBidi" w:hAnsiTheme="minorBidi" w:cstheme="minorBidi"/>
          <w:sz w:val="22"/>
          <w:szCs w:val="22"/>
          <w:lang w:val="en-US"/>
        </w:rPr>
        <w:t xml:space="preserve"> </w:t>
      </w:r>
      <w:r w:rsidR="00487513" w:rsidRPr="00585AB3">
        <w:rPr>
          <w:rFonts w:asciiTheme="minorBidi" w:hAnsiTheme="minorBidi" w:cstheme="minorBidi"/>
          <w:sz w:val="22"/>
          <w:szCs w:val="22"/>
          <w:lang w:val="en-US"/>
        </w:rPr>
        <w:t xml:space="preserve">will continue to </w:t>
      </w:r>
      <w:r w:rsidR="003B030B" w:rsidRPr="00585AB3">
        <w:rPr>
          <w:rFonts w:asciiTheme="minorBidi" w:hAnsiTheme="minorBidi" w:cstheme="minorBidi"/>
          <w:sz w:val="22"/>
          <w:szCs w:val="22"/>
          <w:lang w:val="en-US"/>
        </w:rPr>
        <w:t>focus most of its research within th</w:t>
      </w:r>
      <w:r w:rsidR="00B8703A" w:rsidRPr="00585AB3">
        <w:rPr>
          <w:rFonts w:asciiTheme="minorBidi" w:hAnsiTheme="minorBidi" w:cstheme="minorBidi"/>
          <w:sz w:val="22"/>
          <w:szCs w:val="22"/>
          <w:lang w:val="en-US"/>
        </w:rPr>
        <w:t>e three ag</w:t>
      </w:r>
      <w:r w:rsidR="003B030B" w:rsidRPr="00585AB3">
        <w:rPr>
          <w:rFonts w:asciiTheme="minorBidi" w:hAnsiTheme="minorBidi" w:cstheme="minorBidi"/>
          <w:sz w:val="22"/>
          <w:szCs w:val="22"/>
          <w:lang w:val="en-US"/>
        </w:rPr>
        <w:t>ro</w:t>
      </w:r>
      <w:r w:rsidR="00B8703A" w:rsidRPr="00585AB3">
        <w:rPr>
          <w:rFonts w:asciiTheme="minorBidi" w:hAnsiTheme="minorBidi" w:cstheme="minorBidi"/>
          <w:sz w:val="22"/>
          <w:szCs w:val="22"/>
          <w:lang w:val="en-US"/>
        </w:rPr>
        <w:t>-</w:t>
      </w:r>
      <w:r w:rsidR="00D208A4" w:rsidRPr="00585AB3">
        <w:rPr>
          <w:rFonts w:asciiTheme="minorBidi" w:hAnsiTheme="minorBidi" w:cstheme="minorBidi"/>
          <w:sz w:val="22"/>
          <w:szCs w:val="22"/>
          <w:lang w:val="en-US"/>
        </w:rPr>
        <w:t>ecosystems</w:t>
      </w:r>
      <w:r w:rsidR="00487513" w:rsidRPr="00585AB3">
        <w:rPr>
          <w:rFonts w:asciiTheme="minorBidi" w:hAnsiTheme="minorBidi" w:cstheme="minorBidi"/>
          <w:sz w:val="22"/>
          <w:szCs w:val="22"/>
          <w:lang w:val="en-US"/>
        </w:rPr>
        <w:t xml:space="preserve">, primarily through the benchmark sites already established. </w:t>
      </w:r>
      <w:r w:rsidR="00D208A4" w:rsidRPr="00585AB3">
        <w:rPr>
          <w:rFonts w:asciiTheme="minorBidi" w:hAnsiTheme="minorBidi" w:cstheme="minorBidi"/>
          <w:sz w:val="22"/>
          <w:szCs w:val="22"/>
          <w:lang w:val="en-US"/>
        </w:rPr>
        <w:t xml:space="preserve"> </w:t>
      </w:r>
      <w:r w:rsidR="003B030B" w:rsidRPr="00585AB3">
        <w:rPr>
          <w:rFonts w:asciiTheme="minorBidi" w:hAnsiTheme="minorBidi" w:cstheme="minorBidi"/>
          <w:sz w:val="22"/>
          <w:szCs w:val="22"/>
          <w:lang w:val="en-US"/>
        </w:rPr>
        <w:t>The 2</w:t>
      </w:r>
      <w:r w:rsidR="003B030B" w:rsidRPr="00585AB3">
        <w:rPr>
          <w:rFonts w:asciiTheme="minorBidi" w:hAnsiTheme="minorBidi" w:cstheme="minorBidi"/>
          <w:sz w:val="22"/>
          <w:szCs w:val="22"/>
          <w:vertAlign w:val="superscript"/>
          <w:lang w:val="en-US"/>
        </w:rPr>
        <w:t>nd</w:t>
      </w:r>
      <w:r w:rsidR="003B030B" w:rsidRPr="00585AB3">
        <w:rPr>
          <w:rFonts w:asciiTheme="minorBidi" w:hAnsiTheme="minorBidi" w:cstheme="minorBidi"/>
          <w:sz w:val="22"/>
          <w:szCs w:val="22"/>
          <w:lang w:val="en-US"/>
        </w:rPr>
        <w:t xml:space="preserve"> phase of the water benchmarks </w:t>
      </w:r>
      <w:r w:rsidR="00774C0A" w:rsidRPr="00585AB3">
        <w:rPr>
          <w:rFonts w:asciiTheme="minorBidi" w:hAnsiTheme="minorBidi" w:cstheme="minorBidi"/>
          <w:sz w:val="22"/>
          <w:szCs w:val="22"/>
          <w:lang w:val="en-US"/>
        </w:rPr>
        <w:t xml:space="preserve">project </w:t>
      </w:r>
      <w:r w:rsidR="003B030B" w:rsidRPr="00585AB3">
        <w:rPr>
          <w:rFonts w:asciiTheme="minorBidi" w:hAnsiTheme="minorBidi" w:cstheme="minorBidi"/>
          <w:sz w:val="22"/>
          <w:szCs w:val="22"/>
          <w:lang w:val="en-US"/>
        </w:rPr>
        <w:t>is being funded and is implemented in the three agro</w:t>
      </w:r>
      <w:r w:rsidR="007E1410" w:rsidRPr="00585AB3">
        <w:rPr>
          <w:rFonts w:asciiTheme="minorBidi" w:hAnsiTheme="minorBidi" w:cstheme="minorBidi"/>
          <w:sz w:val="22"/>
          <w:szCs w:val="22"/>
          <w:lang w:val="en-US"/>
        </w:rPr>
        <w:t>-</w:t>
      </w:r>
      <w:r w:rsidR="003B030B" w:rsidRPr="00585AB3">
        <w:rPr>
          <w:rFonts w:asciiTheme="minorBidi" w:hAnsiTheme="minorBidi" w:cstheme="minorBidi"/>
          <w:sz w:val="22"/>
          <w:szCs w:val="22"/>
          <w:lang w:val="en-US"/>
        </w:rPr>
        <w:t>ecosystems.</w:t>
      </w:r>
      <w:r w:rsidR="003B030B" w:rsidRPr="00585AB3">
        <w:rPr>
          <w:rFonts w:asciiTheme="minorBidi" w:hAnsiTheme="minorBidi" w:cstheme="minorBidi"/>
          <w:b/>
          <w:bCs/>
          <w:sz w:val="22"/>
          <w:szCs w:val="22"/>
          <w:lang w:val="en-US"/>
        </w:rPr>
        <w:t xml:space="preserve">  </w:t>
      </w:r>
      <w:r w:rsidR="00487513" w:rsidRPr="00585AB3">
        <w:rPr>
          <w:rFonts w:asciiTheme="minorBidi" w:hAnsiTheme="minorBidi" w:cstheme="minorBidi"/>
          <w:sz w:val="22"/>
          <w:szCs w:val="22"/>
          <w:lang w:val="en-US"/>
        </w:rPr>
        <w:t xml:space="preserve">ICARDA’s other Programs integrate their work within </w:t>
      </w:r>
      <w:r w:rsidR="00487513" w:rsidRPr="00585AB3">
        <w:rPr>
          <w:rFonts w:asciiTheme="minorBidi" w:hAnsiTheme="minorBidi" w:cstheme="minorBidi"/>
          <w:sz w:val="22"/>
          <w:szCs w:val="22"/>
          <w:lang w:val="en-US"/>
        </w:rPr>
        <w:lastRenderedPageBreak/>
        <w:t>these benchmark sites, when appropriate, and IWLMP will also work with these other Programs at other sites within these agro</w:t>
      </w:r>
      <w:r w:rsidR="00585AB3">
        <w:rPr>
          <w:rFonts w:asciiTheme="minorBidi" w:hAnsiTheme="minorBidi" w:cstheme="minorBidi"/>
          <w:sz w:val="22"/>
          <w:szCs w:val="22"/>
          <w:lang w:val="en-US"/>
        </w:rPr>
        <w:t>-</w:t>
      </w:r>
      <w:r w:rsidR="00487513" w:rsidRPr="00585AB3">
        <w:rPr>
          <w:rFonts w:asciiTheme="minorBidi" w:hAnsiTheme="minorBidi" w:cstheme="minorBidi"/>
          <w:sz w:val="22"/>
          <w:szCs w:val="22"/>
          <w:lang w:val="en-US"/>
        </w:rPr>
        <w:t>ecosystems to foster more integration of the research</w:t>
      </w:r>
      <w:ins w:id="15" w:author="Van Ginkel" w:date="2010-04-11T14:50:00Z">
        <w:r w:rsidR="0012477A">
          <w:rPr>
            <w:rFonts w:asciiTheme="minorBidi" w:hAnsiTheme="minorBidi" w:cstheme="minorBidi"/>
            <w:sz w:val="22"/>
            <w:szCs w:val="22"/>
            <w:lang w:val="en-US"/>
          </w:rPr>
          <w:t>.</w:t>
        </w:r>
      </w:ins>
    </w:p>
    <w:p w:rsidR="00302E98" w:rsidRPr="00585AB3" w:rsidRDefault="00302E98" w:rsidP="00EB63B7">
      <w:pPr>
        <w:autoSpaceDE w:val="0"/>
        <w:autoSpaceDN w:val="0"/>
        <w:adjustRightInd w:val="0"/>
        <w:ind w:left="720"/>
        <w:rPr>
          <w:rFonts w:asciiTheme="minorBidi" w:hAnsiTheme="minorBidi" w:cstheme="minorBidi"/>
          <w:sz w:val="22"/>
          <w:szCs w:val="22"/>
          <w:lang w:val="en-US"/>
        </w:rPr>
      </w:pPr>
    </w:p>
    <w:p w:rsidR="00302E98" w:rsidRPr="00585AB3" w:rsidRDefault="00302E98" w:rsidP="00C97FF9">
      <w:pPr>
        <w:autoSpaceDE w:val="0"/>
        <w:autoSpaceDN w:val="0"/>
        <w:adjustRightInd w:val="0"/>
        <w:rPr>
          <w:rFonts w:asciiTheme="minorBidi" w:hAnsiTheme="minorBidi" w:cstheme="minorBidi"/>
          <w:i/>
          <w:iCs/>
          <w:sz w:val="22"/>
          <w:szCs w:val="22"/>
          <w:lang w:val="en-US"/>
        </w:rPr>
      </w:pPr>
      <w:r w:rsidRPr="00585AB3">
        <w:rPr>
          <w:rFonts w:asciiTheme="minorBidi" w:hAnsiTheme="minorBidi" w:cstheme="minorBidi"/>
          <w:b/>
          <w:bCs/>
          <w:i/>
          <w:iCs/>
          <w:sz w:val="22"/>
          <w:szCs w:val="22"/>
          <w:lang w:val="en-US"/>
        </w:rPr>
        <w:t>Recommendation 2</w:t>
      </w:r>
      <w:r w:rsidRPr="00585AB3">
        <w:rPr>
          <w:rFonts w:asciiTheme="minorBidi" w:hAnsiTheme="minorBidi" w:cstheme="minorBidi"/>
          <w:b/>
          <w:bCs/>
          <w:sz w:val="22"/>
          <w:szCs w:val="22"/>
          <w:lang w:val="en-US"/>
        </w:rPr>
        <w:t>:</w:t>
      </w:r>
      <w:r w:rsidRPr="00585AB3">
        <w:rPr>
          <w:rFonts w:asciiTheme="minorBidi" w:hAnsiTheme="minorBidi" w:cstheme="minorBidi"/>
          <w:sz w:val="22"/>
          <w:szCs w:val="22"/>
          <w:lang w:val="en-US"/>
        </w:rPr>
        <w:t xml:space="preserve"> </w:t>
      </w:r>
      <w:r w:rsidR="001E08E1" w:rsidRPr="00585AB3">
        <w:rPr>
          <w:rFonts w:asciiTheme="minorBidi" w:hAnsiTheme="minorBidi" w:cstheme="minorBidi"/>
          <w:i/>
          <w:iCs/>
          <w:sz w:val="22"/>
          <w:szCs w:val="22"/>
          <w:lang w:val="en-US"/>
        </w:rPr>
        <w:t>Relative to EPMR5 Recommendation 3, that MP3 (land) activities on rangelands and policy options should be integrated with work on diversification, considering that water issues are the main constraint for the productivity and sustainability of dry rangeland agro-ecosystems,</w:t>
      </w:r>
      <w:r w:rsidR="00C97FF9" w:rsidRPr="00585AB3">
        <w:rPr>
          <w:rFonts w:asciiTheme="minorBidi" w:hAnsiTheme="minorBidi" w:cstheme="minorBidi"/>
          <w:i/>
          <w:iCs/>
          <w:sz w:val="22"/>
          <w:szCs w:val="22"/>
          <w:lang w:val="en-US"/>
        </w:rPr>
        <w:t xml:space="preserve"> </w:t>
      </w:r>
      <w:r w:rsidRPr="00585AB3">
        <w:rPr>
          <w:rFonts w:asciiTheme="minorBidi" w:hAnsiTheme="minorBidi" w:cstheme="minorBidi"/>
          <w:i/>
          <w:iCs/>
          <w:sz w:val="22"/>
          <w:szCs w:val="22"/>
          <w:lang w:val="en-US"/>
        </w:rPr>
        <w:t>the Panel considers that the collaboration between IWLMP and</w:t>
      </w:r>
      <w:r w:rsidR="00C97FF9" w:rsidRPr="00585AB3">
        <w:rPr>
          <w:rFonts w:asciiTheme="minorBidi" w:hAnsiTheme="minorBidi" w:cstheme="minorBidi"/>
          <w:i/>
          <w:iCs/>
          <w:sz w:val="22"/>
          <w:szCs w:val="22"/>
          <w:lang w:val="en-US"/>
        </w:rPr>
        <w:t xml:space="preserve"> DSIPSP </w:t>
      </w:r>
      <w:r w:rsidRPr="00585AB3">
        <w:rPr>
          <w:rFonts w:asciiTheme="minorBidi" w:hAnsiTheme="minorBidi" w:cstheme="minorBidi"/>
          <w:i/>
          <w:iCs/>
          <w:sz w:val="22"/>
          <w:szCs w:val="22"/>
          <w:lang w:val="en-US"/>
        </w:rPr>
        <w:t>needs to be strengthened, including through reinforcing the DSIPSP staff</w:t>
      </w:r>
      <w:r w:rsidR="00C97FF9" w:rsidRPr="00585AB3">
        <w:rPr>
          <w:rFonts w:asciiTheme="minorBidi" w:hAnsiTheme="minorBidi" w:cstheme="minorBidi"/>
          <w:i/>
          <w:iCs/>
          <w:sz w:val="22"/>
          <w:szCs w:val="22"/>
          <w:lang w:val="en-US"/>
        </w:rPr>
        <w:t xml:space="preserve"> relative to the agronomic and soil management domains of dry rangelands</w:t>
      </w:r>
      <w:r w:rsidRPr="00585AB3">
        <w:rPr>
          <w:rFonts w:asciiTheme="minorBidi" w:hAnsiTheme="minorBidi" w:cstheme="minorBidi"/>
          <w:i/>
          <w:iCs/>
          <w:sz w:val="22"/>
          <w:szCs w:val="22"/>
          <w:lang w:val="en-US"/>
        </w:rPr>
        <w:t>.</w:t>
      </w:r>
    </w:p>
    <w:p w:rsidR="00302E98" w:rsidRPr="00585AB3" w:rsidRDefault="00302E98" w:rsidP="00302E98">
      <w:pPr>
        <w:autoSpaceDE w:val="0"/>
        <w:autoSpaceDN w:val="0"/>
        <w:adjustRightInd w:val="0"/>
        <w:rPr>
          <w:rFonts w:asciiTheme="minorBidi" w:hAnsiTheme="minorBidi" w:cstheme="minorBidi"/>
          <w:i/>
          <w:iCs/>
          <w:sz w:val="22"/>
          <w:szCs w:val="22"/>
          <w:lang w:val="en-US"/>
        </w:rPr>
      </w:pPr>
    </w:p>
    <w:p w:rsidR="00CE7630" w:rsidRPr="00585AB3" w:rsidRDefault="00CE7630" w:rsidP="00585AB3">
      <w:pPr>
        <w:autoSpaceDE w:val="0"/>
        <w:autoSpaceDN w:val="0"/>
        <w:adjustRightInd w:val="0"/>
        <w:ind w:left="567"/>
        <w:rPr>
          <w:rFonts w:asciiTheme="minorBidi" w:hAnsiTheme="minorBidi" w:cstheme="minorBidi"/>
          <w:sz w:val="22"/>
          <w:szCs w:val="22"/>
          <w:lang w:val="en-US"/>
        </w:rPr>
      </w:pPr>
      <w:r w:rsidRPr="00585AB3">
        <w:rPr>
          <w:rFonts w:asciiTheme="minorBidi" w:hAnsiTheme="minorBidi" w:cstheme="minorBidi"/>
          <w:b/>
          <w:bCs/>
          <w:sz w:val="22"/>
          <w:szCs w:val="22"/>
          <w:lang w:val="en-US"/>
        </w:rPr>
        <w:t>Response: Accepted.</w:t>
      </w:r>
      <w:r w:rsidR="003B030B" w:rsidRPr="00585AB3">
        <w:rPr>
          <w:rFonts w:asciiTheme="minorBidi" w:hAnsiTheme="minorBidi" w:cstheme="minorBidi"/>
          <w:b/>
          <w:bCs/>
          <w:sz w:val="22"/>
          <w:szCs w:val="22"/>
          <w:lang w:val="en-US"/>
        </w:rPr>
        <w:t xml:space="preserve"> </w:t>
      </w:r>
      <w:r w:rsidR="003B030B" w:rsidRPr="00585AB3">
        <w:rPr>
          <w:rFonts w:asciiTheme="minorBidi" w:hAnsiTheme="minorBidi" w:cstheme="minorBidi"/>
          <w:sz w:val="22"/>
          <w:szCs w:val="22"/>
          <w:lang w:val="en-US"/>
        </w:rPr>
        <w:t xml:space="preserve">ICARDA is in the process of recruiting </w:t>
      </w:r>
      <w:r w:rsidR="00AE37E3" w:rsidRPr="00585AB3">
        <w:rPr>
          <w:rFonts w:asciiTheme="minorBidi" w:hAnsiTheme="minorBidi" w:cstheme="minorBidi"/>
          <w:sz w:val="22"/>
          <w:szCs w:val="22"/>
          <w:lang w:val="en-US"/>
        </w:rPr>
        <w:t xml:space="preserve">a cropping system </w:t>
      </w:r>
      <w:r w:rsidR="003B030B" w:rsidRPr="00585AB3">
        <w:rPr>
          <w:rFonts w:asciiTheme="minorBidi" w:hAnsiTheme="minorBidi" w:cstheme="minorBidi"/>
          <w:sz w:val="22"/>
          <w:szCs w:val="22"/>
          <w:lang w:val="en-US"/>
        </w:rPr>
        <w:t>agronomist in DSIPSP</w:t>
      </w:r>
      <w:r w:rsidR="00AE37E3" w:rsidRPr="00585AB3">
        <w:rPr>
          <w:rFonts w:asciiTheme="minorBidi" w:hAnsiTheme="minorBidi" w:cstheme="minorBidi"/>
          <w:sz w:val="22"/>
          <w:szCs w:val="22"/>
          <w:lang w:val="en-US"/>
        </w:rPr>
        <w:t xml:space="preserve">, </w:t>
      </w:r>
      <w:r w:rsidR="003B030B" w:rsidRPr="00585AB3">
        <w:rPr>
          <w:rFonts w:asciiTheme="minorBidi" w:hAnsiTheme="minorBidi" w:cstheme="minorBidi"/>
          <w:sz w:val="22"/>
          <w:szCs w:val="22"/>
          <w:lang w:val="en-US"/>
        </w:rPr>
        <w:t xml:space="preserve">which will enhance the collaboration on agronomic aspects between the two </w:t>
      </w:r>
      <w:r w:rsidR="00AE37E3" w:rsidRPr="00585AB3">
        <w:rPr>
          <w:rFonts w:asciiTheme="minorBidi" w:hAnsiTheme="minorBidi" w:cstheme="minorBidi"/>
          <w:sz w:val="22"/>
          <w:szCs w:val="22"/>
          <w:lang w:val="en-US"/>
        </w:rPr>
        <w:t>P</w:t>
      </w:r>
      <w:r w:rsidR="003B030B" w:rsidRPr="00585AB3">
        <w:rPr>
          <w:rFonts w:asciiTheme="minorBidi" w:hAnsiTheme="minorBidi" w:cstheme="minorBidi"/>
          <w:sz w:val="22"/>
          <w:szCs w:val="22"/>
          <w:lang w:val="en-US"/>
        </w:rPr>
        <w:t xml:space="preserve">rograms. DSIPSP is </w:t>
      </w:r>
      <w:r w:rsidR="00774C0A" w:rsidRPr="00585AB3">
        <w:rPr>
          <w:rFonts w:asciiTheme="minorBidi" w:hAnsiTheme="minorBidi" w:cstheme="minorBidi"/>
          <w:sz w:val="22"/>
          <w:szCs w:val="22"/>
          <w:lang w:val="en-US"/>
        </w:rPr>
        <w:t xml:space="preserve">also </w:t>
      </w:r>
      <w:r w:rsidR="00487513" w:rsidRPr="00585AB3">
        <w:rPr>
          <w:rFonts w:asciiTheme="minorBidi" w:hAnsiTheme="minorBidi" w:cstheme="minorBidi"/>
          <w:sz w:val="22"/>
          <w:szCs w:val="22"/>
          <w:lang w:val="en-US"/>
        </w:rPr>
        <w:t xml:space="preserve">integrally </w:t>
      </w:r>
      <w:r w:rsidR="003B030B" w:rsidRPr="00585AB3">
        <w:rPr>
          <w:rFonts w:asciiTheme="minorBidi" w:hAnsiTheme="minorBidi" w:cstheme="minorBidi"/>
          <w:sz w:val="22"/>
          <w:szCs w:val="22"/>
          <w:lang w:val="en-US"/>
        </w:rPr>
        <w:t xml:space="preserve">involved </w:t>
      </w:r>
      <w:r w:rsidR="00487513" w:rsidRPr="00585AB3">
        <w:rPr>
          <w:rFonts w:asciiTheme="minorBidi" w:hAnsiTheme="minorBidi" w:cstheme="minorBidi"/>
          <w:sz w:val="22"/>
          <w:szCs w:val="22"/>
          <w:lang w:val="en-US"/>
        </w:rPr>
        <w:t xml:space="preserve">work </w:t>
      </w:r>
      <w:r w:rsidR="003B030B" w:rsidRPr="00585AB3">
        <w:rPr>
          <w:rFonts w:asciiTheme="minorBidi" w:hAnsiTheme="minorBidi" w:cstheme="minorBidi"/>
          <w:sz w:val="22"/>
          <w:szCs w:val="22"/>
          <w:lang w:val="en-US"/>
        </w:rPr>
        <w:t xml:space="preserve">in the water benchmarks </w:t>
      </w:r>
      <w:r w:rsidR="00487513" w:rsidRPr="00585AB3">
        <w:rPr>
          <w:rFonts w:asciiTheme="minorBidi" w:hAnsiTheme="minorBidi" w:cstheme="minorBidi"/>
          <w:sz w:val="22"/>
          <w:szCs w:val="22"/>
          <w:lang w:val="en-US"/>
        </w:rPr>
        <w:t>sites</w:t>
      </w:r>
      <w:r w:rsidR="00AE37E3" w:rsidRPr="00585AB3">
        <w:rPr>
          <w:rFonts w:asciiTheme="minorBidi" w:hAnsiTheme="minorBidi" w:cstheme="minorBidi"/>
          <w:sz w:val="22"/>
          <w:szCs w:val="22"/>
          <w:lang w:val="en-US"/>
        </w:rPr>
        <w:t>,</w:t>
      </w:r>
      <w:r w:rsidR="003B030B" w:rsidRPr="00585AB3">
        <w:rPr>
          <w:rFonts w:asciiTheme="minorBidi" w:hAnsiTheme="minorBidi" w:cstheme="minorBidi"/>
          <w:sz w:val="22"/>
          <w:szCs w:val="22"/>
          <w:lang w:val="en-US"/>
        </w:rPr>
        <w:t xml:space="preserve"> especially </w:t>
      </w:r>
      <w:r w:rsidR="00AE37E3" w:rsidRPr="00585AB3">
        <w:rPr>
          <w:rFonts w:asciiTheme="minorBidi" w:hAnsiTheme="minorBidi" w:cstheme="minorBidi"/>
          <w:sz w:val="22"/>
          <w:szCs w:val="22"/>
          <w:lang w:val="en-US"/>
        </w:rPr>
        <w:t xml:space="preserve">in </w:t>
      </w:r>
      <w:r w:rsidR="003B030B" w:rsidRPr="00585AB3">
        <w:rPr>
          <w:rFonts w:asciiTheme="minorBidi" w:hAnsiTheme="minorBidi" w:cstheme="minorBidi"/>
          <w:sz w:val="22"/>
          <w:szCs w:val="22"/>
          <w:lang w:val="en-US"/>
        </w:rPr>
        <w:t xml:space="preserve">the </w:t>
      </w:r>
      <w:r w:rsidR="003B030B" w:rsidRPr="00585AB3">
        <w:rPr>
          <w:rFonts w:asciiTheme="minorBidi" w:hAnsiTheme="minorBidi" w:cstheme="minorBidi"/>
          <w:i/>
          <w:iCs/>
          <w:sz w:val="22"/>
          <w:szCs w:val="22"/>
          <w:lang w:val="en-US"/>
        </w:rPr>
        <w:t>badia</w:t>
      </w:r>
      <w:r w:rsidR="003B030B" w:rsidRPr="00585AB3">
        <w:rPr>
          <w:rFonts w:asciiTheme="minorBidi" w:hAnsiTheme="minorBidi" w:cstheme="minorBidi"/>
          <w:sz w:val="22"/>
          <w:szCs w:val="22"/>
          <w:lang w:val="en-US"/>
        </w:rPr>
        <w:t xml:space="preserve"> </w:t>
      </w:r>
      <w:r w:rsidR="00774C0A" w:rsidRPr="00585AB3">
        <w:rPr>
          <w:rFonts w:asciiTheme="minorBidi" w:hAnsiTheme="minorBidi" w:cstheme="minorBidi"/>
          <w:sz w:val="22"/>
          <w:szCs w:val="22"/>
          <w:lang w:val="en-US"/>
        </w:rPr>
        <w:t xml:space="preserve">(rangelands) </w:t>
      </w:r>
      <w:r w:rsidR="00487513" w:rsidRPr="00585AB3">
        <w:rPr>
          <w:rFonts w:asciiTheme="minorBidi" w:hAnsiTheme="minorBidi" w:cstheme="minorBidi"/>
          <w:sz w:val="22"/>
          <w:szCs w:val="22"/>
          <w:lang w:val="en-US"/>
        </w:rPr>
        <w:t>agro</w:t>
      </w:r>
      <w:r w:rsidR="00585AB3" w:rsidRPr="00585AB3">
        <w:rPr>
          <w:rFonts w:asciiTheme="minorBidi" w:hAnsiTheme="minorBidi" w:cstheme="minorBidi"/>
          <w:sz w:val="22"/>
          <w:szCs w:val="22"/>
          <w:lang w:val="en-US"/>
        </w:rPr>
        <w:t>-</w:t>
      </w:r>
      <w:r w:rsidR="00487513" w:rsidRPr="00585AB3">
        <w:rPr>
          <w:rFonts w:asciiTheme="minorBidi" w:hAnsiTheme="minorBidi" w:cstheme="minorBidi"/>
          <w:sz w:val="22"/>
          <w:szCs w:val="22"/>
          <w:lang w:val="en-US"/>
        </w:rPr>
        <w:t>ec</w:t>
      </w:r>
      <w:r w:rsidR="00585AB3" w:rsidRPr="00585AB3">
        <w:rPr>
          <w:rFonts w:asciiTheme="minorBidi" w:hAnsiTheme="minorBidi" w:cstheme="minorBidi"/>
          <w:sz w:val="22"/>
          <w:szCs w:val="22"/>
          <w:lang w:val="en-US"/>
        </w:rPr>
        <w:t>o</w:t>
      </w:r>
      <w:r w:rsidR="00487513" w:rsidRPr="00585AB3">
        <w:rPr>
          <w:rFonts w:asciiTheme="minorBidi" w:hAnsiTheme="minorBidi" w:cstheme="minorBidi"/>
          <w:sz w:val="22"/>
          <w:szCs w:val="22"/>
          <w:lang w:val="en-US"/>
        </w:rPr>
        <w:t>system</w:t>
      </w:r>
      <w:r w:rsidR="003B030B" w:rsidRPr="00585AB3">
        <w:rPr>
          <w:rFonts w:asciiTheme="minorBidi" w:hAnsiTheme="minorBidi" w:cstheme="minorBidi"/>
          <w:sz w:val="22"/>
          <w:szCs w:val="22"/>
          <w:lang w:val="en-US"/>
        </w:rPr>
        <w:t xml:space="preserve">. </w:t>
      </w:r>
    </w:p>
    <w:p w:rsidR="00CE7630" w:rsidRPr="00585AB3" w:rsidRDefault="00CE7630" w:rsidP="00302E98">
      <w:pPr>
        <w:autoSpaceDE w:val="0"/>
        <w:autoSpaceDN w:val="0"/>
        <w:adjustRightInd w:val="0"/>
        <w:rPr>
          <w:rFonts w:asciiTheme="minorBidi" w:hAnsiTheme="minorBidi" w:cstheme="minorBidi"/>
          <w:sz w:val="22"/>
          <w:szCs w:val="22"/>
          <w:lang w:val="en-US"/>
        </w:rPr>
      </w:pPr>
    </w:p>
    <w:p w:rsidR="005A6FCB" w:rsidRPr="00585AB3" w:rsidRDefault="00164915" w:rsidP="003E6CFC">
      <w:pPr>
        <w:autoSpaceDE w:val="0"/>
        <w:autoSpaceDN w:val="0"/>
        <w:adjustRightInd w:val="0"/>
        <w:rPr>
          <w:rFonts w:asciiTheme="minorBidi" w:hAnsiTheme="minorBidi" w:cstheme="minorBidi"/>
          <w:i/>
          <w:iCs/>
          <w:sz w:val="22"/>
          <w:szCs w:val="22"/>
          <w:lang w:val="en-US"/>
        </w:rPr>
      </w:pPr>
      <w:r w:rsidRPr="00585AB3">
        <w:rPr>
          <w:rFonts w:asciiTheme="minorBidi" w:hAnsiTheme="minorBidi" w:cstheme="minorBidi"/>
          <w:b/>
          <w:bCs/>
          <w:i/>
          <w:iCs/>
          <w:sz w:val="22"/>
          <w:szCs w:val="22"/>
          <w:lang w:val="en-US"/>
        </w:rPr>
        <w:t xml:space="preserve">Recommendation </w:t>
      </w:r>
      <w:r w:rsidR="003E6CFC" w:rsidRPr="00585AB3">
        <w:rPr>
          <w:rFonts w:asciiTheme="minorBidi" w:hAnsiTheme="minorBidi" w:cstheme="minorBidi"/>
          <w:b/>
          <w:bCs/>
          <w:i/>
          <w:iCs/>
          <w:sz w:val="22"/>
          <w:szCs w:val="22"/>
          <w:lang w:val="en-US"/>
        </w:rPr>
        <w:t>3</w:t>
      </w:r>
      <w:r w:rsidRPr="00585AB3">
        <w:rPr>
          <w:rFonts w:asciiTheme="minorBidi" w:hAnsiTheme="minorBidi" w:cstheme="minorBidi"/>
          <w:b/>
          <w:bCs/>
          <w:i/>
          <w:iCs/>
          <w:sz w:val="22"/>
          <w:szCs w:val="22"/>
          <w:lang w:val="en-US"/>
        </w:rPr>
        <w:t>:</w:t>
      </w:r>
      <w:r w:rsidR="000F5183" w:rsidRPr="00585AB3">
        <w:rPr>
          <w:rFonts w:asciiTheme="minorBidi" w:hAnsiTheme="minorBidi" w:cstheme="minorBidi"/>
          <w:sz w:val="22"/>
          <w:szCs w:val="22"/>
          <w:lang w:val="en-US"/>
        </w:rPr>
        <w:t xml:space="preserve"> </w:t>
      </w:r>
      <w:r w:rsidR="000F5183" w:rsidRPr="00585AB3">
        <w:rPr>
          <w:rFonts w:asciiTheme="minorBidi" w:hAnsiTheme="minorBidi" w:cstheme="minorBidi"/>
          <w:i/>
          <w:iCs/>
          <w:sz w:val="22"/>
          <w:szCs w:val="22"/>
          <w:lang w:val="en-US"/>
        </w:rPr>
        <w:t xml:space="preserve">Considering the need for new orientations in droughts and climate change research and the priorities of ICARDA in this domain, with implications in other programs, agronomic trials are needed to assess differential cultivar responses to abiotic stresses, mainly in relation to droughts, salinity and climate change. Thus, the panel considers that the existing collaboration of IWLMP with BIGMP is very important and needs to be further developed, which calls for additional time of the IWLMP staff involved. </w:t>
      </w:r>
      <w:r w:rsidR="005A6FCB" w:rsidRPr="00585AB3">
        <w:rPr>
          <w:rFonts w:asciiTheme="minorBidi" w:hAnsiTheme="minorBidi" w:cstheme="minorBidi"/>
          <w:i/>
          <w:iCs/>
          <w:sz w:val="22"/>
          <w:szCs w:val="22"/>
          <w:lang w:val="en-US"/>
        </w:rPr>
        <w:t>In order to respond to research needs on droughts and</w:t>
      </w:r>
      <w:r w:rsidR="000518E7" w:rsidRPr="00585AB3">
        <w:rPr>
          <w:rFonts w:asciiTheme="minorBidi" w:hAnsiTheme="minorBidi" w:cstheme="minorBidi"/>
          <w:i/>
          <w:iCs/>
          <w:sz w:val="22"/>
          <w:szCs w:val="22"/>
          <w:lang w:val="en-US"/>
        </w:rPr>
        <w:t xml:space="preserve"> </w:t>
      </w:r>
      <w:r w:rsidR="005A6FCB" w:rsidRPr="00585AB3">
        <w:rPr>
          <w:rFonts w:asciiTheme="minorBidi" w:hAnsiTheme="minorBidi" w:cstheme="minorBidi"/>
          <w:i/>
          <w:iCs/>
          <w:sz w:val="22"/>
          <w:szCs w:val="22"/>
          <w:lang w:val="en-US"/>
        </w:rPr>
        <w:t>climate change</w:t>
      </w:r>
      <w:r w:rsidR="00AE37E3" w:rsidRPr="00585AB3">
        <w:rPr>
          <w:rFonts w:asciiTheme="minorBidi" w:hAnsiTheme="minorBidi" w:cstheme="minorBidi"/>
          <w:i/>
          <w:iCs/>
          <w:sz w:val="22"/>
          <w:szCs w:val="22"/>
          <w:lang w:val="en-US"/>
        </w:rPr>
        <w:t>,</w:t>
      </w:r>
      <w:r w:rsidR="005A6FCB" w:rsidRPr="00585AB3">
        <w:rPr>
          <w:rFonts w:asciiTheme="minorBidi" w:hAnsiTheme="minorBidi" w:cstheme="minorBidi"/>
          <w:i/>
          <w:iCs/>
          <w:sz w:val="22"/>
          <w:szCs w:val="22"/>
          <w:lang w:val="en-US"/>
        </w:rPr>
        <w:t xml:space="preserve"> it is advisable that a new position be open</w:t>
      </w:r>
      <w:r w:rsidR="00AE37E3" w:rsidRPr="00585AB3">
        <w:rPr>
          <w:rFonts w:asciiTheme="minorBidi" w:hAnsiTheme="minorBidi" w:cstheme="minorBidi"/>
          <w:i/>
          <w:iCs/>
          <w:sz w:val="22"/>
          <w:szCs w:val="22"/>
          <w:lang w:val="en-US"/>
        </w:rPr>
        <w:t>ed</w:t>
      </w:r>
      <w:r w:rsidR="005A6FCB" w:rsidRPr="00585AB3">
        <w:rPr>
          <w:rFonts w:asciiTheme="minorBidi" w:hAnsiTheme="minorBidi" w:cstheme="minorBidi"/>
          <w:i/>
          <w:iCs/>
          <w:sz w:val="22"/>
          <w:szCs w:val="22"/>
          <w:lang w:val="en-US"/>
        </w:rPr>
        <w:t xml:space="preserve"> within IWLMP</w:t>
      </w:r>
      <w:r w:rsidR="00AE37E3" w:rsidRPr="00585AB3">
        <w:rPr>
          <w:rFonts w:asciiTheme="minorBidi" w:hAnsiTheme="minorBidi" w:cstheme="minorBidi"/>
          <w:i/>
          <w:iCs/>
          <w:sz w:val="22"/>
          <w:szCs w:val="22"/>
          <w:lang w:val="en-US"/>
        </w:rPr>
        <w:t>,</w:t>
      </w:r>
      <w:r w:rsidR="005A6FCB" w:rsidRPr="00585AB3">
        <w:rPr>
          <w:rFonts w:asciiTheme="minorBidi" w:hAnsiTheme="minorBidi" w:cstheme="minorBidi"/>
          <w:i/>
          <w:iCs/>
          <w:sz w:val="22"/>
          <w:szCs w:val="22"/>
          <w:lang w:val="en-US"/>
        </w:rPr>
        <w:t xml:space="preserve"> mostly oriented</w:t>
      </w:r>
      <w:r w:rsidR="000518E7" w:rsidRPr="00585AB3">
        <w:rPr>
          <w:rFonts w:asciiTheme="minorBidi" w:hAnsiTheme="minorBidi" w:cstheme="minorBidi"/>
          <w:i/>
          <w:iCs/>
          <w:sz w:val="22"/>
          <w:szCs w:val="22"/>
          <w:lang w:val="en-US"/>
        </w:rPr>
        <w:t xml:space="preserve"> </w:t>
      </w:r>
      <w:r w:rsidR="005A6FCB" w:rsidRPr="00585AB3">
        <w:rPr>
          <w:rFonts w:asciiTheme="minorBidi" w:hAnsiTheme="minorBidi" w:cstheme="minorBidi"/>
          <w:i/>
          <w:iCs/>
          <w:sz w:val="22"/>
          <w:szCs w:val="22"/>
          <w:lang w:val="en-US"/>
        </w:rPr>
        <w:t>to the hydrological/</w:t>
      </w:r>
      <w:r w:rsidRPr="00585AB3">
        <w:rPr>
          <w:rFonts w:asciiTheme="minorBidi" w:hAnsiTheme="minorBidi" w:cstheme="minorBidi"/>
          <w:i/>
          <w:iCs/>
          <w:sz w:val="22"/>
          <w:szCs w:val="22"/>
          <w:lang w:val="en-US"/>
        </w:rPr>
        <w:t xml:space="preserve"> </w:t>
      </w:r>
      <w:r w:rsidR="005A6FCB" w:rsidRPr="00585AB3">
        <w:rPr>
          <w:rFonts w:asciiTheme="minorBidi" w:hAnsiTheme="minorBidi" w:cstheme="minorBidi"/>
          <w:i/>
          <w:iCs/>
          <w:sz w:val="22"/>
          <w:szCs w:val="22"/>
          <w:lang w:val="en-US"/>
        </w:rPr>
        <w:t>meteorological and physics aspects of droughts and climate change.</w:t>
      </w:r>
    </w:p>
    <w:p w:rsidR="005A6FCB" w:rsidRPr="00585AB3" w:rsidRDefault="005A6FCB">
      <w:pPr>
        <w:rPr>
          <w:rFonts w:asciiTheme="minorBidi" w:hAnsiTheme="minorBidi" w:cstheme="minorBidi"/>
          <w:sz w:val="22"/>
          <w:szCs w:val="22"/>
          <w:lang w:val="en-US"/>
        </w:rPr>
      </w:pPr>
    </w:p>
    <w:p w:rsidR="00CE7630" w:rsidRPr="00585AB3" w:rsidRDefault="00CE7630" w:rsidP="00C46AC2">
      <w:pPr>
        <w:autoSpaceDE w:val="0"/>
        <w:autoSpaceDN w:val="0"/>
        <w:adjustRightInd w:val="0"/>
        <w:ind w:left="567"/>
        <w:rPr>
          <w:rFonts w:asciiTheme="minorBidi" w:hAnsiTheme="minorBidi" w:cstheme="minorBidi"/>
          <w:sz w:val="22"/>
          <w:szCs w:val="22"/>
          <w:lang w:val="en-US"/>
        </w:rPr>
      </w:pPr>
      <w:r w:rsidRPr="00585AB3">
        <w:rPr>
          <w:rFonts w:asciiTheme="minorBidi" w:hAnsiTheme="minorBidi" w:cstheme="minorBidi"/>
          <w:b/>
          <w:bCs/>
          <w:sz w:val="22"/>
          <w:szCs w:val="22"/>
          <w:lang w:val="en-US"/>
        </w:rPr>
        <w:t>Response: Accepted</w:t>
      </w:r>
      <w:r w:rsidR="00BC7D48" w:rsidRPr="00585AB3">
        <w:rPr>
          <w:rFonts w:asciiTheme="minorBidi" w:hAnsiTheme="minorBidi" w:cstheme="minorBidi"/>
          <w:b/>
          <w:bCs/>
          <w:sz w:val="22"/>
          <w:szCs w:val="22"/>
          <w:lang w:val="en-US"/>
        </w:rPr>
        <w:t xml:space="preserve"> in principle</w:t>
      </w:r>
      <w:r w:rsidRPr="00585AB3">
        <w:rPr>
          <w:rFonts w:asciiTheme="minorBidi" w:hAnsiTheme="minorBidi" w:cstheme="minorBidi"/>
          <w:b/>
          <w:bCs/>
          <w:sz w:val="22"/>
          <w:szCs w:val="22"/>
          <w:lang w:val="en-US"/>
        </w:rPr>
        <w:t>.</w:t>
      </w:r>
      <w:r w:rsidR="003B030B" w:rsidRPr="00585AB3">
        <w:rPr>
          <w:rFonts w:asciiTheme="minorBidi" w:hAnsiTheme="minorBidi" w:cstheme="minorBidi"/>
          <w:b/>
          <w:bCs/>
          <w:sz w:val="22"/>
          <w:szCs w:val="22"/>
          <w:lang w:val="en-US"/>
        </w:rPr>
        <w:t xml:space="preserve"> </w:t>
      </w:r>
      <w:r w:rsidR="003B030B" w:rsidRPr="00585AB3">
        <w:rPr>
          <w:rFonts w:asciiTheme="minorBidi" w:hAnsiTheme="minorBidi" w:cstheme="minorBidi"/>
          <w:sz w:val="22"/>
          <w:szCs w:val="22"/>
          <w:lang w:val="en-US"/>
        </w:rPr>
        <w:t>ICARDA is in the process of recruiting two specialists in IWLMP</w:t>
      </w:r>
      <w:r w:rsidR="00774C0A" w:rsidRPr="00585AB3">
        <w:rPr>
          <w:rFonts w:asciiTheme="minorBidi" w:hAnsiTheme="minorBidi" w:cstheme="minorBidi"/>
          <w:sz w:val="22"/>
          <w:szCs w:val="22"/>
          <w:lang w:val="en-US"/>
        </w:rPr>
        <w:t>,</w:t>
      </w:r>
      <w:r w:rsidR="003B030B" w:rsidRPr="00585AB3">
        <w:rPr>
          <w:rFonts w:asciiTheme="minorBidi" w:hAnsiTheme="minorBidi" w:cstheme="minorBidi"/>
          <w:sz w:val="22"/>
          <w:szCs w:val="22"/>
          <w:lang w:val="en-US"/>
        </w:rPr>
        <w:t xml:space="preserve"> one on hydrology and the other on water resources</w:t>
      </w:r>
      <w:r w:rsidR="00774C0A" w:rsidRPr="00585AB3">
        <w:rPr>
          <w:rFonts w:asciiTheme="minorBidi" w:hAnsiTheme="minorBidi" w:cstheme="minorBidi"/>
          <w:sz w:val="22"/>
          <w:szCs w:val="22"/>
          <w:lang w:val="en-US"/>
        </w:rPr>
        <w:t xml:space="preserve"> management</w:t>
      </w:r>
      <w:r w:rsidR="003B030B" w:rsidRPr="00585AB3">
        <w:rPr>
          <w:rFonts w:asciiTheme="minorBidi" w:hAnsiTheme="minorBidi" w:cstheme="minorBidi"/>
          <w:sz w:val="22"/>
          <w:szCs w:val="22"/>
          <w:lang w:val="en-US"/>
        </w:rPr>
        <w:t xml:space="preserve">. </w:t>
      </w:r>
      <w:r w:rsidR="00774C0A" w:rsidRPr="00585AB3">
        <w:rPr>
          <w:rFonts w:asciiTheme="minorBidi" w:hAnsiTheme="minorBidi" w:cstheme="minorBidi"/>
          <w:sz w:val="22"/>
          <w:szCs w:val="22"/>
          <w:lang w:val="en-US"/>
        </w:rPr>
        <w:t xml:space="preserve">The Hydrologist will be </w:t>
      </w:r>
      <w:r w:rsidR="003B030B" w:rsidRPr="00585AB3">
        <w:rPr>
          <w:rFonts w:asciiTheme="minorBidi" w:hAnsiTheme="minorBidi" w:cstheme="minorBidi"/>
          <w:sz w:val="22"/>
          <w:szCs w:val="22"/>
          <w:lang w:val="en-US"/>
        </w:rPr>
        <w:t>select</w:t>
      </w:r>
      <w:r w:rsidR="00774C0A" w:rsidRPr="00585AB3">
        <w:rPr>
          <w:rFonts w:asciiTheme="minorBidi" w:hAnsiTheme="minorBidi" w:cstheme="minorBidi"/>
          <w:sz w:val="22"/>
          <w:szCs w:val="22"/>
          <w:lang w:val="en-US"/>
        </w:rPr>
        <w:t>ed</w:t>
      </w:r>
      <w:r w:rsidR="003B030B" w:rsidRPr="00585AB3">
        <w:rPr>
          <w:rFonts w:asciiTheme="minorBidi" w:hAnsiTheme="minorBidi" w:cstheme="minorBidi"/>
          <w:sz w:val="22"/>
          <w:szCs w:val="22"/>
          <w:lang w:val="en-US"/>
        </w:rPr>
        <w:t xml:space="preserve"> and orient</w:t>
      </w:r>
      <w:r w:rsidR="00774C0A" w:rsidRPr="00585AB3">
        <w:rPr>
          <w:rFonts w:asciiTheme="minorBidi" w:hAnsiTheme="minorBidi" w:cstheme="minorBidi"/>
          <w:sz w:val="22"/>
          <w:szCs w:val="22"/>
          <w:lang w:val="en-US"/>
        </w:rPr>
        <w:t>ed</w:t>
      </w:r>
      <w:r w:rsidR="003B030B" w:rsidRPr="00585AB3">
        <w:rPr>
          <w:rFonts w:asciiTheme="minorBidi" w:hAnsiTheme="minorBidi" w:cstheme="minorBidi"/>
          <w:sz w:val="22"/>
          <w:szCs w:val="22"/>
          <w:lang w:val="en-US"/>
        </w:rPr>
        <w:t xml:space="preserve"> to cover the aspects of hydrological</w:t>
      </w:r>
      <w:r w:rsidR="00D208A4" w:rsidRPr="00585AB3">
        <w:rPr>
          <w:rFonts w:asciiTheme="minorBidi" w:hAnsiTheme="minorBidi" w:cstheme="minorBidi"/>
          <w:sz w:val="22"/>
          <w:szCs w:val="22"/>
          <w:lang w:val="en-US"/>
        </w:rPr>
        <w:t xml:space="preserve"> </w:t>
      </w:r>
      <w:r w:rsidR="00BC7D48" w:rsidRPr="00585AB3">
        <w:rPr>
          <w:rFonts w:asciiTheme="minorBidi" w:hAnsiTheme="minorBidi" w:cstheme="minorBidi"/>
          <w:sz w:val="22"/>
          <w:szCs w:val="22"/>
          <w:lang w:val="en-US"/>
        </w:rPr>
        <w:t xml:space="preserve">and physics aspects of </w:t>
      </w:r>
      <w:r w:rsidR="003B030B" w:rsidRPr="00585AB3">
        <w:rPr>
          <w:rFonts w:asciiTheme="minorBidi" w:hAnsiTheme="minorBidi" w:cstheme="minorBidi"/>
          <w:sz w:val="22"/>
          <w:szCs w:val="22"/>
          <w:lang w:val="en-US"/>
        </w:rPr>
        <w:t>droughts and climate change</w:t>
      </w:r>
      <w:r w:rsidR="00AE37E3" w:rsidRPr="00585AB3">
        <w:rPr>
          <w:rFonts w:asciiTheme="minorBidi" w:hAnsiTheme="minorBidi" w:cstheme="minorBidi"/>
          <w:sz w:val="22"/>
          <w:szCs w:val="22"/>
          <w:lang w:val="en-US"/>
        </w:rPr>
        <w:t>,</w:t>
      </w:r>
      <w:r w:rsidR="003B030B" w:rsidRPr="00585AB3">
        <w:rPr>
          <w:rFonts w:asciiTheme="minorBidi" w:hAnsiTheme="minorBidi" w:cstheme="minorBidi"/>
          <w:sz w:val="22"/>
          <w:szCs w:val="22"/>
          <w:lang w:val="en-US"/>
        </w:rPr>
        <w:t xml:space="preserve"> in addition to other hydrological matters.</w:t>
      </w:r>
      <w:r w:rsidR="00BC7D48" w:rsidRPr="00585AB3">
        <w:rPr>
          <w:rFonts w:asciiTheme="minorBidi" w:hAnsiTheme="minorBidi" w:cstheme="minorBidi"/>
          <w:sz w:val="22"/>
          <w:szCs w:val="22"/>
          <w:lang w:val="en-US"/>
        </w:rPr>
        <w:t xml:space="preserve"> This will also be coordinated with the work on drought and climate change conducted by GISU</w:t>
      </w:r>
      <w:r w:rsidR="00C46AC2" w:rsidRPr="00585AB3">
        <w:rPr>
          <w:rFonts w:asciiTheme="minorBidi" w:hAnsiTheme="minorBidi" w:cstheme="minorBidi"/>
          <w:sz w:val="22"/>
          <w:szCs w:val="22"/>
          <w:lang w:val="en-US"/>
        </w:rPr>
        <w:t>,</w:t>
      </w:r>
      <w:r w:rsidR="00BC7D48" w:rsidRPr="00585AB3">
        <w:rPr>
          <w:rFonts w:asciiTheme="minorBidi" w:hAnsiTheme="minorBidi" w:cstheme="minorBidi"/>
          <w:sz w:val="22"/>
          <w:szCs w:val="22"/>
          <w:lang w:val="en-US"/>
        </w:rPr>
        <w:t xml:space="preserve"> </w:t>
      </w:r>
      <w:r w:rsidR="00C46AC2" w:rsidRPr="00585AB3">
        <w:rPr>
          <w:rFonts w:asciiTheme="minorBidi" w:hAnsiTheme="minorBidi" w:cstheme="minorBidi"/>
          <w:sz w:val="22"/>
          <w:szCs w:val="22"/>
          <w:lang w:val="en-US"/>
        </w:rPr>
        <w:t xml:space="preserve">BIGM, </w:t>
      </w:r>
      <w:ins w:id="16" w:author="Van Ginkel" w:date="2010-04-11T14:53:00Z">
        <w:r w:rsidR="00474817">
          <w:rPr>
            <w:rFonts w:asciiTheme="minorBidi" w:hAnsiTheme="minorBidi" w:cstheme="minorBidi"/>
            <w:sz w:val="22"/>
            <w:szCs w:val="22"/>
            <w:lang w:val="en-US"/>
          </w:rPr>
          <w:t xml:space="preserve">DSIPS </w:t>
        </w:r>
      </w:ins>
      <w:r w:rsidR="00BC7D48" w:rsidRPr="00585AB3">
        <w:rPr>
          <w:rFonts w:asciiTheme="minorBidi" w:hAnsiTheme="minorBidi" w:cstheme="minorBidi"/>
          <w:sz w:val="22"/>
          <w:szCs w:val="22"/>
          <w:lang w:val="en-US"/>
        </w:rPr>
        <w:t xml:space="preserve">and other </w:t>
      </w:r>
      <w:r w:rsidR="00C46AC2" w:rsidRPr="00585AB3">
        <w:rPr>
          <w:rFonts w:asciiTheme="minorBidi" w:hAnsiTheme="minorBidi" w:cstheme="minorBidi"/>
          <w:sz w:val="22"/>
          <w:szCs w:val="22"/>
          <w:lang w:val="en-US"/>
        </w:rPr>
        <w:t>P</w:t>
      </w:r>
      <w:r w:rsidR="00BC7D48" w:rsidRPr="00585AB3">
        <w:rPr>
          <w:rFonts w:asciiTheme="minorBidi" w:hAnsiTheme="minorBidi" w:cstheme="minorBidi"/>
          <w:sz w:val="22"/>
          <w:szCs w:val="22"/>
          <w:lang w:val="en-US"/>
        </w:rPr>
        <w:t>rograms.</w:t>
      </w:r>
    </w:p>
    <w:p w:rsidR="00E2239A" w:rsidRPr="00585AB3" w:rsidRDefault="00E2239A" w:rsidP="00E2239A">
      <w:pPr>
        <w:autoSpaceDE w:val="0"/>
        <w:autoSpaceDN w:val="0"/>
        <w:adjustRightInd w:val="0"/>
        <w:rPr>
          <w:rFonts w:asciiTheme="minorBidi" w:hAnsiTheme="minorBidi" w:cstheme="minorBidi"/>
          <w:b/>
          <w:bCs/>
          <w:sz w:val="22"/>
          <w:szCs w:val="22"/>
          <w:lang w:val="en-US"/>
        </w:rPr>
      </w:pPr>
    </w:p>
    <w:p w:rsidR="00EB63B7" w:rsidRPr="00585AB3" w:rsidRDefault="00EB63B7" w:rsidP="00EB63B7">
      <w:pPr>
        <w:autoSpaceDE w:val="0"/>
        <w:autoSpaceDN w:val="0"/>
        <w:adjustRightInd w:val="0"/>
        <w:rPr>
          <w:rFonts w:asciiTheme="minorBidi" w:hAnsiTheme="minorBidi" w:cstheme="minorBidi"/>
          <w:b/>
          <w:bCs/>
          <w:sz w:val="22"/>
          <w:szCs w:val="22"/>
          <w:lang w:val="en-US"/>
        </w:rPr>
      </w:pPr>
    </w:p>
    <w:p w:rsidR="00703AA8" w:rsidRPr="00585AB3" w:rsidRDefault="00EB63B7" w:rsidP="003E6CFC">
      <w:pPr>
        <w:autoSpaceDE w:val="0"/>
        <w:autoSpaceDN w:val="0"/>
        <w:adjustRightInd w:val="0"/>
        <w:rPr>
          <w:rFonts w:asciiTheme="minorBidi" w:hAnsiTheme="minorBidi" w:cstheme="minorBidi"/>
          <w:i/>
          <w:iCs/>
          <w:sz w:val="22"/>
          <w:szCs w:val="22"/>
          <w:lang w:val="en-US"/>
        </w:rPr>
      </w:pPr>
      <w:r w:rsidRPr="00585AB3">
        <w:rPr>
          <w:rFonts w:asciiTheme="minorBidi" w:hAnsiTheme="minorBidi" w:cstheme="minorBidi"/>
          <w:b/>
          <w:bCs/>
          <w:i/>
          <w:iCs/>
          <w:sz w:val="22"/>
          <w:szCs w:val="22"/>
          <w:lang w:val="en-US"/>
        </w:rPr>
        <w:t xml:space="preserve">Recommendation </w:t>
      </w:r>
      <w:r w:rsidR="003E6CFC" w:rsidRPr="00585AB3">
        <w:rPr>
          <w:rFonts w:asciiTheme="minorBidi" w:hAnsiTheme="minorBidi" w:cstheme="minorBidi"/>
          <w:b/>
          <w:bCs/>
          <w:i/>
          <w:iCs/>
          <w:sz w:val="22"/>
          <w:szCs w:val="22"/>
          <w:lang w:val="en-US"/>
        </w:rPr>
        <w:t>4</w:t>
      </w:r>
      <w:r w:rsidRPr="00585AB3">
        <w:rPr>
          <w:rFonts w:asciiTheme="minorBidi" w:hAnsiTheme="minorBidi" w:cstheme="minorBidi"/>
          <w:b/>
          <w:bCs/>
          <w:i/>
          <w:iCs/>
          <w:sz w:val="22"/>
          <w:szCs w:val="22"/>
          <w:lang w:val="en-US"/>
        </w:rPr>
        <w:t xml:space="preserve">: </w:t>
      </w:r>
      <w:r w:rsidR="000F5183" w:rsidRPr="00585AB3">
        <w:rPr>
          <w:rFonts w:asciiTheme="minorBidi" w:hAnsiTheme="minorBidi" w:cstheme="minorBidi"/>
          <w:i/>
          <w:iCs/>
          <w:sz w:val="22"/>
          <w:szCs w:val="22"/>
          <w:lang w:val="en-US"/>
        </w:rPr>
        <w:t>The main strategy adopted to ensure the integration of socioeconomic and policy dimensions of water and land management rests on the implementation of community</w:t>
      </w:r>
      <w:r w:rsidR="009D7C7D" w:rsidRPr="00585AB3">
        <w:rPr>
          <w:rFonts w:asciiTheme="minorBidi" w:hAnsiTheme="minorBidi" w:cstheme="minorBidi"/>
          <w:i/>
          <w:iCs/>
          <w:sz w:val="22"/>
          <w:szCs w:val="22"/>
          <w:lang w:val="en-US"/>
        </w:rPr>
        <w:t xml:space="preserve"> </w:t>
      </w:r>
      <w:r w:rsidR="000F5183" w:rsidRPr="00585AB3">
        <w:rPr>
          <w:rFonts w:asciiTheme="minorBidi" w:hAnsiTheme="minorBidi" w:cstheme="minorBidi"/>
          <w:i/>
          <w:iCs/>
          <w:sz w:val="22"/>
          <w:szCs w:val="22"/>
          <w:lang w:val="en-US"/>
        </w:rPr>
        <w:t xml:space="preserve">based and development oriented research projects carried out at regional or local level. In order to reinforce the capacity of research teams to effectively implement community based and participatory research, IWLMP has made an important effort in terms of capacity building and training. </w:t>
      </w:r>
      <w:r w:rsidRPr="00585AB3">
        <w:rPr>
          <w:rFonts w:asciiTheme="minorBidi" w:hAnsiTheme="minorBidi" w:cstheme="minorBidi"/>
          <w:i/>
          <w:iCs/>
          <w:sz w:val="22"/>
          <w:szCs w:val="22"/>
          <w:lang w:val="en-US"/>
        </w:rPr>
        <w:t xml:space="preserve">The panel recommends that the strategy aimed at integrating socioeconomic and gender issues in IWLMP training activities be reinforced and systemized. </w:t>
      </w:r>
    </w:p>
    <w:p w:rsidR="00703AA8" w:rsidRPr="00585AB3" w:rsidRDefault="00703AA8" w:rsidP="00703AA8">
      <w:pPr>
        <w:autoSpaceDE w:val="0"/>
        <w:autoSpaceDN w:val="0"/>
        <w:adjustRightInd w:val="0"/>
        <w:ind w:firstLine="720"/>
        <w:rPr>
          <w:rFonts w:asciiTheme="minorBidi" w:hAnsiTheme="minorBidi" w:cstheme="minorBidi"/>
          <w:b/>
          <w:bCs/>
          <w:sz w:val="22"/>
          <w:szCs w:val="22"/>
          <w:lang w:val="en-US"/>
        </w:rPr>
      </w:pPr>
    </w:p>
    <w:p w:rsidR="00703AA8" w:rsidRPr="00585AB3" w:rsidRDefault="00703AA8" w:rsidP="007540C3">
      <w:pPr>
        <w:autoSpaceDE w:val="0"/>
        <w:autoSpaceDN w:val="0"/>
        <w:adjustRightInd w:val="0"/>
        <w:ind w:left="567"/>
        <w:rPr>
          <w:rFonts w:asciiTheme="minorBidi" w:hAnsiTheme="minorBidi" w:cstheme="minorBidi"/>
          <w:sz w:val="22"/>
          <w:szCs w:val="22"/>
          <w:lang w:val="en-US"/>
        </w:rPr>
      </w:pPr>
      <w:r w:rsidRPr="00585AB3">
        <w:rPr>
          <w:rFonts w:asciiTheme="minorBidi" w:hAnsiTheme="minorBidi" w:cstheme="minorBidi"/>
          <w:b/>
          <w:bCs/>
          <w:sz w:val="22"/>
          <w:szCs w:val="22"/>
          <w:lang w:val="en-US"/>
        </w:rPr>
        <w:t xml:space="preserve">Response: Accepted. </w:t>
      </w:r>
      <w:r w:rsidRPr="00585AB3">
        <w:rPr>
          <w:rFonts w:asciiTheme="minorBidi" w:hAnsiTheme="minorBidi" w:cstheme="minorBidi"/>
          <w:sz w:val="22"/>
          <w:szCs w:val="22"/>
          <w:lang w:val="en-US"/>
        </w:rPr>
        <w:t xml:space="preserve">ICARDA agrees that socioeconomic and gender issues should be part of </w:t>
      </w:r>
      <w:r w:rsidR="00774C0A" w:rsidRPr="00585AB3">
        <w:rPr>
          <w:rFonts w:asciiTheme="minorBidi" w:hAnsiTheme="minorBidi" w:cstheme="minorBidi"/>
          <w:sz w:val="22"/>
          <w:szCs w:val="22"/>
          <w:lang w:val="en-US"/>
        </w:rPr>
        <w:t xml:space="preserve">IWLMP’s </w:t>
      </w:r>
      <w:r w:rsidR="007540C3" w:rsidRPr="00585AB3">
        <w:rPr>
          <w:rFonts w:asciiTheme="minorBidi" w:hAnsiTheme="minorBidi" w:cstheme="minorBidi"/>
          <w:sz w:val="22"/>
          <w:szCs w:val="22"/>
          <w:lang w:val="en-US"/>
        </w:rPr>
        <w:t xml:space="preserve">research and </w:t>
      </w:r>
      <w:r w:rsidRPr="00585AB3">
        <w:rPr>
          <w:rFonts w:asciiTheme="minorBidi" w:hAnsiTheme="minorBidi" w:cstheme="minorBidi"/>
          <w:sz w:val="22"/>
          <w:szCs w:val="22"/>
          <w:lang w:val="en-US"/>
        </w:rPr>
        <w:t xml:space="preserve">training </w:t>
      </w:r>
      <w:r w:rsidR="00774C0A" w:rsidRPr="00585AB3">
        <w:rPr>
          <w:rFonts w:asciiTheme="minorBidi" w:hAnsiTheme="minorBidi" w:cstheme="minorBidi"/>
          <w:sz w:val="22"/>
          <w:szCs w:val="22"/>
          <w:lang w:val="en-US"/>
        </w:rPr>
        <w:t>activities</w:t>
      </w:r>
      <w:r w:rsidRPr="00585AB3">
        <w:rPr>
          <w:rFonts w:asciiTheme="minorBidi" w:hAnsiTheme="minorBidi" w:cstheme="minorBidi"/>
          <w:sz w:val="22"/>
          <w:szCs w:val="22"/>
          <w:lang w:val="en-US"/>
        </w:rPr>
        <w:t xml:space="preserve">. </w:t>
      </w:r>
      <w:r w:rsidR="007E1410" w:rsidRPr="00585AB3">
        <w:rPr>
          <w:rFonts w:asciiTheme="minorBidi" w:hAnsiTheme="minorBidi" w:cstheme="minorBidi"/>
          <w:sz w:val="22"/>
          <w:szCs w:val="22"/>
          <w:lang w:val="en-US"/>
        </w:rPr>
        <w:t xml:space="preserve">This will be pursued jointly with SEPRP. </w:t>
      </w:r>
      <w:r w:rsidR="00D208A4" w:rsidRPr="00585AB3">
        <w:rPr>
          <w:rFonts w:asciiTheme="minorBidi" w:hAnsiTheme="minorBidi" w:cstheme="minorBidi"/>
          <w:sz w:val="22"/>
          <w:szCs w:val="22"/>
          <w:lang w:val="en-US"/>
        </w:rPr>
        <w:t>S</w:t>
      </w:r>
      <w:r w:rsidRPr="00585AB3">
        <w:rPr>
          <w:rFonts w:asciiTheme="minorBidi" w:hAnsiTheme="minorBidi" w:cstheme="minorBidi"/>
          <w:sz w:val="22"/>
          <w:szCs w:val="22"/>
          <w:lang w:val="en-US"/>
        </w:rPr>
        <w:t xml:space="preserve">everal training activities conducted </w:t>
      </w:r>
      <w:r w:rsidR="00D208A4" w:rsidRPr="00585AB3">
        <w:rPr>
          <w:rFonts w:asciiTheme="minorBidi" w:hAnsiTheme="minorBidi" w:cstheme="minorBidi"/>
          <w:sz w:val="22"/>
          <w:szCs w:val="22"/>
          <w:lang w:val="en-US"/>
        </w:rPr>
        <w:t xml:space="preserve">by </w:t>
      </w:r>
      <w:r w:rsidRPr="00585AB3">
        <w:rPr>
          <w:rFonts w:asciiTheme="minorBidi" w:hAnsiTheme="minorBidi" w:cstheme="minorBidi"/>
          <w:sz w:val="22"/>
          <w:szCs w:val="22"/>
          <w:lang w:val="en-US"/>
        </w:rPr>
        <w:t xml:space="preserve">IWLMP </w:t>
      </w:r>
      <w:r w:rsidR="00D208A4" w:rsidRPr="00585AB3">
        <w:rPr>
          <w:rFonts w:asciiTheme="minorBidi" w:hAnsiTheme="minorBidi" w:cstheme="minorBidi"/>
          <w:sz w:val="22"/>
          <w:szCs w:val="22"/>
          <w:lang w:val="en-US"/>
        </w:rPr>
        <w:t xml:space="preserve">in the past </w:t>
      </w:r>
      <w:r w:rsidR="00774C0A" w:rsidRPr="00585AB3">
        <w:rPr>
          <w:rFonts w:asciiTheme="minorBidi" w:hAnsiTheme="minorBidi" w:cstheme="minorBidi"/>
          <w:sz w:val="22"/>
          <w:szCs w:val="22"/>
          <w:lang w:val="en-US"/>
        </w:rPr>
        <w:t xml:space="preserve">have </w:t>
      </w:r>
      <w:r w:rsidRPr="00585AB3">
        <w:rPr>
          <w:rFonts w:asciiTheme="minorBidi" w:hAnsiTheme="minorBidi" w:cstheme="minorBidi"/>
          <w:sz w:val="22"/>
          <w:szCs w:val="22"/>
          <w:lang w:val="en-US"/>
        </w:rPr>
        <w:t>include</w:t>
      </w:r>
      <w:r w:rsidR="00D208A4" w:rsidRPr="00585AB3">
        <w:rPr>
          <w:rFonts w:asciiTheme="minorBidi" w:hAnsiTheme="minorBidi" w:cstheme="minorBidi"/>
          <w:sz w:val="22"/>
          <w:szCs w:val="22"/>
          <w:lang w:val="en-US"/>
        </w:rPr>
        <w:t>d</w:t>
      </w:r>
      <w:r w:rsidRPr="00585AB3">
        <w:rPr>
          <w:rFonts w:asciiTheme="minorBidi" w:hAnsiTheme="minorBidi" w:cstheme="minorBidi"/>
          <w:sz w:val="22"/>
          <w:szCs w:val="22"/>
          <w:lang w:val="en-US"/>
        </w:rPr>
        <w:t xml:space="preserve"> socioeconomic and gender issues</w:t>
      </w:r>
      <w:r w:rsidR="007E1410" w:rsidRPr="00585AB3">
        <w:rPr>
          <w:rFonts w:asciiTheme="minorBidi" w:hAnsiTheme="minorBidi" w:cstheme="minorBidi"/>
          <w:sz w:val="22"/>
          <w:szCs w:val="22"/>
          <w:lang w:val="en-US"/>
        </w:rPr>
        <w:t xml:space="preserve">, and the involvement </w:t>
      </w:r>
      <w:ins w:id="17" w:author="Van Ginkel" w:date="2010-04-11T14:54:00Z">
        <w:r w:rsidR="00873C54" w:rsidRPr="00585AB3">
          <w:rPr>
            <w:rFonts w:asciiTheme="minorBidi" w:hAnsiTheme="minorBidi" w:cstheme="minorBidi"/>
            <w:sz w:val="22"/>
            <w:szCs w:val="22"/>
            <w:lang w:val="en-US"/>
          </w:rPr>
          <w:t xml:space="preserve">of SEPRP </w:t>
        </w:r>
      </w:ins>
      <w:r w:rsidR="007E1410" w:rsidRPr="00585AB3">
        <w:rPr>
          <w:rFonts w:asciiTheme="minorBidi" w:hAnsiTheme="minorBidi" w:cstheme="minorBidi"/>
          <w:sz w:val="22"/>
          <w:szCs w:val="22"/>
          <w:lang w:val="en-US"/>
        </w:rPr>
        <w:t xml:space="preserve">from the outset in new projects </w:t>
      </w:r>
      <w:del w:id="18" w:author="Van Ginkel" w:date="2010-04-11T14:54:00Z">
        <w:r w:rsidR="007E1410" w:rsidRPr="00585AB3" w:rsidDel="00873C54">
          <w:rPr>
            <w:rFonts w:asciiTheme="minorBidi" w:hAnsiTheme="minorBidi" w:cstheme="minorBidi"/>
            <w:sz w:val="22"/>
            <w:szCs w:val="22"/>
            <w:lang w:val="en-US"/>
          </w:rPr>
          <w:delText xml:space="preserve">of SEPRP </w:delText>
        </w:r>
      </w:del>
      <w:r w:rsidR="007E1410" w:rsidRPr="00585AB3">
        <w:rPr>
          <w:rFonts w:asciiTheme="minorBidi" w:hAnsiTheme="minorBidi" w:cstheme="minorBidi"/>
          <w:sz w:val="22"/>
          <w:szCs w:val="22"/>
          <w:lang w:val="en-US"/>
        </w:rPr>
        <w:t>will be ensured</w:t>
      </w:r>
      <w:r w:rsidRPr="00585AB3">
        <w:rPr>
          <w:rFonts w:asciiTheme="minorBidi" w:hAnsiTheme="minorBidi" w:cstheme="minorBidi"/>
          <w:sz w:val="22"/>
          <w:szCs w:val="22"/>
          <w:lang w:val="en-US"/>
        </w:rPr>
        <w:t xml:space="preserve">. ICARDA will work on enhancing </w:t>
      </w:r>
      <w:r w:rsidR="007540C3" w:rsidRPr="00585AB3">
        <w:rPr>
          <w:rFonts w:asciiTheme="minorBidi" w:hAnsiTheme="minorBidi" w:cstheme="minorBidi"/>
          <w:sz w:val="22"/>
          <w:szCs w:val="22"/>
          <w:lang w:val="en-US"/>
        </w:rPr>
        <w:t xml:space="preserve">further </w:t>
      </w:r>
      <w:r w:rsidRPr="00585AB3">
        <w:rPr>
          <w:rFonts w:asciiTheme="minorBidi" w:hAnsiTheme="minorBidi" w:cstheme="minorBidi"/>
          <w:sz w:val="22"/>
          <w:szCs w:val="22"/>
          <w:lang w:val="en-US"/>
        </w:rPr>
        <w:t>this integration</w:t>
      </w:r>
      <w:ins w:id="19" w:author="Van Ginkel" w:date="2010-04-11T14:54:00Z">
        <w:r w:rsidR="00873C54">
          <w:rPr>
            <w:rFonts w:asciiTheme="minorBidi" w:hAnsiTheme="minorBidi" w:cstheme="minorBidi"/>
            <w:sz w:val="22"/>
            <w:szCs w:val="22"/>
            <w:lang w:val="en-US"/>
          </w:rPr>
          <w:t xml:space="preserve"> of joi</w:t>
        </w:r>
      </w:ins>
      <w:ins w:id="20" w:author="Van Ginkel" w:date="2010-04-11T14:55:00Z">
        <w:r w:rsidR="00873C54">
          <w:rPr>
            <w:rFonts w:asciiTheme="minorBidi" w:hAnsiTheme="minorBidi" w:cstheme="minorBidi"/>
            <w:sz w:val="22"/>
            <w:szCs w:val="22"/>
            <w:lang w:val="en-US"/>
          </w:rPr>
          <w:t>nt research</w:t>
        </w:r>
      </w:ins>
      <w:r w:rsidR="00AE37E3" w:rsidRPr="00585AB3">
        <w:rPr>
          <w:rFonts w:asciiTheme="minorBidi" w:hAnsiTheme="minorBidi" w:cstheme="minorBidi"/>
          <w:sz w:val="22"/>
          <w:szCs w:val="22"/>
          <w:lang w:val="en-US"/>
        </w:rPr>
        <w:t>,</w:t>
      </w:r>
      <w:r w:rsidRPr="00585AB3">
        <w:rPr>
          <w:rFonts w:asciiTheme="minorBidi" w:hAnsiTheme="minorBidi" w:cstheme="minorBidi"/>
          <w:sz w:val="22"/>
          <w:szCs w:val="22"/>
          <w:lang w:val="en-US"/>
        </w:rPr>
        <w:t xml:space="preserve"> especially </w:t>
      </w:r>
      <w:r w:rsidR="00774C0A" w:rsidRPr="00585AB3">
        <w:rPr>
          <w:rFonts w:asciiTheme="minorBidi" w:hAnsiTheme="minorBidi" w:cstheme="minorBidi"/>
          <w:sz w:val="22"/>
          <w:szCs w:val="22"/>
          <w:lang w:val="en-US"/>
        </w:rPr>
        <w:t xml:space="preserve">with respect to </w:t>
      </w:r>
      <w:r w:rsidRPr="00585AB3">
        <w:rPr>
          <w:rFonts w:asciiTheme="minorBidi" w:hAnsiTheme="minorBidi" w:cstheme="minorBidi"/>
          <w:sz w:val="22"/>
          <w:szCs w:val="22"/>
          <w:lang w:val="en-US"/>
        </w:rPr>
        <w:t xml:space="preserve">gender </w:t>
      </w:r>
      <w:r w:rsidR="00D94BAF" w:rsidRPr="00585AB3">
        <w:rPr>
          <w:rFonts w:asciiTheme="minorBidi" w:hAnsiTheme="minorBidi" w:cstheme="minorBidi"/>
          <w:sz w:val="22"/>
          <w:szCs w:val="22"/>
          <w:lang w:val="en-US"/>
        </w:rPr>
        <w:t>issues, in</w:t>
      </w:r>
      <w:r w:rsidRPr="00585AB3">
        <w:rPr>
          <w:rFonts w:asciiTheme="minorBidi" w:hAnsiTheme="minorBidi" w:cstheme="minorBidi"/>
          <w:sz w:val="22"/>
          <w:szCs w:val="22"/>
          <w:lang w:val="en-US"/>
        </w:rPr>
        <w:t xml:space="preserve"> future </w:t>
      </w:r>
      <w:r w:rsidR="007540C3" w:rsidRPr="00585AB3">
        <w:rPr>
          <w:rFonts w:asciiTheme="minorBidi" w:hAnsiTheme="minorBidi" w:cstheme="minorBidi"/>
          <w:sz w:val="22"/>
          <w:szCs w:val="22"/>
          <w:lang w:val="en-US"/>
        </w:rPr>
        <w:t xml:space="preserve">research and </w:t>
      </w:r>
      <w:r w:rsidRPr="00585AB3">
        <w:rPr>
          <w:rFonts w:asciiTheme="minorBidi" w:hAnsiTheme="minorBidi" w:cstheme="minorBidi"/>
          <w:sz w:val="22"/>
          <w:szCs w:val="22"/>
          <w:lang w:val="en-US"/>
        </w:rPr>
        <w:t xml:space="preserve">training </w:t>
      </w:r>
      <w:r w:rsidR="00AE37E3" w:rsidRPr="00585AB3">
        <w:rPr>
          <w:rFonts w:asciiTheme="minorBidi" w:hAnsiTheme="minorBidi" w:cstheme="minorBidi"/>
          <w:sz w:val="22"/>
          <w:szCs w:val="22"/>
          <w:lang w:val="en-US"/>
        </w:rPr>
        <w:t>activities</w:t>
      </w:r>
      <w:ins w:id="21" w:author="Van Ginkel" w:date="2010-04-11T14:55:00Z">
        <w:r w:rsidR="00873C54">
          <w:rPr>
            <w:rFonts w:asciiTheme="minorBidi" w:hAnsiTheme="minorBidi" w:cstheme="minorBidi"/>
            <w:sz w:val="22"/>
            <w:szCs w:val="22"/>
            <w:lang w:val="en-US"/>
          </w:rPr>
          <w:t>.</w:t>
        </w:r>
      </w:ins>
      <w:del w:id="22" w:author="Van Ginkel" w:date="2010-04-11T14:55:00Z">
        <w:r w:rsidR="00AE37E3" w:rsidRPr="00585AB3" w:rsidDel="00873C54">
          <w:rPr>
            <w:rFonts w:asciiTheme="minorBidi" w:hAnsiTheme="minorBidi" w:cstheme="minorBidi"/>
            <w:sz w:val="22"/>
            <w:szCs w:val="22"/>
            <w:lang w:val="en-US"/>
          </w:rPr>
          <w:delText xml:space="preserve"> </w:delText>
        </w:r>
        <w:r w:rsidR="007540C3" w:rsidRPr="00585AB3" w:rsidDel="00873C54">
          <w:rPr>
            <w:rFonts w:asciiTheme="minorBidi" w:hAnsiTheme="minorBidi" w:cstheme="minorBidi"/>
            <w:sz w:val="22"/>
            <w:szCs w:val="22"/>
            <w:lang w:val="en-US"/>
          </w:rPr>
          <w:delText xml:space="preserve">of </w:delText>
        </w:r>
        <w:r w:rsidRPr="00585AB3" w:rsidDel="00873C54">
          <w:rPr>
            <w:rFonts w:asciiTheme="minorBidi" w:hAnsiTheme="minorBidi" w:cstheme="minorBidi"/>
            <w:sz w:val="22"/>
            <w:szCs w:val="22"/>
            <w:lang w:val="en-US"/>
          </w:rPr>
          <w:delText xml:space="preserve">the </w:delText>
        </w:r>
        <w:r w:rsidR="00AE37E3" w:rsidRPr="00585AB3" w:rsidDel="00873C54">
          <w:rPr>
            <w:rFonts w:asciiTheme="minorBidi" w:hAnsiTheme="minorBidi" w:cstheme="minorBidi"/>
            <w:sz w:val="22"/>
            <w:szCs w:val="22"/>
            <w:lang w:val="en-US"/>
          </w:rPr>
          <w:delText>P</w:delText>
        </w:r>
        <w:r w:rsidRPr="00585AB3" w:rsidDel="00873C54">
          <w:rPr>
            <w:rFonts w:asciiTheme="minorBidi" w:hAnsiTheme="minorBidi" w:cstheme="minorBidi"/>
            <w:sz w:val="22"/>
            <w:szCs w:val="22"/>
            <w:lang w:val="en-US"/>
          </w:rPr>
          <w:delText>rogram.</w:delText>
        </w:r>
      </w:del>
    </w:p>
    <w:p w:rsidR="00703AA8" w:rsidRPr="00585AB3" w:rsidRDefault="00703AA8" w:rsidP="00EB63B7">
      <w:pPr>
        <w:autoSpaceDE w:val="0"/>
        <w:autoSpaceDN w:val="0"/>
        <w:adjustRightInd w:val="0"/>
        <w:rPr>
          <w:rFonts w:asciiTheme="minorBidi" w:hAnsiTheme="minorBidi" w:cstheme="minorBidi"/>
          <w:sz w:val="22"/>
          <w:szCs w:val="22"/>
          <w:lang w:val="en-US"/>
        </w:rPr>
      </w:pPr>
    </w:p>
    <w:p w:rsidR="00EB63B7" w:rsidRPr="00585AB3" w:rsidRDefault="005E0D26" w:rsidP="00585AB3">
      <w:pPr>
        <w:autoSpaceDE w:val="0"/>
        <w:autoSpaceDN w:val="0"/>
        <w:adjustRightInd w:val="0"/>
        <w:rPr>
          <w:rFonts w:asciiTheme="minorBidi" w:hAnsiTheme="minorBidi" w:cstheme="minorBidi"/>
          <w:b/>
          <w:bCs/>
          <w:i/>
          <w:iCs/>
          <w:sz w:val="22"/>
          <w:szCs w:val="22"/>
          <w:lang w:val="en-US"/>
        </w:rPr>
      </w:pPr>
      <w:r w:rsidRPr="00585AB3">
        <w:rPr>
          <w:rFonts w:asciiTheme="minorBidi" w:hAnsiTheme="minorBidi" w:cstheme="minorBidi"/>
          <w:b/>
          <w:bCs/>
          <w:i/>
          <w:iCs/>
          <w:sz w:val="22"/>
          <w:szCs w:val="22"/>
          <w:lang w:val="en-US"/>
        </w:rPr>
        <w:t xml:space="preserve">Recommendation </w:t>
      </w:r>
      <w:r w:rsidR="003E6CFC" w:rsidRPr="00585AB3">
        <w:rPr>
          <w:rFonts w:asciiTheme="minorBidi" w:hAnsiTheme="minorBidi" w:cstheme="minorBidi"/>
          <w:b/>
          <w:bCs/>
          <w:i/>
          <w:iCs/>
          <w:sz w:val="22"/>
          <w:szCs w:val="22"/>
          <w:lang w:val="en-US"/>
        </w:rPr>
        <w:t>5</w:t>
      </w:r>
      <w:r w:rsidRPr="00585AB3">
        <w:rPr>
          <w:rFonts w:asciiTheme="minorBidi" w:hAnsiTheme="minorBidi" w:cstheme="minorBidi"/>
          <w:b/>
          <w:bCs/>
          <w:i/>
          <w:iCs/>
          <w:sz w:val="22"/>
          <w:szCs w:val="22"/>
          <w:lang w:val="en-US"/>
        </w:rPr>
        <w:t>:</w:t>
      </w:r>
      <w:r w:rsidRPr="00585AB3">
        <w:rPr>
          <w:rFonts w:asciiTheme="minorBidi" w:hAnsiTheme="minorBidi" w:cstheme="minorBidi"/>
          <w:i/>
          <w:iCs/>
          <w:sz w:val="22"/>
          <w:szCs w:val="22"/>
          <w:lang w:val="en-US"/>
        </w:rPr>
        <w:t xml:space="preserve"> </w:t>
      </w:r>
      <w:r w:rsidR="003E6CFC" w:rsidRPr="00585AB3">
        <w:rPr>
          <w:rFonts w:asciiTheme="minorBidi" w:hAnsiTheme="minorBidi" w:cstheme="minorBidi"/>
          <w:i/>
          <w:iCs/>
          <w:sz w:val="22"/>
          <w:szCs w:val="22"/>
          <w:lang w:val="en-US"/>
        </w:rPr>
        <w:t xml:space="preserve">Relative to the integration of socioeconomic and policy issues into water and land management research, areas of improvements have been identified under item 1 of Section 4 and item 2 of section 5. Thus, </w:t>
      </w:r>
      <w:r w:rsidR="00EB63B7" w:rsidRPr="00585AB3">
        <w:rPr>
          <w:rFonts w:asciiTheme="minorBidi" w:hAnsiTheme="minorBidi" w:cstheme="minorBidi"/>
          <w:i/>
          <w:iCs/>
          <w:sz w:val="22"/>
          <w:szCs w:val="22"/>
          <w:lang w:val="en-US"/>
        </w:rPr>
        <w:t xml:space="preserve">The Panel considers the need for additional efforts that should provide for: (1) Integrating socioeconomic analyses in the </w:t>
      </w:r>
      <w:r w:rsidR="00EB63B7" w:rsidRPr="00585AB3">
        <w:rPr>
          <w:rFonts w:asciiTheme="minorBidi" w:hAnsiTheme="minorBidi" w:cstheme="minorBidi"/>
          <w:i/>
          <w:iCs/>
          <w:sz w:val="22"/>
          <w:szCs w:val="22"/>
          <w:lang w:val="en-US"/>
        </w:rPr>
        <w:lastRenderedPageBreak/>
        <w:t xml:space="preserve">different phases of the research process: diagnosis, technology development, including on farm trials, and ex-post evaluation of technological innovations; (2) Reinforcing the move from a technology transfer approach to a participatory technological innovation approach; (3) Assessing the costs and benefits (of financial and social nature) associated with the adoption of the innovation; (4) Creating base information required to support research on policies; </w:t>
      </w:r>
      <w:r w:rsidR="00703AA8" w:rsidRPr="00585AB3">
        <w:rPr>
          <w:rFonts w:asciiTheme="minorBidi" w:hAnsiTheme="minorBidi" w:cstheme="minorBidi"/>
          <w:i/>
          <w:iCs/>
          <w:sz w:val="22"/>
          <w:szCs w:val="22"/>
          <w:lang w:val="en-US"/>
        </w:rPr>
        <w:t xml:space="preserve">and </w:t>
      </w:r>
      <w:r w:rsidR="00EB63B7" w:rsidRPr="00585AB3">
        <w:rPr>
          <w:rFonts w:asciiTheme="minorBidi" w:hAnsiTheme="minorBidi" w:cstheme="minorBidi"/>
          <w:i/>
          <w:iCs/>
          <w:sz w:val="22"/>
          <w:szCs w:val="22"/>
          <w:lang w:val="en-US"/>
        </w:rPr>
        <w:t>(5) Evaluating the implications of land tenure systems and of institutional arrangements for technological innovations and adoption of improved systems</w:t>
      </w:r>
      <w:r w:rsidR="00EB63B7" w:rsidRPr="00585AB3">
        <w:rPr>
          <w:rFonts w:asciiTheme="minorBidi" w:hAnsiTheme="minorBidi" w:cstheme="minorBidi"/>
          <w:b/>
          <w:bCs/>
          <w:i/>
          <w:iCs/>
          <w:sz w:val="22"/>
          <w:szCs w:val="22"/>
          <w:lang w:val="en-US"/>
        </w:rPr>
        <w:t>.</w:t>
      </w:r>
    </w:p>
    <w:p w:rsidR="003E6CFC" w:rsidRPr="00585AB3" w:rsidRDefault="003E6CFC" w:rsidP="007C4FA6">
      <w:pPr>
        <w:autoSpaceDE w:val="0"/>
        <w:autoSpaceDN w:val="0"/>
        <w:adjustRightInd w:val="0"/>
        <w:rPr>
          <w:rFonts w:asciiTheme="minorBidi" w:hAnsiTheme="minorBidi" w:cstheme="minorBidi"/>
          <w:b/>
          <w:bCs/>
          <w:i/>
          <w:iCs/>
          <w:sz w:val="22"/>
          <w:szCs w:val="22"/>
          <w:lang w:val="en-US"/>
        </w:rPr>
      </w:pPr>
    </w:p>
    <w:p w:rsidR="003E6CFC" w:rsidRPr="00585AB3" w:rsidRDefault="003E6CFC" w:rsidP="007C4FA6">
      <w:pPr>
        <w:autoSpaceDE w:val="0"/>
        <w:autoSpaceDN w:val="0"/>
        <w:adjustRightInd w:val="0"/>
        <w:rPr>
          <w:rFonts w:asciiTheme="minorBidi" w:hAnsiTheme="minorBidi" w:cstheme="minorBidi"/>
          <w:b/>
          <w:bCs/>
          <w:i/>
          <w:iCs/>
          <w:sz w:val="22"/>
          <w:szCs w:val="22"/>
          <w:lang w:val="en-US"/>
        </w:rPr>
      </w:pPr>
      <w:r w:rsidRPr="00585AB3">
        <w:rPr>
          <w:rFonts w:asciiTheme="minorBidi" w:hAnsiTheme="minorBidi" w:cstheme="minorBidi"/>
          <w:i/>
          <w:iCs/>
          <w:sz w:val="22"/>
          <w:szCs w:val="22"/>
          <w:lang w:val="en-US"/>
        </w:rPr>
        <w:t>These recommendations above identify the need for enhancing the scientific capacities of ICARDA relative to interdisciplinary research; thus it is proposed that a joint IWLMP and SEPRP position be opened for better integrating socio-economic studies in water and land management projects, as well as to support participatory research issues</w:t>
      </w:r>
    </w:p>
    <w:p w:rsidR="00EB63B7" w:rsidRPr="00585AB3" w:rsidRDefault="00EB63B7" w:rsidP="00EB63B7">
      <w:pPr>
        <w:autoSpaceDE w:val="0"/>
        <w:autoSpaceDN w:val="0"/>
        <w:adjustRightInd w:val="0"/>
        <w:ind w:firstLine="720"/>
        <w:rPr>
          <w:rFonts w:asciiTheme="minorBidi" w:hAnsiTheme="minorBidi" w:cstheme="minorBidi"/>
          <w:b/>
          <w:bCs/>
          <w:sz w:val="22"/>
          <w:szCs w:val="22"/>
          <w:lang w:val="en-US"/>
        </w:rPr>
      </w:pPr>
    </w:p>
    <w:p w:rsidR="00DF3562" w:rsidRPr="00585AB3" w:rsidRDefault="005E0D26" w:rsidP="003E6CFC">
      <w:pPr>
        <w:autoSpaceDE w:val="0"/>
        <w:autoSpaceDN w:val="0"/>
        <w:adjustRightInd w:val="0"/>
        <w:ind w:left="567"/>
        <w:rPr>
          <w:rFonts w:asciiTheme="minorBidi" w:hAnsiTheme="minorBidi" w:cstheme="minorBidi"/>
          <w:sz w:val="22"/>
          <w:szCs w:val="22"/>
          <w:lang w:val="en-US"/>
        </w:rPr>
      </w:pPr>
      <w:r w:rsidRPr="00585AB3">
        <w:rPr>
          <w:rFonts w:asciiTheme="minorBidi" w:hAnsiTheme="minorBidi" w:cstheme="minorBidi"/>
          <w:b/>
          <w:bCs/>
          <w:sz w:val="22"/>
          <w:szCs w:val="22"/>
          <w:lang w:val="en-US"/>
        </w:rPr>
        <w:t xml:space="preserve">Response: </w:t>
      </w:r>
      <w:r w:rsidR="003E6CFC" w:rsidRPr="00585AB3">
        <w:rPr>
          <w:rFonts w:asciiTheme="minorBidi" w:hAnsiTheme="minorBidi" w:cstheme="minorBidi"/>
          <w:b/>
          <w:bCs/>
          <w:sz w:val="22"/>
          <w:szCs w:val="22"/>
          <w:lang w:val="en-US"/>
        </w:rPr>
        <w:t>Partially a</w:t>
      </w:r>
      <w:r w:rsidRPr="00585AB3">
        <w:rPr>
          <w:rFonts w:asciiTheme="minorBidi" w:hAnsiTheme="minorBidi" w:cstheme="minorBidi"/>
          <w:b/>
          <w:bCs/>
          <w:sz w:val="22"/>
          <w:szCs w:val="22"/>
          <w:lang w:val="en-US"/>
        </w:rPr>
        <w:t xml:space="preserve">ccepted: </w:t>
      </w:r>
      <w:r w:rsidRPr="00585AB3">
        <w:rPr>
          <w:rFonts w:asciiTheme="minorBidi" w:hAnsiTheme="minorBidi" w:cstheme="minorBidi"/>
          <w:sz w:val="22"/>
          <w:szCs w:val="22"/>
          <w:lang w:val="en-US"/>
        </w:rPr>
        <w:t xml:space="preserve">ICARDA agrees that </w:t>
      </w:r>
      <w:r w:rsidR="00097517" w:rsidRPr="00585AB3">
        <w:rPr>
          <w:rFonts w:asciiTheme="minorBidi" w:hAnsiTheme="minorBidi" w:cstheme="minorBidi"/>
          <w:sz w:val="22"/>
          <w:szCs w:val="22"/>
          <w:lang w:val="en-US"/>
        </w:rPr>
        <w:t xml:space="preserve">socioeconomic analysis </w:t>
      </w:r>
      <w:r w:rsidR="003E6CFC" w:rsidRPr="00585AB3">
        <w:rPr>
          <w:rFonts w:asciiTheme="minorBidi" w:hAnsiTheme="minorBidi" w:cstheme="minorBidi"/>
          <w:sz w:val="22"/>
          <w:szCs w:val="22"/>
          <w:lang w:val="en-US"/>
        </w:rPr>
        <w:t xml:space="preserve">including cost-benefit analysis, </w:t>
      </w:r>
      <w:r w:rsidR="00097517" w:rsidRPr="00585AB3">
        <w:rPr>
          <w:rFonts w:asciiTheme="minorBidi" w:hAnsiTheme="minorBidi" w:cstheme="minorBidi"/>
          <w:sz w:val="22"/>
          <w:szCs w:val="22"/>
          <w:lang w:val="en-US"/>
        </w:rPr>
        <w:t xml:space="preserve">should be </w:t>
      </w:r>
      <w:r w:rsidR="00305B06" w:rsidRPr="00585AB3">
        <w:rPr>
          <w:rFonts w:asciiTheme="minorBidi" w:hAnsiTheme="minorBidi" w:cstheme="minorBidi"/>
          <w:sz w:val="22"/>
          <w:szCs w:val="22"/>
          <w:lang w:val="en-US"/>
        </w:rPr>
        <w:t>part of</w:t>
      </w:r>
      <w:r w:rsidR="00097517" w:rsidRPr="00585AB3">
        <w:rPr>
          <w:rFonts w:asciiTheme="minorBidi" w:hAnsiTheme="minorBidi" w:cstheme="minorBidi"/>
          <w:sz w:val="22"/>
          <w:szCs w:val="22"/>
          <w:lang w:val="en-US"/>
        </w:rPr>
        <w:t xml:space="preserve"> all phases</w:t>
      </w:r>
      <w:r w:rsidR="00305B06" w:rsidRPr="00585AB3">
        <w:rPr>
          <w:rFonts w:asciiTheme="minorBidi" w:hAnsiTheme="minorBidi" w:cstheme="minorBidi"/>
          <w:sz w:val="22"/>
          <w:szCs w:val="22"/>
          <w:lang w:val="en-US"/>
        </w:rPr>
        <w:t xml:space="preserve"> of </w:t>
      </w:r>
      <w:r w:rsidR="00097517" w:rsidRPr="00585AB3">
        <w:rPr>
          <w:rFonts w:asciiTheme="minorBidi" w:hAnsiTheme="minorBidi" w:cstheme="minorBidi"/>
          <w:sz w:val="22"/>
          <w:szCs w:val="22"/>
          <w:lang w:val="en-US"/>
        </w:rPr>
        <w:t>research</w:t>
      </w:r>
      <w:r w:rsidR="00AB0F5F" w:rsidRPr="00585AB3">
        <w:rPr>
          <w:rFonts w:asciiTheme="minorBidi" w:hAnsiTheme="minorBidi" w:cstheme="minorBidi"/>
          <w:sz w:val="22"/>
          <w:szCs w:val="22"/>
          <w:lang w:val="en-US"/>
        </w:rPr>
        <w:t>,</w:t>
      </w:r>
      <w:r w:rsidR="00305B06" w:rsidRPr="00585AB3">
        <w:rPr>
          <w:rFonts w:asciiTheme="minorBidi" w:hAnsiTheme="minorBidi" w:cstheme="minorBidi"/>
          <w:sz w:val="22"/>
          <w:szCs w:val="22"/>
          <w:lang w:val="en-US"/>
        </w:rPr>
        <w:t xml:space="preserve"> including cost-benefit analysis</w:t>
      </w:r>
      <w:r w:rsidR="00AB0F5F" w:rsidRPr="00585AB3">
        <w:rPr>
          <w:rFonts w:asciiTheme="minorBidi" w:hAnsiTheme="minorBidi" w:cstheme="minorBidi"/>
          <w:sz w:val="22"/>
          <w:szCs w:val="22"/>
          <w:lang w:val="en-US"/>
        </w:rPr>
        <w:t>,</w:t>
      </w:r>
      <w:r w:rsidR="00305B06" w:rsidRPr="00585AB3">
        <w:rPr>
          <w:rFonts w:asciiTheme="minorBidi" w:hAnsiTheme="minorBidi" w:cstheme="minorBidi"/>
          <w:sz w:val="22"/>
          <w:szCs w:val="22"/>
          <w:lang w:val="en-US"/>
        </w:rPr>
        <w:t xml:space="preserve"> and that stakeholders should participate in the technology development. ICARDA is applying those approaches in various projects</w:t>
      </w:r>
      <w:r w:rsidR="00AB0F5F" w:rsidRPr="00585AB3">
        <w:rPr>
          <w:rFonts w:asciiTheme="minorBidi" w:hAnsiTheme="minorBidi" w:cstheme="minorBidi"/>
          <w:sz w:val="22"/>
          <w:szCs w:val="22"/>
          <w:lang w:val="en-US"/>
        </w:rPr>
        <w:t>,</w:t>
      </w:r>
      <w:r w:rsidR="00305B06" w:rsidRPr="00585AB3">
        <w:rPr>
          <w:rFonts w:asciiTheme="minorBidi" w:hAnsiTheme="minorBidi" w:cstheme="minorBidi"/>
          <w:sz w:val="22"/>
          <w:szCs w:val="22"/>
          <w:lang w:val="en-US"/>
        </w:rPr>
        <w:t xml:space="preserve"> but will further enhance their integration in future research. </w:t>
      </w:r>
      <w:r w:rsidR="009713CC" w:rsidRPr="00585AB3">
        <w:rPr>
          <w:rFonts w:asciiTheme="minorBidi" w:hAnsiTheme="minorBidi" w:cstheme="minorBidi"/>
          <w:sz w:val="22"/>
          <w:szCs w:val="22"/>
          <w:lang w:val="en-US"/>
        </w:rPr>
        <w:t>Th</w:t>
      </w:r>
      <w:ins w:id="23" w:author="Van Ginkel" w:date="2010-04-11T14:56:00Z">
        <w:r w:rsidR="00873C54">
          <w:rPr>
            <w:rFonts w:asciiTheme="minorBidi" w:hAnsiTheme="minorBidi" w:cstheme="minorBidi"/>
            <w:sz w:val="22"/>
            <w:szCs w:val="22"/>
            <w:lang w:val="en-US"/>
          </w:rPr>
          <w:t>ese</w:t>
        </w:r>
      </w:ins>
      <w:del w:id="24" w:author="Van Ginkel" w:date="2010-04-11T14:56:00Z">
        <w:r w:rsidR="009713CC" w:rsidRPr="00585AB3" w:rsidDel="00873C54">
          <w:rPr>
            <w:rFonts w:asciiTheme="minorBidi" w:hAnsiTheme="minorBidi" w:cstheme="minorBidi"/>
            <w:sz w:val="22"/>
            <w:szCs w:val="22"/>
            <w:lang w:val="en-US"/>
          </w:rPr>
          <w:delText>is</w:delText>
        </w:r>
      </w:del>
      <w:r w:rsidR="009713CC" w:rsidRPr="00585AB3">
        <w:rPr>
          <w:rFonts w:asciiTheme="minorBidi" w:hAnsiTheme="minorBidi" w:cstheme="minorBidi"/>
          <w:sz w:val="22"/>
          <w:szCs w:val="22"/>
          <w:lang w:val="en-US"/>
        </w:rPr>
        <w:t xml:space="preserve"> will continue to be undertakings jointly by IWLMP and SEPRP. </w:t>
      </w:r>
      <w:r w:rsidR="00305B06" w:rsidRPr="00585AB3">
        <w:rPr>
          <w:rFonts w:asciiTheme="minorBidi" w:hAnsiTheme="minorBidi" w:cstheme="minorBidi"/>
          <w:sz w:val="22"/>
          <w:szCs w:val="22"/>
          <w:lang w:val="en-US"/>
        </w:rPr>
        <w:t>Policy research is being initiated through several projects</w:t>
      </w:r>
      <w:r w:rsidR="00AB0F5F" w:rsidRPr="00585AB3">
        <w:rPr>
          <w:rFonts w:asciiTheme="minorBidi" w:hAnsiTheme="minorBidi" w:cstheme="minorBidi"/>
          <w:sz w:val="22"/>
          <w:szCs w:val="22"/>
          <w:lang w:val="en-US"/>
        </w:rPr>
        <w:t>,</w:t>
      </w:r>
      <w:r w:rsidR="00305B06" w:rsidRPr="00585AB3">
        <w:rPr>
          <w:rFonts w:asciiTheme="minorBidi" w:hAnsiTheme="minorBidi" w:cstheme="minorBidi"/>
          <w:sz w:val="22"/>
          <w:szCs w:val="22"/>
          <w:lang w:val="en-US"/>
        </w:rPr>
        <w:t xml:space="preserve"> which </w:t>
      </w:r>
      <w:r w:rsidR="00207BB1" w:rsidRPr="00585AB3">
        <w:rPr>
          <w:rFonts w:asciiTheme="minorBidi" w:hAnsiTheme="minorBidi" w:cstheme="minorBidi"/>
          <w:sz w:val="22"/>
          <w:szCs w:val="22"/>
          <w:lang w:val="en-US"/>
        </w:rPr>
        <w:t>require</w:t>
      </w:r>
      <w:r w:rsidR="00305B06" w:rsidRPr="00585AB3">
        <w:rPr>
          <w:rFonts w:asciiTheme="minorBidi" w:hAnsiTheme="minorBidi" w:cstheme="minorBidi"/>
          <w:sz w:val="22"/>
          <w:szCs w:val="22"/>
          <w:lang w:val="en-US"/>
        </w:rPr>
        <w:t xml:space="preserve"> that information needed for the analysis be </w:t>
      </w:r>
      <w:r w:rsidR="00DE12EE" w:rsidRPr="00585AB3">
        <w:rPr>
          <w:rFonts w:asciiTheme="minorBidi" w:hAnsiTheme="minorBidi" w:cstheme="minorBidi"/>
          <w:sz w:val="22"/>
          <w:szCs w:val="22"/>
          <w:lang w:val="en-US"/>
        </w:rPr>
        <w:t xml:space="preserve">collected as part of the baseline </w:t>
      </w:r>
      <w:r w:rsidR="00305B06" w:rsidRPr="00585AB3">
        <w:rPr>
          <w:rFonts w:asciiTheme="minorBidi" w:hAnsiTheme="minorBidi" w:cstheme="minorBidi"/>
          <w:sz w:val="22"/>
          <w:szCs w:val="22"/>
          <w:lang w:val="en-US"/>
        </w:rPr>
        <w:t>data</w:t>
      </w:r>
      <w:r w:rsidR="00DE12EE" w:rsidRPr="00585AB3">
        <w:rPr>
          <w:rFonts w:asciiTheme="minorBidi" w:hAnsiTheme="minorBidi" w:cstheme="minorBidi"/>
          <w:sz w:val="22"/>
          <w:szCs w:val="22"/>
          <w:lang w:val="en-US"/>
        </w:rPr>
        <w:t xml:space="preserve"> sets of </w:t>
      </w:r>
      <w:r w:rsidR="00207BB1" w:rsidRPr="00585AB3">
        <w:rPr>
          <w:rFonts w:asciiTheme="minorBidi" w:hAnsiTheme="minorBidi" w:cstheme="minorBidi"/>
          <w:sz w:val="22"/>
          <w:szCs w:val="22"/>
          <w:lang w:val="en-US"/>
        </w:rPr>
        <w:t>those projects</w:t>
      </w:r>
      <w:r w:rsidR="00305B06" w:rsidRPr="00585AB3">
        <w:rPr>
          <w:rFonts w:asciiTheme="minorBidi" w:hAnsiTheme="minorBidi" w:cstheme="minorBidi"/>
          <w:sz w:val="22"/>
          <w:szCs w:val="22"/>
          <w:lang w:val="en-US"/>
        </w:rPr>
        <w:t xml:space="preserve">. </w:t>
      </w:r>
      <w:r w:rsidR="00DE12EE" w:rsidRPr="00585AB3">
        <w:rPr>
          <w:rFonts w:asciiTheme="minorBidi" w:hAnsiTheme="minorBidi" w:cstheme="minorBidi"/>
          <w:sz w:val="22"/>
          <w:szCs w:val="22"/>
          <w:lang w:val="en-US"/>
        </w:rPr>
        <w:t xml:space="preserve">Subject to recruitment of appropriately qualified staff, </w:t>
      </w:r>
      <w:r w:rsidR="00305B06" w:rsidRPr="00585AB3">
        <w:rPr>
          <w:rFonts w:asciiTheme="minorBidi" w:hAnsiTheme="minorBidi" w:cstheme="minorBidi"/>
          <w:sz w:val="22"/>
          <w:szCs w:val="22"/>
          <w:lang w:val="en-US"/>
        </w:rPr>
        <w:t xml:space="preserve">ICARDA will </w:t>
      </w:r>
      <w:r w:rsidR="00D208A4" w:rsidRPr="00585AB3">
        <w:rPr>
          <w:rFonts w:asciiTheme="minorBidi" w:hAnsiTheme="minorBidi" w:cstheme="minorBidi"/>
          <w:sz w:val="22"/>
          <w:szCs w:val="22"/>
          <w:lang w:val="en-US"/>
        </w:rPr>
        <w:t>put</w:t>
      </w:r>
      <w:r w:rsidR="00305B06" w:rsidRPr="00585AB3">
        <w:rPr>
          <w:rFonts w:asciiTheme="minorBidi" w:hAnsiTheme="minorBidi" w:cstheme="minorBidi"/>
          <w:sz w:val="22"/>
          <w:szCs w:val="22"/>
          <w:lang w:val="en-US"/>
        </w:rPr>
        <w:t xml:space="preserve"> more emphasis </w:t>
      </w:r>
      <w:r w:rsidR="00D208A4" w:rsidRPr="00585AB3">
        <w:rPr>
          <w:rFonts w:asciiTheme="minorBidi" w:hAnsiTheme="minorBidi" w:cstheme="minorBidi"/>
          <w:sz w:val="22"/>
          <w:szCs w:val="22"/>
          <w:lang w:val="en-US"/>
        </w:rPr>
        <w:t xml:space="preserve">on </w:t>
      </w:r>
      <w:r w:rsidR="00DE12EE" w:rsidRPr="00585AB3">
        <w:rPr>
          <w:rFonts w:asciiTheme="minorBidi" w:hAnsiTheme="minorBidi" w:cstheme="minorBidi"/>
          <w:sz w:val="22"/>
          <w:szCs w:val="22"/>
          <w:lang w:val="en-US"/>
        </w:rPr>
        <w:t xml:space="preserve">evaluating the implications of </w:t>
      </w:r>
      <w:r w:rsidR="00D208A4" w:rsidRPr="00585AB3">
        <w:rPr>
          <w:rFonts w:asciiTheme="minorBidi" w:hAnsiTheme="minorBidi" w:cstheme="minorBidi"/>
          <w:sz w:val="22"/>
          <w:szCs w:val="22"/>
          <w:lang w:val="en-US"/>
        </w:rPr>
        <w:t>l</w:t>
      </w:r>
      <w:r w:rsidR="00305B06" w:rsidRPr="00585AB3">
        <w:rPr>
          <w:rFonts w:asciiTheme="minorBidi" w:hAnsiTheme="minorBidi" w:cstheme="minorBidi"/>
          <w:sz w:val="22"/>
          <w:szCs w:val="22"/>
          <w:lang w:val="en-US"/>
        </w:rPr>
        <w:t xml:space="preserve">and tenure </w:t>
      </w:r>
      <w:r w:rsidR="00DE12EE" w:rsidRPr="00585AB3">
        <w:rPr>
          <w:rFonts w:asciiTheme="minorBidi" w:hAnsiTheme="minorBidi" w:cstheme="minorBidi"/>
          <w:sz w:val="22"/>
          <w:szCs w:val="22"/>
          <w:lang w:val="en-US"/>
        </w:rPr>
        <w:t xml:space="preserve">systems </w:t>
      </w:r>
      <w:r w:rsidR="00305B06" w:rsidRPr="00585AB3">
        <w:rPr>
          <w:rFonts w:asciiTheme="minorBidi" w:hAnsiTheme="minorBidi" w:cstheme="minorBidi"/>
          <w:sz w:val="22"/>
          <w:szCs w:val="22"/>
          <w:lang w:val="en-US"/>
        </w:rPr>
        <w:t>and in</w:t>
      </w:r>
      <w:r w:rsidR="00AB0F5F" w:rsidRPr="00585AB3">
        <w:rPr>
          <w:rFonts w:asciiTheme="minorBidi" w:hAnsiTheme="minorBidi" w:cstheme="minorBidi"/>
          <w:sz w:val="22"/>
          <w:szCs w:val="22"/>
          <w:lang w:val="en-US"/>
        </w:rPr>
        <w:t>s</w:t>
      </w:r>
      <w:r w:rsidR="00305B06" w:rsidRPr="00585AB3">
        <w:rPr>
          <w:rFonts w:asciiTheme="minorBidi" w:hAnsiTheme="minorBidi" w:cstheme="minorBidi"/>
          <w:sz w:val="22"/>
          <w:szCs w:val="22"/>
          <w:lang w:val="en-US"/>
        </w:rPr>
        <w:t>t</w:t>
      </w:r>
      <w:r w:rsidR="00AB0F5F" w:rsidRPr="00585AB3">
        <w:rPr>
          <w:rFonts w:asciiTheme="minorBidi" w:hAnsiTheme="minorBidi" w:cstheme="minorBidi"/>
          <w:sz w:val="22"/>
          <w:szCs w:val="22"/>
          <w:lang w:val="en-US"/>
        </w:rPr>
        <w:t>itu</w:t>
      </w:r>
      <w:r w:rsidR="00305B06" w:rsidRPr="00585AB3">
        <w:rPr>
          <w:rFonts w:asciiTheme="minorBidi" w:hAnsiTheme="minorBidi" w:cstheme="minorBidi"/>
          <w:sz w:val="22"/>
          <w:szCs w:val="22"/>
          <w:lang w:val="en-US"/>
        </w:rPr>
        <w:t>tional arrangement</w:t>
      </w:r>
      <w:r w:rsidR="00351C70" w:rsidRPr="00585AB3">
        <w:rPr>
          <w:rFonts w:asciiTheme="minorBidi" w:hAnsiTheme="minorBidi" w:cstheme="minorBidi"/>
          <w:sz w:val="22"/>
          <w:szCs w:val="22"/>
          <w:lang w:val="en-US"/>
        </w:rPr>
        <w:t>s</w:t>
      </w:r>
      <w:r w:rsidR="00DE12EE" w:rsidRPr="00585AB3">
        <w:rPr>
          <w:rFonts w:asciiTheme="minorBidi" w:hAnsiTheme="minorBidi" w:cstheme="minorBidi"/>
          <w:sz w:val="22"/>
          <w:szCs w:val="22"/>
          <w:lang w:val="en-US"/>
        </w:rPr>
        <w:t xml:space="preserve"> for the adoption of improved water and land management systems</w:t>
      </w:r>
      <w:r w:rsidR="00351C70" w:rsidRPr="00585AB3">
        <w:rPr>
          <w:rFonts w:asciiTheme="minorBidi" w:hAnsiTheme="minorBidi" w:cstheme="minorBidi"/>
          <w:sz w:val="22"/>
          <w:szCs w:val="22"/>
          <w:lang w:val="en-US"/>
        </w:rPr>
        <w:t>.</w:t>
      </w:r>
      <w:r w:rsidR="00305B06" w:rsidRPr="00585AB3">
        <w:rPr>
          <w:rFonts w:asciiTheme="minorBidi" w:hAnsiTheme="minorBidi" w:cstheme="minorBidi"/>
          <w:sz w:val="22"/>
          <w:szCs w:val="22"/>
          <w:lang w:val="en-US"/>
        </w:rPr>
        <w:t xml:space="preserve">   </w:t>
      </w:r>
    </w:p>
    <w:p w:rsidR="00585AB3" w:rsidRPr="00585AB3" w:rsidRDefault="00585AB3">
      <w:pPr>
        <w:autoSpaceDE w:val="0"/>
        <w:autoSpaceDN w:val="0"/>
        <w:adjustRightInd w:val="0"/>
        <w:ind w:left="567"/>
        <w:rPr>
          <w:rFonts w:asciiTheme="minorBidi" w:hAnsiTheme="minorBidi" w:cstheme="minorBidi"/>
          <w:sz w:val="22"/>
          <w:szCs w:val="22"/>
          <w:lang w:val="en-US"/>
        </w:rPr>
      </w:pPr>
    </w:p>
    <w:p w:rsidR="00DA67F0" w:rsidRPr="00585AB3" w:rsidRDefault="003E6CFC">
      <w:pPr>
        <w:autoSpaceDE w:val="0"/>
        <w:autoSpaceDN w:val="0"/>
        <w:adjustRightInd w:val="0"/>
        <w:ind w:left="567"/>
        <w:rPr>
          <w:rFonts w:asciiTheme="minorBidi" w:hAnsiTheme="minorBidi" w:cstheme="minorBidi"/>
          <w:sz w:val="22"/>
          <w:szCs w:val="22"/>
          <w:lang w:val="en-US"/>
        </w:rPr>
      </w:pPr>
      <w:r w:rsidRPr="00585AB3">
        <w:rPr>
          <w:rFonts w:asciiTheme="minorBidi" w:hAnsiTheme="minorBidi" w:cstheme="minorBidi"/>
          <w:sz w:val="22"/>
          <w:szCs w:val="22"/>
          <w:lang w:val="en-US"/>
        </w:rPr>
        <w:t xml:space="preserve">The Center does not, however, agree with the Panel’s specific proposal that ICARDA open a joint IWLMP/SEPRP position to better integrate this work.  ICARDA is structured so that all socioeconomic staff </w:t>
      </w:r>
      <w:r w:rsidR="00585AB3" w:rsidRPr="00585AB3">
        <w:rPr>
          <w:rFonts w:asciiTheme="minorBidi" w:hAnsiTheme="minorBidi" w:cstheme="minorBidi"/>
          <w:sz w:val="22"/>
          <w:szCs w:val="22"/>
          <w:lang w:val="en-US"/>
        </w:rPr>
        <w:t>works</w:t>
      </w:r>
      <w:r w:rsidRPr="00585AB3">
        <w:rPr>
          <w:rFonts w:asciiTheme="minorBidi" w:hAnsiTheme="minorBidi" w:cstheme="minorBidi"/>
          <w:sz w:val="22"/>
          <w:szCs w:val="22"/>
          <w:lang w:val="en-US"/>
        </w:rPr>
        <w:t xml:space="preserve"> together in one program (SEPRP), in order to maintain critical mass, with mechanisms to provide the needed </w:t>
      </w:r>
      <w:ins w:id="25" w:author="Van Ginkel" w:date="2010-04-11T14:58:00Z">
        <w:r w:rsidR="00873C54">
          <w:rPr>
            <w:rFonts w:asciiTheme="minorBidi" w:hAnsiTheme="minorBidi" w:cstheme="minorBidi"/>
            <w:sz w:val="22"/>
            <w:szCs w:val="22"/>
            <w:lang w:val="en-US"/>
          </w:rPr>
          <w:t>resea</w:t>
        </w:r>
      </w:ins>
      <w:ins w:id="26" w:author="Van Ginkel" w:date="2010-04-11T14:59:00Z">
        <w:r w:rsidR="00873C54">
          <w:rPr>
            <w:rFonts w:asciiTheme="minorBidi" w:hAnsiTheme="minorBidi" w:cstheme="minorBidi"/>
            <w:sz w:val="22"/>
            <w:szCs w:val="22"/>
            <w:lang w:val="en-US"/>
          </w:rPr>
          <w:t xml:space="preserve">rch input and </w:t>
        </w:r>
      </w:ins>
      <w:r w:rsidRPr="00585AB3">
        <w:rPr>
          <w:rFonts w:asciiTheme="minorBidi" w:hAnsiTheme="minorBidi" w:cstheme="minorBidi"/>
          <w:sz w:val="22"/>
          <w:szCs w:val="22"/>
          <w:lang w:val="en-US"/>
        </w:rPr>
        <w:t xml:space="preserve">support to all other </w:t>
      </w:r>
      <w:ins w:id="27" w:author="Van Ginkel" w:date="2010-04-11T14:59:00Z">
        <w:r w:rsidR="00873C54">
          <w:rPr>
            <w:rFonts w:asciiTheme="minorBidi" w:hAnsiTheme="minorBidi" w:cstheme="minorBidi"/>
            <w:sz w:val="22"/>
            <w:szCs w:val="22"/>
            <w:lang w:val="en-US"/>
          </w:rPr>
          <w:t>P</w:t>
        </w:r>
      </w:ins>
      <w:del w:id="28" w:author="Van Ginkel" w:date="2010-04-11T14:59:00Z">
        <w:r w:rsidRPr="00585AB3" w:rsidDel="00873C54">
          <w:rPr>
            <w:rFonts w:asciiTheme="minorBidi" w:hAnsiTheme="minorBidi" w:cstheme="minorBidi"/>
            <w:sz w:val="22"/>
            <w:szCs w:val="22"/>
            <w:lang w:val="en-US"/>
          </w:rPr>
          <w:delText>p</w:delText>
        </w:r>
      </w:del>
      <w:r w:rsidRPr="00585AB3">
        <w:rPr>
          <w:rFonts w:asciiTheme="minorBidi" w:hAnsiTheme="minorBidi" w:cstheme="minorBidi"/>
          <w:sz w:val="22"/>
          <w:szCs w:val="22"/>
          <w:lang w:val="en-US"/>
        </w:rPr>
        <w:t xml:space="preserve">rograms and </w:t>
      </w:r>
      <w:ins w:id="29" w:author="Van Ginkel" w:date="2010-04-11T14:59:00Z">
        <w:r w:rsidR="00873C54">
          <w:rPr>
            <w:rFonts w:asciiTheme="minorBidi" w:hAnsiTheme="minorBidi" w:cstheme="minorBidi"/>
            <w:sz w:val="22"/>
            <w:szCs w:val="22"/>
            <w:lang w:val="en-US"/>
          </w:rPr>
          <w:t>U</w:t>
        </w:r>
      </w:ins>
      <w:del w:id="30" w:author="Van Ginkel" w:date="2010-04-11T14:59:00Z">
        <w:r w:rsidRPr="00585AB3" w:rsidDel="00873C54">
          <w:rPr>
            <w:rFonts w:asciiTheme="minorBidi" w:hAnsiTheme="minorBidi" w:cstheme="minorBidi"/>
            <w:sz w:val="22"/>
            <w:szCs w:val="22"/>
            <w:lang w:val="en-US"/>
          </w:rPr>
          <w:delText>u</w:delText>
        </w:r>
      </w:del>
      <w:r w:rsidRPr="00585AB3">
        <w:rPr>
          <w:rFonts w:asciiTheme="minorBidi" w:hAnsiTheme="minorBidi" w:cstheme="minorBidi"/>
          <w:sz w:val="22"/>
          <w:szCs w:val="22"/>
          <w:lang w:val="en-US"/>
        </w:rPr>
        <w:t>nits</w:t>
      </w:r>
      <w:ins w:id="31" w:author="Van Ginkel" w:date="2010-04-11T14:59:00Z">
        <w:r w:rsidR="00873C54">
          <w:rPr>
            <w:rFonts w:asciiTheme="minorBidi" w:hAnsiTheme="minorBidi" w:cstheme="minorBidi"/>
            <w:sz w:val="22"/>
            <w:szCs w:val="22"/>
            <w:lang w:val="en-US"/>
          </w:rPr>
          <w:t>, as relevant</w:t>
        </w:r>
      </w:ins>
      <w:r w:rsidRPr="00585AB3">
        <w:rPr>
          <w:rFonts w:asciiTheme="minorBidi" w:hAnsiTheme="minorBidi" w:cstheme="minorBidi"/>
          <w:sz w:val="22"/>
          <w:szCs w:val="22"/>
          <w:lang w:val="en-US"/>
        </w:rPr>
        <w:t xml:space="preserve">. It is recognized that the human resources in SEPRP may not be sufficient to fully accommodate the growth in integrated research activities in other programs. SEPRP will continue to assign its scientists to work with IWLMP on specific subjects or projects. ICARDA, however, will </w:t>
      </w:r>
      <w:ins w:id="32" w:author="Van Ginkel" w:date="2010-04-11T14:59:00Z">
        <w:r w:rsidR="00873C54">
          <w:rPr>
            <w:rFonts w:asciiTheme="minorBidi" w:hAnsiTheme="minorBidi" w:cstheme="minorBidi"/>
            <w:sz w:val="22"/>
            <w:szCs w:val="22"/>
            <w:lang w:val="en-US"/>
          </w:rPr>
          <w:t xml:space="preserve">endeavor to </w:t>
        </w:r>
      </w:ins>
      <w:r w:rsidRPr="00585AB3">
        <w:rPr>
          <w:rFonts w:asciiTheme="minorBidi" w:hAnsiTheme="minorBidi" w:cstheme="minorBidi"/>
          <w:sz w:val="22"/>
          <w:szCs w:val="22"/>
          <w:lang w:val="en-US"/>
        </w:rPr>
        <w:t>also enhance the staff of SEPRP to better integrate socio-economic studies in water and land management projects, as well as to support participatory research issues, when resources are available.</w:t>
      </w:r>
    </w:p>
    <w:p w:rsidR="003E6CFC" w:rsidRPr="00585AB3" w:rsidRDefault="003E6CFC" w:rsidP="003E6CFC">
      <w:pPr>
        <w:autoSpaceDE w:val="0"/>
        <w:autoSpaceDN w:val="0"/>
        <w:adjustRightInd w:val="0"/>
        <w:ind w:left="567"/>
        <w:rPr>
          <w:rFonts w:asciiTheme="minorBidi" w:hAnsiTheme="minorBidi" w:cstheme="minorBidi"/>
          <w:sz w:val="22"/>
          <w:szCs w:val="22"/>
          <w:lang w:val="en-US"/>
        </w:rPr>
      </w:pPr>
    </w:p>
    <w:p w:rsidR="000F5183" w:rsidRPr="00585AB3" w:rsidRDefault="00DF3562" w:rsidP="00585AB3">
      <w:pPr>
        <w:autoSpaceDE w:val="0"/>
        <w:autoSpaceDN w:val="0"/>
        <w:adjustRightInd w:val="0"/>
        <w:rPr>
          <w:rFonts w:asciiTheme="minorBidi" w:hAnsiTheme="minorBidi" w:cstheme="minorBidi"/>
          <w:i/>
          <w:iCs/>
          <w:sz w:val="22"/>
          <w:szCs w:val="22"/>
          <w:lang w:val="en-US"/>
        </w:rPr>
      </w:pPr>
      <w:r w:rsidRPr="00585AB3">
        <w:rPr>
          <w:rFonts w:asciiTheme="minorBidi" w:hAnsiTheme="minorBidi" w:cstheme="minorBidi"/>
          <w:b/>
          <w:bCs/>
          <w:i/>
          <w:iCs/>
          <w:sz w:val="22"/>
          <w:szCs w:val="22"/>
          <w:lang w:val="en-US"/>
        </w:rPr>
        <w:t xml:space="preserve">Recommendation </w:t>
      </w:r>
      <w:r w:rsidR="003E6CFC" w:rsidRPr="00585AB3">
        <w:rPr>
          <w:rFonts w:asciiTheme="minorBidi" w:hAnsiTheme="minorBidi" w:cstheme="minorBidi"/>
          <w:b/>
          <w:bCs/>
          <w:i/>
          <w:iCs/>
          <w:sz w:val="22"/>
          <w:szCs w:val="22"/>
          <w:lang w:val="en-US"/>
        </w:rPr>
        <w:t>6</w:t>
      </w:r>
      <w:r w:rsidRPr="00585AB3">
        <w:rPr>
          <w:rFonts w:asciiTheme="minorBidi" w:hAnsiTheme="minorBidi" w:cstheme="minorBidi"/>
          <w:b/>
          <w:bCs/>
          <w:i/>
          <w:iCs/>
          <w:sz w:val="22"/>
          <w:szCs w:val="22"/>
          <w:lang w:val="en-US"/>
        </w:rPr>
        <w:t xml:space="preserve">: </w:t>
      </w:r>
      <w:r w:rsidR="000F5183" w:rsidRPr="00585AB3">
        <w:rPr>
          <w:rFonts w:asciiTheme="minorBidi" w:hAnsiTheme="minorBidi" w:cstheme="minorBidi"/>
          <w:i/>
          <w:iCs/>
          <w:sz w:val="22"/>
          <w:szCs w:val="22"/>
          <w:lang w:val="en-US"/>
        </w:rPr>
        <w:t>Aiming at the reinforcement of interdisciplinary and participatory approaches, the Panel</w:t>
      </w:r>
      <w:r w:rsidR="00D94BAF" w:rsidRPr="00585AB3">
        <w:rPr>
          <w:rFonts w:asciiTheme="minorBidi" w:hAnsiTheme="minorBidi" w:cstheme="minorBidi"/>
          <w:i/>
          <w:iCs/>
          <w:sz w:val="22"/>
          <w:szCs w:val="22"/>
          <w:lang w:val="en-US"/>
        </w:rPr>
        <w:t xml:space="preserve"> </w:t>
      </w:r>
      <w:r w:rsidR="000F5183" w:rsidRPr="00585AB3">
        <w:rPr>
          <w:rFonts w:asciiTheme="minorBidi" w:hAnsiTheme="minorBidi" w:cstheme="minorBidi"/>
          <w:i/>
          <w:iCs/>
          <w:sz w:val="22"/>
          <w:szCs w:val="22"/>
          <w:lang w:val="en-US"/>
        </w:rPr>
        <w:t>considers the need for the Management Board of ICARDA to define further orientations</w:t>
      </w:r>
      <w:r w:rsidR="00D94BAF" w:rsidRPr="00585AB3">
        <w:rPr>
          <w:rFonts w:asciiTheme="minorBidi" w:hAnsiTheme="minorBidi" w:cstheme="minorBidi"/>
          <w:i/>
          <w:iCs/>
          <w:sz w:val="22"/>
          <w:szCs w:val="22"/>
          <w:lang w:val="en-US"/>
        </w:rPr>
        <w:t xml:space="preserve"> a</w:t>
      </w:r>
      <w:r w:rsidR="000F5183" w:rsidRPr="00585AB3">
        <w:rPr>
          <w:rFonts w:asciiTheme="minorBidi" w:hAnsiTheme="minorBidi" w:cstheme="minorBidi"/>
          <w:i/>
          <w:iCs/>
          <w:sz w:val="22"/>
          <w:szCs w:val="22"/>
          <w:lang w:val="en-US"/>
        </w:rPr>
        <w:t>bout interdisciplinary research and on the relationships and work integration of SEPRP</w:t>
      </w:r>
      <w:r w:rsidR="00D94BAF" w:rsidRPr="00585AB3">
        <w:rPr>
          <w:rFonts w:asciiTheme="minorBidi" w:hAnsiTheme="minorBidi" w:cstheme="minorBidi"/>
          <w:i/>
          <w:iCs/>
          <w:sz w:val="22"/>
          <w:szCs w:val="22"/>
          <w:lang w:val="en-US"/>
        </w:rPr>
        <w:t xml:space="preserve"> </w:t>
      </w:r>
      <w:r w:rsidR="000F5183" w:rsidRPr="00585AB3">
        <w:rPr>
          <w:rFonts w:asciiTheme="minorBidi" w:hAnsiTheme="minorBidi" w:cstheme="minorBidi"/>
          <w:i/>
          <w:iCs/>
          <w:sz w:val="22"/>
          <w:szCs w:val="22"/>
          <w:lang w:val="en-US"/>
        </w:rPr>
        <w:t>with IWLMP and eventually with other programs. Concrete actions include:</w:t>
      </w:r>
      <w:r w:rsidR="00D94BAF" w:rsidRPr="00585AB3">
        <w:rPr>
          <w:rFonts w:asciiTheme="minorBidi" w:hAnsiTheme="minorBidi" w:cstheme="minorBidi"/>
          <w:i/>
          <w:iCs/>
          <w:sz w:val="22"/>
          <w:szCs w:val="22"/>
          <w:lang w:val="en-US"/>
        </w:rPr>
        <w:t xml:space="preserve"> </w:t>
      </w:r>
      <w:r w:rsidR="000F5183" w:rsidRPr="00585AB3">
        <w:rPr>
          <w:rFonts w:asciiTheme="minorBidi" w:hAnsiTheme="minorBidi" w:cstheme="minorBidi"/>
          <w:i/>
          <w:iCs/>
          <w:sz w:val="22"/>
          <w:szCs w:val="22"/>
          <w:lang w:val="en-US"/>
        </w:rPr>
        <w:t>(1) the setting up of a committee in charge of elaborating a strategy to strengthen</w:t>
      </w:r>
      <w:r w:rsidR="00D94BAF" w:rsidRPr="00585AB3">
        <w:rPr>
          <w:rFonts w:asciiTheme="minorBidi" w:hAnsiTheme="minorBidi" w:cstheme="minorBidi"/>
          <w:i/>
          <w:iCs/>
          <w:sz w:val="22"/>
          <w:szCs w:val="22"/>
          <w:lang w:val="en-US"/>
        </w:rPr>
        <w:t xml:space="preserve"> </w:t>
      </w:r>
      <w:r w:rsidR="000F5183" w:rsidRPr="00585AB3">
        <w:rPr>
          <w:rFonts w:asciiTheme="minorBidi" w:hAnsiTheme="minorBidi" w:cstheme="minorBidi"/>
          <w:i/>
          <w:iCs/>
          <w:sz w:val="22"/>
          <w:szCs w:val="22"/>
          <w:lang w:val="en-US"/>
        </w:rPr>
        <w:t>interdisciplinary work and participatory research,</w:t>
      </w:r>
      <w:r w:rsidR="00D94BAF" w:rsidRPr="00585AB3">
        <w:rPr>
          <w:rFonts w:asciiTheme="minorBidi" w:hAnsiTheme="minorBidi" w:cstheme="minorBidi"/>
          <w:i/>
          <w:iCs/>
          <w:sz w:val="22"/>
          <w:szCs w:val="22"/>
          <w:lang w:val="en-US"/>
        </w:rPr>
        <w:t xml:space="preserve"> </w:t>
      </w:r>
      <w:r w:rsidR="000F5183" w:rsidRPr="00585AB3">
        <w:rPr>
          <w:rFonts w:asciiTheme="minorBidi" w:hAnsiTheme="minorBidi" w:cstheme="minorBidi"/>
          <w:i/>
          <w:iCs/>
          <w:sz w:val="22"/>
          <w:szCs w:val="22"/>
          <w:lang w:val="en-US"/>
        </w:rPr>
        <w:t>(2) the recruitment of social scientists trained in interdisciplinary work, farming systems</w:t>
      </w:r>
      <w:r w:rsidR="00585AB3" w:rsidRPr="00585AB3">
        <w:rPr>
          <w:rFonts w:asciiTheme="minorBidi" w:hAnsiTheme="minorBidi" w:cstheme="minorBidi"/>
          <w:i/>
          <w:iCs/>
          <w:sz w:val="22"/>
          <w:szCs w:val="22"/>
          <w:lang w:val="en-US"/>
        </w:rPr>
        <w:t xml:space="preserve"> </w:t>
      </w:r>
      <w:r w:rsidR="000F5183" w:rsidRPr="00585AB3">
        <w:rPr>
          <w:rFonts w:asciiTheme="minorBidi" w:hAnsiTheme="minorBidi" w:cstheme="minorBidi"/>
          <w:i/>
          <w:iCs/>
          <w:sz w:val="22"/>
          <w:szCs w:val="22"/>
          <w:lang w:val="en-US"/>
        </w:rPr>
        <w:t>approaches and community-based research,</w:t>
      </w:r>
      <w:r w:rsidR="00D94BAF" w:rsidRPr="00585AB3">
        <w:rPr>
          <w:rFonts w:asciiTheme="minorBidi" w:hAnsiTheme="minorBidi" w:cstheme="minorBidi"/>
          <w:i/>
          <w:iCs/>
          <w:sz w:val="22"/>
          <w:szCs w:val="22"/>
          <w:lang w:val="en-US"/>
        </w:rPr>
        <w:t xml:space="preserve"> </w:t>
      </w:r>
      <w:r w:rsidR="000F5183" w:rsidRPr="00585AB3">
        <w:rPr>
          <w:rFonts w:asciiTheme="minorBidi" w:hAnsiTheme="minorBidi" w:cstheme="minorBidi"/>
          <w:i/>
          <w:iCs/>
          <w:sz w:val="22"/>
          <w:szCs w:val="22"/>
          <w:lang w:val="en-US"/>
        </w:rPr>
        <w:t>(3) the development and implementation of a training program in participatory</w:t>
      </w:r>
      <w:r w:rsidR="00D94BAF" w:rsidRPr="00585AB3">
        <w:rPr>
          <w:rFonts w:asciiTheme="minorBidi" w:hAnsiTheme="minorBidi" w:cstheme="minorBidi"/>
          <w:i/>
          <w:iCs/>
          <w:sz w:val="22"/>
          <w:szCs w:val="22"/>
          <w:lang w:val="en-US"/>
        </w:rPr>
        <w:t xml:space="preserve"> </w:t>
      </w:r>
      <w:r w:rsidR="000F5183" w:rsidRPr="00585AB3">
        <w:rPr>
          <w:rFonts w:asciiTheme="minorBidi" w:hAnsiTheme="minorBidi" w:cstheme="minorBidi"/>
          <w:i/>
          <w:iCs/>
          <w:sz w:val="22"/>
          <w:szCs w:val="22"/>
          <w:lang w:val="en-US"/>
        </w:rPr>
        <w:t>approaches and integration of social analysis in agricultural research, targeting both</w:t>
      </w:r>
      <w:r w:rsidR="00D94BAF" w:rsidRPr="00585AB3">
        <w:rPr>
          <w:rFonts w:asciiTheme="minorBidi" w:hAnsiTheme="minorBidi" w:cstheme="minorBidi"/>
          <w:i/>
          <w:iCs/>
          <w:sz w:val="22"/>
          <w:szCs w:val="22"/>
          <w:lang w:val="en-US"/>
        </w:rPr>
        <w:t xml:space="preserve"> </w:t>
      </w:r>
      <w:r w:rsidR="000F5183" w:rsidRPr="00585AB3">
        <w:rPr>
          <w:rFonts w:asciiTheme="minorBidi" w:hAnsiTheme="minorBidi" w:cstheme="minorBidi"/>
          <w:i/>
          <w:iCs/>
          <w:sz w:val="22"/>
          <w:szCs w:val="22"/>
          <w:lang w:val="en-US"/>
        </w:rPr>
        <w:t>IWLMP and SEPRP scientists, as well as scientists and students of NARS. In addition, it</w:t>
      </w:r>
      <w:r w:rsidR="00D94BAF" w:rsidRPr="00585AB3">
        <w:rPr>
          <w:rFonts w:asciiTheme="minorBidi" w:hAnsiTheme="minorBidi" w:cstheme="minorBidi"/>
          <w:i/>
          <w:iCs/>
          <w:sz w:val="22"/>
          <w:szCs w:val="22"/>
          <w:lang w:val="en-US"/>
        </w:rPr>
        <w:t xml:space="preserve"> </w:t>
      </w:r>
      <w:r w:rsidR="000F5183" w:rsidRPr="00585AB3">
        <w:rPr>
          <w:rFonts w:asciiTheme="minorBidi" w:hAnsiTheme="minorBidi" w:cstheme="minorBidi"/>
          <w:i/>
          <w:iCs/>
          <w:sz w:val="22"/>
          <w:szCs w:val="22"/>
          <w:lang w:val="en-US"/>
        </w:rPr>
        <w:t>would also be advantageous to develop a scholarship program that support post-doc</w:t>
      </w:r>
      <w:r w:rsidR="00C45196" w:rsidRPr="00585AB3">
        <w:rPr>
          <w:rFonts w:asciiTheme="minorBidi" w:hAnsiTheme="minorBidi" w:cstheme="minorBidi"/>
          <w:i/>
          <w:iCs/>
          <w:sz w:val="22"/>
          <w:szCs w:val="22"/>
          <w:lang w:val="en-US"/>
        </w:rPr>
        <w:t xml:space="preserve"> </w:t>
      </w:r>
      <w:r w:rsidR="000F5183" w:rsidRPr="00585AB3">
        <w:rPr>
          <w:rFonts w:asciiTheme="minorBidi" w:hAnsiTheme="minorBidi" w:cstheme="minorBidi"/>
          <w:i/>
          <w:iCs/>
          <w:sz w:val="22"/>
          <w:szCs w:val="22"/>
          <w:lang w:val="en-US"/>
        </w:rPr>
        <w:t>positions and associate positions to attract young social scientists.</w:t>
      </w:r>
    </w:p>
    <w:p w:rsidR="00CE7630" w:rsidRPr="00585AB3" w:rsidRDefault="00CE7630" w:rsidP="00CE7630">
      <w:pPr>
        <w:autoSpaceDE w:val="0"/>
        <w:autoSpaceDN w:val="0"/>
        <w:adjustRightInd w:val="0"/>
        <w:ind w:firstLine="720"/>
        <w:rPr>
          <w:rFonts w:asciiTheme="minorBidi" w:hAnsiTheme="minorBidi" w:cstheme="minorBidi"/>
          <w:b/>
          <w:bCs/>
          <w:sz w:val="22"/>
          <w:szCs w:val="22"/>
          <w:lang w:val="en-US"/>
        </w:rPr>
      </w:pPr>
    </w:p>
    <w:p w:rsidR="00CE7630" w:rsidRPr="00585AB3" w:rsidRDefault="00CE7630" w:rsidP="00585AB3">
      <w:pPr>
        <w:autoSpaceDE w:val="0"/>
        <w:autoSpaceDN w:val="0"/>
        <w:adjustRightInd w:val="0"/>
        <w:ind w:left="567"/>
        <w:rPr>
          <w:rFonts w:asciiTheme="minorBidi" w:hAnsiTheme="minorBidi" w:cstheme="minorBidi"/>
          <w:sz w:val="22"/>
          <w:szCs w:val="22"/>
          <w:lang w:val="en-US"/>
        </w:rPr>
      </w:pPr>
      <w:r w:rsidRPr="00585AB3">
        <w:rPr>
          <w:rFonts w:asciiTheme="minorBidi" w:hAnsiTheme="minorBidi" w:cstheme="minorBidi"/>
          <w:b/>
          <w:bCs/>
          <w:sz w:val="22"/>
          <w:szCs w:val="22"/>
          <w:lang w:val="en-US"/>
        </w:rPr>
        <w:t xml:space="preserve">Response: </w:t>
      </w:r>
      <w:r w:rsidR="00351C70" w:rsidRPr="00585AB3">
        <w:rPr>
          <w:rFonts w:asciiTheme="minorBidi" w:hAnsiTheme="minorBidi" w:cstheme="minorBidi"/>
          <w:b/>
          <w:bCs/>
          <w:sz w:val="22"/>
          <w:szCs w:val="22"/>
          <w:lang w:val="en-US"/>
        </w:rPr>
        <w:t>Partially a</w:t>
      </w:r>
      <w:r w:rsidRPr="00585AB3">
        <w:rPr>
          <w:rFonts w:asciiTheme="minorBidi" w:hAnsiTheme="minorBidi" w:cstheme="minorBidi"/>
          <w:b/>
          <w:bCs/>
          <w:sz w:val="22"/>
          <w:szCs w:val="22"/>
          <w:lang w:val="en-US"/>
        </w:rPr>
        <w:t>ccepted.</w:t>
      </w:r>
      <w:r w:rsidR="00351C70" w:rsidRPr="00585AB3">
        <w:rPr>
          <w:rFonts w:asciiTheme="minorBidi" w:hAnsiTheme="minorBidi" w:cstheme="minorBidi"/>
          <w:b/>
          <w:bCs/>
          <w:sz w:val="22"/>
          <w:szCs w:val="22"/>
          <w:lang w:val="en-US"/>
        </w:rPr>
        <w:t xml:space="preserve"> </w:t>
      </w:r>
      <w:r w:rsidR="00351C70" w:rsidRPr="00585AB3">
        <w:rPr>
          <w:rFonts w:asciiTheme="minorBidi" w:hAnsiTheme="minorBidi" w:cstheme="minorBidi"/>
          <w:sz w:val="22"/>
          <w:szCs w:val="22"/>
          <w:lang w:val="en-US"/>
        </w:rPr>
        <w:t>ICARDA agree</w:t>
      </w:r>
      <w:r w:rsidR="00DE12EE" w:rsidRPr="00585AB3">
        <w:rPr>
          <w:rFonts w:asciiTheme="minorBidi" w:hAnsiTheme="minorBidi" w:cstheme="minorBidi"/>
          <w:sz w:val="22"/>
          <w:szCs w:val="22"/>
          <w:lang w:val="en-US"/>
        </w:rPr>
        <w:t>s</w:t>
      </w:r>
      <w:r w:rsidR="00351C70" w:rsidRPr="00585AB3">
        <w:rPr>
          <w:rFonts w:asciiTheme="minorBidi" w:hAnsiTheme="minorBidi" w:cstheme="minorBidi"/>
          <w:sz w:val="22"/>
          <w:szCs w:val="22"/>
          <w:lang w:val="en-US"/>
        </w:rPr>
        <w:t xml:space="preserve"> that there is </w:t>
      </w:r>
      <w:r w:rsidR="00D208A4" w:rsidRPr="00585AB3">
        <w:rPr>
          <w:rFonts w:asciiTheme="minorBidi" w:hAnsiTheme="minorBidi" w:cstheme="minorBidi"/>
          <w:sz w:val="22"/>
          <w:szCs w:val="22"/>
          <w:lang w:val="en-US"/>
        </w:rPr>
        <w:t xml:space="preserve">a </w:t>
      </w:r>
      <w:r w:rsidR="00351C70" w:rsidRPr="00585AB3">
        <w:rPr>
          <w:rFonts w:asciiTheme="minorBidi" w:hAnsiTheme="minorBidi" w:cstheme="minorBidi"/>
          <w:sz w:val="22"/>
          <w:szCs w:val="22"/>
          <w:lang w:val="en-US"/>
        </w:rPr>
        <w:t xml:space="preserve">need to further enhance </w:t>
      </w:r>
      <w:r w:rsidR="00FB4410" w:rsidRPr="00585AB3">
        <w:rPr>
          <w:rFonts w:asciiTheme="minorBidi" w:hAnsiTheme="minorBidi" w:cstheme="minorBidi"/>
          <w:sz w:val="22"/>
          <w:szCs w:val="22"/>
          <w:lang w:val="en-US"/>
        </w:rPr>
        <w:t xml:space="preserve">the Center’s </w:t>
      </w:r>
      <w:r w:rsidR="00351C70" w:rsidRPr="00585AB3">
        <w:rPr>
          <w:rFonts w:asciiTheme="minorBidi" w:hAnsiTheme="minorBidi" w:cstheme="minorBidi"/>
          <w:sz w:val="22"/>
          <w:szCs w:val="22"/>
          <w:lang w:val="en-US"/>
        </w:rPr>
        <w:t>interdisciplinary research</w:t>
      </w:r>
      <w:r w:rsidR="00FB4410" w:rsidRPr="00585AB3">
        <w:rPr>
          <w:rFonts w:asciiTheme="minorBidi" w:hAnsiTheme="minorBidi" w:cstheme="minorBidi"/>
          <w:sz w:val="22"/>
          <w:szCs w:val="22"/>
          <w:lang w:val="en-US"/>
        </w:rPr>
        <w:t xml:space="preserve"> </w:t>
      </w:r>
      <w:r w:rsidR="006D7D4D" w:rsidRPr="00585AB3">
        <w:rPr>
          <w:rFonts w:asciiTheme="minorBidi" w:hAnsiTheme="minorBidi" w:cstheme="minorBidi"/>
          <w:sz w:val="22"/>
          <w:szCs w:val="22"/>
          <w:lang w:val="en-US"/>
        </w:rPr>
        <w:t>orientation and</w:t>
      </w:r>
      <w:r w:rsidR="00351C70" w:rsidRPr="00585AB3">
        <w:rPr>
          <w:rFonts w:asciiTheme="minorBidi" w:hAnsiTheme="minorBidi" w:cstheme="minorBidi"/>
          <w:sz w:val="22"/>
          <w:szCs w:val="22"/>
          <w:lang w:val="en-US"/>
        </w:rPr>
        <w:t xml:space="preserve"> </w:t>
      </w:r>
      <w:r w:rsidR="00DE12EE" w:rsidRPr="00585AB3">
        <w:rPr>
          <w:rFonts w:asciiTheme="minorBidi" w:hAnsiTheme="minorBidi" w:cstheme="minorBidi"/>
          <w:sz w:val="22"/>
          <w:szCs w:val="22"/>
          <w:lang w:val="en-US"/>
        </w:rPr>
        <w:t xml:space="preserve">the </w:t>
      </w:r>
      <w:r w:rsidR="00351C70" w:rsidRPr="00585AB3">
        <w:rPr>
          <w:rFonts w:asciiTheme="minorBidi" w:hAnsiTheme="minorBidi" w:cstheme="minorBidi"/>
          <w:sz w:val="22"/>
          <w:szCs w:val="22"/>
          <w:lang w:val="en-US"/>
        </w:rPr>
        <w:t xml:space="preserve">integration of </w:t>
      </w:r>
      <w:r w:rsidR="00220D48" w:rsidRPr="00585AB3">
        <w:rPr>
          <w:rFonts w:asciiTheme="minorBidi" w:hAnsiTheme="minorBidi" w:cstheme="minorBidi"/>
          <w:sz w:val="22"/>
          <w:szCs w:val="22"/>
          <w:lang w:val="en-US"/>
        </w:rPr>
        <w:t>SEPRP</w:t>
      </w:r>
      <w:r w:rsidR="00A4684F" w:rsidRPr="00585AB3">
        <w:rPr>
          <w:rFonts w:asciiTheme="minorBidi" w:hAnsiTheme="minorBidi" w:cstheme="minorBidi"/>
          <w:sz w:val="22"/>
          <w:szCs w:val="22"/>
          <w:lang w:val="en-US"/>
        </w:rPr>
        <w:t>’s</w:t>
      </w:r>
      <w:r w:rsidR="00220D48" w:rsidRPr="00585AB3">
        <w:rPr>
          <w:rFonts w:asciiTheme="minorBidi" w:hAnsiTheme="minorBidi" w:cstheme="minorBidi"/>
          <w:sz w:val="22"/>
          <w:szCs w:val="22"/>
          <w:lang w:val="en-US"/>
        </w:rPr>
        <w:t xml:space="preserve"> </w:t>
      </w:r>
      <w:r w:rsidR="00A4684F" w:rsidRPr="00585AB3">
        <w:rPr>
          <w:rFonts w:asciiTheme="minorBidi" w:hAnsiTheme="minorBidi" w:cstheme="minorBidi"/>
          <w:sz w:val="22"/>
          <w:szCs w:val="22"/>
          <w:lang w:val="en-US"/>
        </w:rPr>
        <w:t xml:space="preserve">work with that of IWLMP and </w:t>
      </w:r>
      <w:r w:rsidR="007540C3" w:rsidRPr="00585AB3">
        <w:rPr>
          <w:rFonts w:asciiTheme="minorBidi" w:hAnsiTheme="minorBidi" w:cstheme="minorBidi"/>
          <w:sz w:val="22"/>
          <w:szCs w:val="22"/>
          <w:lang w:val="en-US"/>
        </w:rPr>
        <w:t xml:space="preserve">other </w:t>
      </w:r>
      <w:r w:rsidR="00351C70" w:rsidRPr="00585AB3">
        <w:rPr>
          <w:rFonts w:asciiTheme="minorBidi" w:hAnsiTheme="minorBidi" w:cstheme="minorBidi"/>
          <w:sz w:val="22"/>
          <w:szCs w:val="22"/>
          <w:lang w:val="en-US"/>
        </w:rPr>
        <w:t xml:space="preserve">research </w:t>
      </w:r>
      <w:r w:rsidR="00DE12EE" w:rsidRPr="00585AB3">
        <w:rPr>
          <w:rFonts w:asciiTheme="minorBidi" w:hAnsiTheme="minorBidi" w:cstheme="minorBidi"/>
          <w:sz w:val="22"/>
          <w:szCs w:val="22"/>
          <w:lang w:val="en-US"/>
        </w:rPr>
        <w:t>p</w:t>
      </w:r>
      <w:r w:rsidR="00351C70" w:rsidRPr="00585AB3">
        <w:rPr>
          <w:rFonts w:asciiTheme="minorBidi" w:hAnsiTheme="minorBidi" w:cstheme="minorBidi"/>
          <w:sz w:val="22"/>
          <w:szCs w:val="22"/>
          <w:lang w:val="en-US"/>
        </w:rPr>
        <w:t xml:space="preserve">rograms. </w:t>
      </w:r>
      <w:r w:rsidR="00C72B56" w:rsidRPr="00585AB3">
        <w:rPr>
          <w:rFonts w:asciiTheme="minorBidi" w:hAnsiTheme="minorBidi" w:cstheme="minorBidi"/>
          <w:sz w:val="22"/>
          <w:szCs w:val="22"/>
          <w:lang w:val="en-US"/>
        </w:rPr>
        <w:t>T</w:t>
      </w:r>
      <w:r w:rsidR="00351C70" w:rsidRPr="00585AB3">
        <w:rPr>
          <w:rFonts w:asciiTheme="minorBidi" w:hAnsiTheme="minorBidi" w:cstheme="minorBidi"/>
          <w:sz w:val="22"/>
          <w:szCs w:val="22"/>
          <w:lang w:val="en-US"/>
        </w:rPr>
        <w:t xml:space="preserve">he </w:t>
      </w:r>
      <w:r w:rsidR="00C72B56" w:rsidRPr="00585AB3">
        <w:rPr>
          <w:rFonts w:asciiTheme="minorBidi" w:hAnsiTheme="minorBidi" w:cstheme="minorBidi"/>
          <w:sz w:val="22"/>
          <w:szCs w:val="22"/>
          <w:lang w:val="en-US"/>
        </w:rPr>
        <w:t>C</w:t>
      </w:r>
      <w:r w:rsidR="00351C70" w:rsidRPr="00585AB3">
        <w:rPr>
          <w:rFonts w:asciiTheme="minorBidi" w:hAnsiTheme="minorBidi" w:cstheme="minorBidi"/>
          <w:sz w:val="22"/>
          <w:szCs w:val="22"/>
          <w:lang w:val="en-US"/>
        </w:rPr>
        <w:t xml:space="preserve">enter will </w:t>
      </w:r>
      <w:r w:rsidR="00A4684F" w:rsidRPr="00585AB3">
        <w:rPr>
          <w:rFonts w:asciiTheme="minorBidi" w:hAnsiTheme="minorBidi" w:cstheme="minorBidi"/>
          <w:sz w:val="22"/>
          <w:szCs w:val="22"/>
          <w:lang w:val="en-US"/>
        </w:rPr>
        <w:t xml:space="preserve">review the current situation and </w:t>
      </w:r>
      <w:r w:rsidR="00351C70" w:rsidRPr="00585AB3">
        <w:rPr>
          <w:rFonts w:asciiTheme="minorBidi" w:hAnsiTheme="minorBidi" w:cstheme="minorBidi"/>
          <w:sz w:val="22"/>
          <w:szCs w:val="22"/>
          <w:lang w:val="en-US"/>
        </w:rPr>
        <w:t xml:space="preserve">discuss </w:t>
      </w:r>
      <w:r w:rsidR="00207BB1" w:rsidRPr="00585AB3">
        <w:rPr>
          <w:rFonts w:asciiTheme="minorBidi" w:hAnsiTheme="minorBidi" w:cstheme="minorBidi"/>
          <w:sz w:val="22"/>
          <w:szCs w:val="22"/>
          <w:lang w:val="en-US"/>
        </w:rPr>
        <w:t xml:space="preserve">the </w:t>
      </w:r>
      <w:r w:rsidR="00351C70" w:rsidRPr="00585AB3">
        <w:rPr>
          <w:rFonts w:asciiTheme="minorBidi" w:hAnsiTheme="minorBidi" w:cstheme="minorBidi"/>
          <w:sz w:val="22"/>
          <w:szCs w:val="22"/>
          <w:lang w:val="en-US"/>
        </w:rPr>
        <w:t xml:space="preserve">best means of </w:t>
      </w:r>
      <w:r w:rsidR="00A4684F" w:rsidRPr="00585AB3">
        <w:rPr>
          <w:rFonts w:asciiTheme="minorBidi" w:hAnsiTheme="minorBidi" w:cstheme="minorBidi"/>
          <w:sz w:val="22"/>
          <w:szCs w:val="22"/>
          <w:lang w:val="en-US"/>
        </w:rPr>
        <w:t>improving its interdisciplinary research approaches</w:t>
      </w:r>
      <w:r w:rsidR="00220D48" w:rsidRPr="00585AB3">
        <w:rPr>
          <w:rFonts w:asciiTheme="minorBidi" w:hAnsiTheme="minorBidi" w:cstheme="minorBidi"/>
          <w:sz w:val="22"/>
          <w:szCs w:val="22"/>
          <w:lang w:val="en-US"/>
        </w:rPr>
        <w:t>,</w:t>
      </w:r>
      <w:r w:rsidR="00351C70" w:rsidRPr="00585AB3">
        <w:rPr>
          <w:rFonts w:asciiTheme="minorBidi" w:hAnsiTheme="minorBidi" w:cstheme="minorBidi"/>
          <w:sz w:val="22"/>
          <w:szCs w:val="22"/>
          <w:lang w:val="en-US"/>
        </w:rPr>
        <w:t xml:space="preserve"> including the </w:t>
      </w:r>
      <w:r w:rsidR="00A4684F" w:rsidRPr="00585AB3">
        <w:rPr>
          <w:rFonts w:asciiTheme="minorBidi" w:hAnsiTheme="minorBidi" w:cstheme="minorBidi"/>
          <w:sz w:val="22"/>
          <w:szCs w:val="22"/>
          <w:lang w:val="en-US"/>
        </w:rPr>
        <w:t>actions</w:t>
      </w:r>
      <w:r w:rsidR="00351C70" w:rsidRPr="00585AB3">
        <w:rPr>
          <w:rFonts w:asciiTheme="minorBidi" w:hAnsiTheme="minorBidi" w:cstheme="minorBidi"/>
          <w:sz w:val="22"/>
          <w:szCs w:val="22"/>
          <w:lang w:val="en-US"/>
        </w:rPr>
        <w:t xml:space="preserve"> suggested by the </w:t>
      </w:r>
      <w:r w:rsidR="00DE12EE" w:rsidRPr="00585AB3">
        <w:rPr>
          <w:rFonts w:asciiTheme="minorBidi" w:hAnsiTheme="minorBidi" w:cstheme="minorBidi"/>
          <w:sz w:val="22"/>
          <w:szCs w:val="22"/>
          <w:lang w:val="en-US"/>
        </w:rPr>
        <w:t>P</w:t>
      </w:r>
      <w:r w:rsidR="00351C70" w:rsidRPr="00585AB3">
        <w:rPr>
          <w:rFonts w:asciiTheme="minorBidi" w:hAnsiTheme="minorBidi" w:cstheme="minorBidi"/>
          <w:sz w:val="22"/>
          <w:szCs w:val="22"/>
          <w:lang w:val="en-US"/>
        </w:rPr>
        <w:t xml:space="preserve">anel.  </w:t>
      </w:r>
    </w:p>
    <w:p w:rsidR="005A6FCB" w:rsidRPr="00585AB3" w:rsidRDefault="005A6FCB">
      <w:pPr>
        <w:rPr>
          <w:rFonts w:asciiTheme="minorBidi" w:hAnsiTheme="minorBidi" w:cstheme="minorBidi"/>
          <w:sz w:val="22"/>
          <w:szCs w:val="22"/>
          <w:lang w:val="en-US"/>
        </w:rPr>
      </w:pPr>
    </w:p>
    <w:p w:rsidR="0040262F" w:rsidRPr="00585AB3" w:rsidRDefault="000632F5" w:rsidP="00585AB3">
      <w:pPr>
        <w:tabs>
          <w:tab w:val="left" w:pos="0"/>
        </w:tabs>
        <w:autoSpaceDE w:val="0"/>
        <w:autoSpaceDN w:val="0"/>
        <w:adjustRightInd w:val="0"/>
        <w:rPr>
          <w:rFonts w:asciiTheme="minorBidi" w:hAnsiTheme="minorBidi" w:cstheme="minorBidi"/>
          <w:i/>
          <w:iCs/>
          <w:sz w:val="22"/>
          <w:szCs w:val="22"/>
          <w:lang w:val="en-US"/>
        </w:rPr>
      </w:pPr>
      <w:r w:rsidRPr="00585AB3">
        <w:rPr>
          <w:rFonts w:asciiTheme="minorBidi" w:hAnsiTheme="minorBidi" w:cstheme="minorBidi"/>
          <w:b/>
          <w:bCs/>
          <w:i/>
          <w:iCs/>
          <w:sz w:val="22"/>
          <w:szCs w:val="22"/>
          <w:lang w:val="en-US"/>
        </w:rPr>
        <w:t xml:space="preserve">Recommendation </w:t>
      </w:r>
      <w:r w:rsidR="003E6CFC" w:rsidRPr="00585AB3">
        <w:rPr>
          <w:rFonts w:asciiTheme="minorBidi" w:hAnsiTheme="minorBidi" w:cstheme="minorBidi"/>
          <w:b/>
          <w:bCs/>
          <w:i/>
          <w:iCs/>
          <w:sz w:val="22"/>
          <w:szCs w:val="22"/>
          <w:lang w:val="en-US"/>
        </w:rPr>
        <w:t>7</w:t>
      </w:r>
      <w:r w:rsidRPr="00585AB3">
        <w:rPr>
          <w:rFonts w:asciiTheme="minorBidi" w:hAnsiTheme="minorBidi" w:cstheme="minorBidi"/>
          <w:b/>
          <w:bCs/>
          <w:i/>
          <w:iCs/>
          <w:sz w:val="22"/>
          <w:szCs w:val="22"/>
          <w:lang w:val="en-US"/>
        </w:rPr>
        <w:t xml:space="preserve">: </w:t>
      </w:r>
      <w:r w:rsidR="000F5183" w:rsidRPr="00585AB3">
        <w:rPr>
          <w:rFonts w:asciiTheme="minorBidi" w:hAnsiTheme="minorBidi" w:cstheme="minorBidi"/>
          <w:sz w:val="22"/>
          <w:szCs w:val="22"/>
          <w:lang w:val="en-US"/>
        </w:rPr>
        <w:t xml:space="preserve">Considering the importance of integrating social, economic and policy research in the context of water and land management projects, whatever the responsibility belongs to IWLMP or to SEPRP, there is the need for: </w:t>
      </w:r>
      <w:r w:rsidR="0040262F" w:rsidRPr="00585AB3">
        <w:rPr>
          <w:rFonts w:asciiTheme="minorBidi" w:hAnsiTheme="minorBidi" w:cstheme="minorBidi"/>
          <w:i/>
          <w:iCs/>
          <w:sz w:val="22"/>
          <w:szCs w:val="22"/>
          <w:lang w:val="en-US"/>
        </w:rPr>
        <w:t>(1) the reinforcement and extension of the use of multidisciplinary participatory methods at all stages of the research process, mainly for the phase of technology development, including the homogenization and formalization of research methods and tools in order to ensure an effective application of participatory and interdisciplinary approaches;</w:t>
      </w:r>
      <w:r w:rsidR="00585AB3" w:rsidRPr="00585AB3">
        <w:rPr>
          <w:rFonts w:asciiTheme="minorBidi" w:hAnsiTheme="minorBidi" w:cstheme="minorBidi"/>
          <w:i/>
          <w:iCs/>
          <w:sz w:val="22"/>
          <w:szCs w:val="22"/>
          <w:lang w:val="en-US"/>
        </w:rPr>
        <w:t xml:space="preserve"> </w:t>
      </w:r>
      <w:r w:rsidR="0040262F" w:rsidRPr="00585AB3">
        <w:rPr>
          <w:rFonts w:asciiTheme="minorBidi" w:hAnsiTheme="minorBidi" w:cstheme="minorBidi"/>
          <w:i/>
          <w:iCs/>
          <w:sz w:val="22"/>
          <w:szCs w:val="22"/>
          <w:lang w:val="en-US"/>
        </w:rPr>
        <w:t>(2) adopting a more global view of policy related issues and to take into consideration their diverse dimensions, e.g., economic, social and institutional aspects; (3) developing research projects that investigate policy issues at farm, community and local level; (4) further integrating the different levels of analyses at which policy issues are to be investigated and to extend them at all phases of a research project; (5) a periodic follow-up evaluation to be performed by the IWLMP in cooperation with NARS to ensure the best benefits from its projects and associated findings.</w:t>
      </w:r>
    </w:p>
    <w:p w:rsidR="00CE7630" w:rsidRPr="00585AB3" w:rsidRDefault="00CE7630" w:rsidP="000F5183">
      <w:pPr>
        <w:autoSpaceDE w:val="0"/>
        <w:autoSpaceDN w:val="0"/>
        <w:adjustRightInd w:val="0"/>
        <w:rPr>
          <w:rFonts w:asciiTheme="minorBidi" w:hAnsiTheme="minorBidi" w:cstheme="minorBidi"/>
          <w:b/>
          <w:bCs/>
          <w:sz w:val="22"/>
          <w:szCs w:val="22"/>
          <w:lang w:val="en-US"/>
        </w:rPr>
      </w:pPr>
    </w:p>
    <w:p w:rsidR="00CE7630" w:rsidRPr="00585AB3" w:rsidRDefault="00CE7630" w:rsidP="0040262F">
      <w:pPr>
        <w:autoSpaceDE w:val="0"/>
        <w:autoSpaceDN w:val="0"/>
        <w:adjustRightInd w:val="0"/>
        <w:ind w:left="567"/>
        <w:rPr>
          <w:rFonts w:asciiTheme="minorBidi" w:hAnsiTheme="minorBidi" w:cstheme="minorBidi"/>
          <w:sz w:val="22"/>
          <w:szCs w:val="22"/>
          <w:lang w:val="en-US"/>
        </w:rPr>
      </w:pPr>
      <w:r w:rsidRPr="00585AB3">
        <w:rPr>
          <w:rFonts w:asciiTheme="minorBidi" w:hAnsiTheme="minorBidi" w:cstheme="minorBidi"/>
          <w:b/>
          <w:bCs/>
          <w:sz w:val="22"/>
          <w:szCs w:val="22"/>
          <w:lang w:val="en-US"/>
        </w:rPr>
        <w:t>Response: Accepted.</w:t>
      </w:r>
      <w:r w:rsidR="00207BB1" w:rsidRPr="00585AB3">
        <w:rPr>
          <w:rFonts w:asciiTheme="minorBidi" w:hAnsiTheme="minorBidi" w:cstheme="minorBidi"/>
          <w:b/>
          <w:bCs/>
          <w:sz w:val="22"/>
          <w:szCs w:val="22"/>
          <w:lang w:val="en-US"/>
        </w:rPr>
        <w:t xml:space="preserve"> </w:t>
      </w:r>
      <w:r w:rsidR="00207BB1" w:rsidRPr="00585AB3">
        <w:rPr>
          <w:rFonts w:asciiTheme="minorBidi" w:hAnsiTheme="minorBidi" w:cstheme="minorBidi"/>
          <w:sz w:val="22"/>
          <w:szCs w:val="22"/>
          <w:lang w:val="en-US"/>
        </w:rPr>
        <w:t xml:space="preserve">ICARDA </w:t>
      </w:r>
      <w:r w:rsidR="007540C3" w:rsidRPr="00585AB3">
        <w:rPr>
          <w:rFonts w:asciiTheme="minorBidi" w:hAnsiTheme="minorBidi" w:cstheme="minorBidi"/>
          <w:sz w:val="22"/>
          <w:szCs w:val="22"/>
          <w:lang w:val="en-US"/>
        </w:rPr>
        <w:t xml:space="preserve">is keen to </w:t>
      </w:r>
      <w:r w:rsidR="00207BB1" w:rsidRPr="00585AB3">
        <w:rPr>
          <w:rFonts w:asciiTheme="minorBidi" w:hAnsiTheme="minorBidi" w:cstheme="minorBidi"/>
          <w:sz w:val="22"/>
          <w:szCs w:val="22"/>
          <w:lang w:val="en-US"/>
        </w:rPr>
        <w:t xml:space="preserve">address policy issues at local and national </w:t>
      </w:r>
      <w:r w:rsidR="00A4684F" w:rsidRPr="00585AB3">
        <w:rPr>
          <w:rFonts w:asciiTheme="minorBidi" w:hAnsiTheme="minorBidi" w:cstheme="minorBidi"/>
          <w:sz w:val="22"/>
          <w:szCs w:val="22"/>
          <w:lang w:val="en-US"/>
        </w:rPr>
        <w:t xml:space="preserve">levels, and to fully take account of all </w:t>
      </w:r>
      <w:r w:rsidR="00585AB3" w:rsidRPr="00585AB3">
        <w:rPr>
          <w:rFonts w:asciiTheme="minorBidi" w:hAnsiTheme="minorBidi" w:cstheme="minorBidi"/>
          <w:sz w:val="22"/>
          <w:szCs w:val="22"/>
          <w:lang w:val="en-US"/>
        </w:rPr>
        <w:t>dimensions (</w:t>
      </w:r>
      <w:r w:rsidR="00A4684F" w:rsidRPr="00585AB3">
        <w:rPr>
          <w:rFonts w:asciiTheme="minorBidi" w:hAnsiTheme="minorBidi" w:cstheme="minorBidi"/>
          <w:sz w:val="22"/>
          <w:szCs w:val="22"/>
          <w:lang w:val="en-US"/>
        </w:rPr>
        <w:t>economic, social and institutional) of policy-related issues</w:t>
      </w:r>
      <w:r w:rsidR="00207BB1" w:rsidRPr="00585AB3">
        <w:rPr>
          <w:rFonts w:asciiTheme="minorBidi" w:hAnsiTheme="minorBidi" w:cstheme="minorBidi"/>
          <w:sz w:val="22"/>
          <w:szCs w:val="22"/>
          <w:lang w:val="en-US"/>
        </w:rPr>
        <w:t xml:space="preserve">. However, </w:t>
      </w:r>
      <w:r w:rsidR="007C4FA6" w:rsidRPr="00585AB3">
        <w:rPr>
          <w:rFonts w:asciiTheme="minorBidi" w:hAnsiTheme="minorBidi" w:cstheme="minorBidi"/>
          <w:sz w:val="22"/>
          <w:szCs w:val="22"/>
          <w:lang w:val="en-US"/>
        </w:rPr>
        <w:t xml:space="preserve">due to </w:t>
      </w:r>
      <w:r w:rsidR="007540C3" w:rsidRPr="00585AB3">
        <w:rPr>
          <w:rFonts w:asciiTheme="minorBidi" w:hAnsiTheme="minorBidi" w:cstheme="minorBidi"/>
          <w:sz w:val="22"/>
          <w:szCs w:val="22"/>
          <w:lang w:val="en-US"/>
        </w:rPr>
        <w:t>limited</w:t>
      </w:r>
      <w:r w:rsidR="007C4FA6" w:rsidRPr="00585AB3">
        <w:rPr>
          <w:rFonts w:asciiTheme="minorBidi" w:hAnsiTheme="minorBidi" w:cstheme="minorBidi"/>
          <w:sz w:val="22"/>
          <w:szCs w:val="22"/>
          <w:lang w:val="en-US"/>
        </w:rPr>
        <w:t xml:space="preserve"> resources, </w:t>
      </w:r>
      <w:r w:rsidR="00207BB1" w:rsidRPr="00585AB3">
        <w:rPr>
          <w:rFonts w:asciiTheme="minorBidi" w:hAnsiTheme="minorBidi" w:cstheme="minorBidi"/>
          <w:sz w:val="22"/>
          <w:szCs w:val="22"/>
          <w:lang w:val="en-US"/>
        </w:rPr>
        <w:t xml:space="preserve">this </w:t>
      </w:r>
      <w:r w:rsidR="00A4684F" w:rsidRPr="00585AB3">
        <w:rPr>
          <w:rFonts w:asciiTheme="minorBidi" w:hAnsiTheme="minorBidi" w:cstheme="minorBidi"/>
          <w:sz w:val="22"/>
          <w:szCs w:val="22"/>
          <w:lang w:val="en-US"/>
        </w:rPr>
        <w:t>has been</w:t>
      </w:r>
      <w:r w:rsidR="00207BB1" w:rsidRPr="00585AB3">
        <w:rPr>
          <w:rFonts w:asciiTheme="minorBidi" w:hAnsiTheme="minorBidi" w:cstheme="minorBidi"/>
          <w:sz w:val="22"/>
          <w:szCs w:val="22"/>
          <w:lang w:val="en-US"/>
        </w:rPr>
        <w:t xml:space="preserve"> done only in some projects and </w:t>
      </w:r>
      <w:r w:rsidR="007C4FA6" w:rsidRPr="00585AB3">
        <w:rPr>
          <w:rFonts w:asciiTheme="minorBidi" w:hAnsiTheme="minorBidi" w:cstheme="minorBidi"/>
          <w:sz w:val="22"/>
          <w:szCs w:val="22"/>
          <w:lang w:val="en-US"/>
        </w:rPr>
        <w:t xml:space="preserve">for some </w:t>
      </w:r>
      <w:r w:rsidR="00207BB1" w:rsidRPr="00585AB3">
        <w:rPr>
          <w:rFonts w:asciiTheme="minorBidi" w:hAnsiTheme="minorBidi" w:cstheme="minorBidi"/>
          <w:sz w:val="22"/>
          <w:szCs w:val="22"/>
          <w:lang w:val="en-US"/>
        </w:rPr>
        <w:t xml:space="preserve">innovations. ICARDA </w:t>
      </w:r>
      <w:r w:rsidR="007540C3" w:rsidRPr="00585AB3">
        <w:rPr>
          <w:rFonts w:asciiTheme="minorBidi" w:hAnsiTheme="minorBidi" w:cstheme="minorBidi"/>
          <w:sz w:val="22"/>
          <w:szCs w:val="22"/>
          <w:lang w:val="en-US"/>
        </w:rPr>
        <w:t xml:space="preserve">intends </w:t>
      </w:r>
      <w:r w:rsidR="00207BB1" w:rsidRPr="00585AB3">
        <w:rPr>
          <w:rFonts w:asciiTheme="minorBidi" w:hAnsiTheme="minorBidi" w:cstheme="minorBidi"/>
          <w:sz w:val="22"/>
          <w:szCs w:val="22"/>
          <w:lang w:val="en-US"/>
        </w:rPr>
        <w:t xml:space="preserve">to enhance </w:t>
      </w:r>
      <w:r w:rsidR="00A4684F" w:rsidRPr="00585AB3">
        <w:rPr>
          <w:rFonts w:asciiTheme="minorBidi" w:hAnsiTheme="minorBidi" w:cstheme="minorBidi"/>
          <w:sz w:val="22"/>
          <w:szCs w:val="22"/>
          <w:lang w:val="en-US"/>
        </w:rPr>
        <w:t xml:space="preserve">its </w:t>
      </w:r>
      <w:r w:rsidR="00207BB1" w:rsidRPr="00585AB3">
        <w:rPr>
          <w:rFonts w:asciiTheme="minorBidi" w:hAnsiTheme="minorBidi" w:cstheme="minorBidi"/>
          <w:sz w:val="22"/>
          <w:szCs w:val="22"/>
          <w:lang w:val="en-US"/>
        </w:rPr>
        <w:t>policy work</w:t>
      </w:r>
      <w:r w:rsidR="00420904" w:rsidRPr="00585AB3">
        <w:rPr>
          <w:rFonts w:asciiTheme="minorBidi" w:hAnsiTheme="minorBidi" w:cstheme="minorBidi"/>
          <w:sz w:val="22"/>
          <w:szCs w:val="22"/>
          <w:lang w:val="en-US"/>
        </w:rPr>
        <w:t>,</w:t>
      </w:r>
      <w:del w:id="33" w:author="Van Ginkel" w:date="2010-04-11T15:02:00Z">
        <w:r w:rsidR="007540C3" w:rsidRPr="00585AB3" w:rsidDel="00C25878">
          <w:rPr>
            <w:rFonts w:asciiTheme="minorBidi" w:hAnsiTheme="minorBidi" w:cstheme="minorBidi"/>
            <w:sz w:val="22"/>
            <w:szCs w:val="22"/>
            <w:lang w:val="en-US"/>
          </w:rPr>
          <w:delText xml:space="preserve"> </w:delText>
        </w:r>
        <w:r w:rsidR="00D94BAF" w:rsidRPr="00585AB3" w:rsidDel="00C25878">
          <w:rPr>
            <w:rFonts w:asciiTheme="minorBidi" w:hAnsiTheme="minorBidi" w:cstheme="minorBidi"/>
            <w:sz w:val="22"/>
            <w:szCs w:val="22"/>
            <w:lang w:val="en-US"/>
          </w:rPr>
          <w:delText>,</w:delText>
        </w:r>
      </w:del>
      <w:r w:rsidR="00D94BAF" w:rsidRPr="00585AB3">
        <w:rPr>
          <w:rFonts w:asciiTheme="minorBidi" w:hAnsiTheme="minorBidi" w:cstheme="minorBidi"/>
          <w:sz w:val="22"/>
          <w:szCs w:val="22"/>
          <w:lang w:val="en-US"/>
        </w:rPr>
        <w:t xml:space="preserve"> especially</w:t>
      </w:r>
      <w:r w:rsidR="00207BB1" w:rsidRPr="00585AB3">
        <w:rPr>
          <w:rFonts w:asciiTheme="minorBidi" w:hAnsiTheme="minorBidi" w:cstheme="minorBidi"/>
          <w:sz w:val="22"/>
          <w:szCs w:val="22"/>
          <w:lang w:val="en-US"/>
        </w:rPr>
        <w:t xml:space="preserve"> </w:t>
      </w:r>
      <w:r w:rsidR="00A4684F" w:rsidRPr="00585AB3">
        <w:rPr>
          <w:rFonts w:asciiTheme="minorBidi" w:hAnsiTheme="minorBidi" w:cstheme="minorBidi"/>
          <w:sz w:val="22"/>
          <w:szCs w:val="22"/>
          <w:lang w:val="en-US"/>
        </w:rPr>
        <w:t xml:space="preserve">as it relates to </w:t>
      </w:r>
      <w:r w:rsidR="00207BB1" w:rsidRPr="00585AB3">
        <w:rPr>
          <w:rFonts w:asciiTheme="minorBidi" w:hAnsiTheme="minorBidi" w:cstheme="minorBidi"/>
          <w:sz w:val="22"/>
          <w:szCs w:val="22"/>
          <w:lang w:val="en-US"/>
        </w:rPr>
        <w:t>technolog</w:t>
      </w:r>
      <w:r w:rsidR="007540C3" w:rsidRPr="00585AB3">
        <w:rPr>
          <w:rFonts w:asciiTheme="minorBidi" w:hAnsiTheme="minorBidi" w:cstheme="minorBidi"/>
          <w:sz w:val="22"/>
          <w:szCs w:val="22"/>
          <w:lang w:val="en-US"/>
        </w:rPr>
        <w:t>y</w:t>
      </w:r>
      <w:r w:rsidR="00207BB1" w:rsidRPr="00585AB3">
        <w:rPr>
          <w:rFonts w:asciiTheme="minorBidi" w:hAnsiTheme="minorBidi" w:cstheme="minorBidi"/>
          <w:sz w:val="22"/>
          <w:szCs w:val="22"/>
          <w:lang w:val="en-US"/>
        </w:rPr>
        <w:t xml:space="preserve"> </w:t>
      </w:r>
      <w:r w:rsidR="00567FB8" w:rsidRPr="00585AB3">
        <w:rPr>
          <w:rFonts w:asciiTheme="minorBidi" w:hAnsiTheme="minorBidi" w:cstheme="minorBidi"/>
          <w:sz w:val="22"/>
          <w:szCs w:val="22"/>
          <w:lang w:val="en-US"/>
        </w:rPr>
        <w:t>adoption at local levels</w:t>
      </w:r>
      <w:r w:rsidR="00A4684F" w:rsidRPr="00585AB3">
        <w:rPr>
          <w:rFonts w:asciiTheme="minorBidi" w:hAnsiTheme="minorBidi" w:cstheme="minorBidi"/>
          <w:sz w:val="22"/>
          <w:szCs w:val="22"/>
          <w:lang w:val="en-US"/>
        </w:rPr>
        <w:t>, but this will be subject to availability of additional resources</w:t>
      </w:r>
      <w:r w:rsidR="00567FB8" w:rsidRPr="00585AB3">
        <w:rPr>
          <w:rFonts w:asciiTheme="minorBidi" w:hAnsiTheme="minorBidi" w:cstheme="minorBidi"/>
          <w:sz w:val="22"/>
          <w:szCs w:val="22"/>
          <w:lang w:val="en-US"/>
        </w:rPr>
        <w:t xml:space="preserve">. ICARDA </w:t>
      </w:r>
      <w:r w:rsidR="007540C3" w:rsidRPr="00585AB3">
        <w:rPr>
          <w:rFonts w:asciiTheme="minorBidi" w:hAnsiTheme="minorBidi" w:cstheme="minorBidi"/>
          <w:sz w:val="22"/>
          <w:szCs w:val="22"/>
          <w:lang w:val="en-US"/>
        </w:rPr>
        <w:t xml:space="preserve">will </w:t>
      </w:r>
      <w:r w:rsidR="00567FB8" w:rsidRPr="00585AB3">
        <w:rPr>
          <w:rFonts w:asciiTheme="minorBidi" w:hAnsiTheme="minorBidi" w:cstheme="minorBidi"/>
          <w:sz w:val="22"/>
          <w:szCs w:val="22"/>
          <w:lang w:val="en-US"/>
        </w:rPr>
        <w:t xml:space="preserve">also monitor </w:t>
      </w:r>
      <w:r w:rsidR="007540C3" w:rsidRPr="00585AB3">
        <w:rPr>
          <w:rFonts w:asciiTheme="minorBidi" w:hAnsiTheme="minorBidi" w:cstheme="minorBidi"/>
          <w:sz w:val="22"/>
          <w:szCs w:val="22"/>
          <w:lang w:val="en-US"/>
        </w:rPr>
        <w:t xml:space="preserve">further </w:t>
      </w:r>
      <w:r w:rsidR="00567FB8" w:rsidRPr="00585AB3">
        <w:rPr>
          <w:rFonts w:asciiTheme="minorBidi" w:hAnsiTheme="minorBidi" w:cstheme="minorBidi"/>
          <w:sz w:val="22"/>
          <w:szCs w:val="22"/>
          <w:lang w:val="en-US"/>
        </w:rPr>
        <w:t>it</w:t>
      </w:r>
      <w:r w:rsidR="00BC1BA3" w:rsidRPr="00585AB3">
        <w:rPr>
          <w:rFonts w:asciiTheme="minorBidi" w:hAnsiTheme="minorBidi" w:cstheme="minorBidi"/>
          <w:sz w:val="22"/>
          <w:szCs w:val="22"/>
          <w:lang w:val="en-US"/>
        </w:rPr>
        <w:t>s</w:t>
      </w:r>
      <w:r w:rsidR="00567FB8" w:rsidRPr="00585AB3">
        <w:rPr>
          <w:rFonts w:asciiTheme="minorBidi" w:hAnsiTheme="minorBidi" w:cstheme="minorBidi"/>
          <w:sz w:val="22"/>
          <w:szCs w:val="22"/>
          <w:lang w:val="en-US"/>
        </w:rPr>
        <w:t xml:space="preserve"> collaborative research with NARS through annual meetings and evaluation missions</w:t>
      </w:r>
      <w:ins w:id="34" w:author="Van Ginkel" w:date="2010-04-11T15:03:00Z">
        <w:r w:rsidR="00C25878">
          <w:rPr>
            <w:rFonts w:asciiTheme="minorBidi" w:hAnsiTheme="minorBidi" w:cstheme="minorBidi"/>
            <w:sz w:val="22"/>
            <w:szCs w:val="22"/>
            <w:lang w:val="en-US"/>
          </w:rPr>
          <w:t xml:space="preserve"> on</w:t>
        </w:r>
      </w:ins>
      <w:r w:rsidR="0040262F" w:rsidRPr="00585AB3">
        <w:rPr>
          <w:rFonts w:asciiTheme="minorBidi" w:hAnsiTheme="minorBidi" w:cstheme="minorBidi"/>
          <w:sz w:val="22"/>
          <w:szCs w:val="22"/>
          <w:lang w:val="en-US"/>
        </w:rPr>
        <w:t xml:space="preserve"> the impact of successful interventions and document </w:t>
      </w:r>
      <w:ins w:id="35" w:author="Van Ginkel" w:date="2010-04-11T15:03:00Z">
        <w:r w:rsidR="00C25878">
          <w:rPr>
            <w:rFonts w:asciiTheme="minorBidi" w:hAnsiTheme="minorBidi" w:cstheme="minorBidi"/>
            <w:sz w:val="22"/>
            <w:szCs w:val="22"/>
            <w:lang w:val="en-US"/>
          </w:rPr>
          <w:t>these in</w:t>
        </w:r>
      </w:ins>
      <w:del w:id="36" w:author="Van Ginkel" w:date="2010-04-11T15:03:00Z">
        <w:r w:rsidR="0040262F" w:rsidRPr="00585AB3" w:rsidDel="00C25878">
          <w:rPr>
            <w:rFonts w:asciiTheme="minorBidi" w:hAnsiTheme="minorBidi" w:cstheme="minorBidi"/>
            <w:sz w:val="22"/>
            <w:szCs w:val="22"/>
            <w:lang w:val="en-US"/>
          </w:rPr>
          <w:delText>in</w:delText>
        </w:r>
      </w:del>
      <w:r w:rsidR="0040262F" w:rsidRPr="00585AB3">
        <w:rPr>
          <w:rFonts w:asciiTheme="minorBidi" w:hAnsiTheme="minorBidi" w:cstheme="minorBidi"/>
          <w:sz w:val="22"/>
          <w:szCs w:val="22"/>
          <w:lang w:val="en-US"/>
        </w:rPr>
        <w:t xml:space="preserve"> impact assessment studies.  ICARDA’s policy research applies household data and national polices</w:t>
      </w:r>
      <w:ins w:id="37" w:author="Van Ginkel" w:date="2010-04-11T15:03:00Z">
        <w:r w:rsidR="00C25878">
          <w:rPr>
            <w:rFonts w:asciiTheme="minorBidi" w:hAnsiTheme="minorBidi" w:cstheme="minorBidi"/>
            <w:sz w:val="22"/>
            <w:szCs w:val="22"/>
            <w:lang w:val="en-US"/>
          </w:rPr>
          <w:t>,</w:t>
        </w:r>
      </w:ins>
      <w:r w:rsidR="0040262F" w:rsidRPr="00585AB3">
        <w:rPr>
          <w:rFonts w:asciiTheme="minorBidi" w:hAnsiTheme="minorBidi" w:cstheme="minorBidi"/>
          <w:sz w:val="22"/>
          <w:szCs w:val="22"/>
          <w:lang w:val="en-US"/>
        </w:rPr>
        <w:t xml:space="preserve"> which naturally integrates policy analysis at farm and national levels.</w:t>
      </w:r>
      <w:r w:rsidR="007B20F8" w:rsidRPr="00585AB3">
        <w:rPr>
          <w:rFonts w:asciiTheme="minorBidi" w:hAnsiTheme="minorBidi" w:cstheme="minorBidi"/>
          <w:sz w:val="22"/>
          <w:szCs w:val="22"/>
          <w:lang w:val="en-US"/>
        </w:rPr>
        <w:t xml:space="preserve"> </w:t>
      </w:r>
      <w:ins w:id="38" w:author="Van Ginkel" w:date="2010-04-11T15:03:00Z">
        <w:r w:rsidR="00C25878">
          <w:rPr>
            <w:rFonts w:asciiTheme="minorBidi" w:hAnsiTheme="minorBidi" w:cstheme="minorBidi"/>
            <w:sz w:val="22"/>
            <w:szCs w:val="22"/>
            <w:lang w:val="en-US"/>
          </w:rPr>
          <w:t>These activities will involve SEPRP</w:t>
        </w:r>
      </w:ins>
      <w:ins w:id="39" w:author="Van Ginkel" w:date="2010-04-11T15:04:00Z">
        <w:r w:rsidR="00C25878">
          <w:rPr>
            <w:rFonts w:asciiTheme="minorBidi" w:hAnsiTheme="minorBidi" w:cstheme="minorBidi"/>
            <w:sz w:val="22"/>
            <w:szCs w:val="22"/>
            <w:lang w:val="en-US"/>
          </w:rPr>
          <w:t xml:space="preserve"> in terms of using quality science approaches to such studies</w:t>
        </w:r>
      </w:ins>
      <w:ins w:id="40" w:author="Van Ginkel" w:date="2010-04-11T15:03:00Z">
        <w:r w:rsidR="00C25878">
          <w:rPr>
            <w:rFonts w:asciiTheme="minorBidi" w:hAnsiTheme="minorBidi" w:cstheme="minorBidi"/>
            <w:sz w:val="22"/>
            <w:szCs w:val="22"/>
            <w:lang w:val="en-US"/>
          </w:rPr>
          <w:t>.</w:t>
        </w:r>
      </w:ins>
    </w:p>
    <w:p w:rsidR="00301B12" w:rsidRPr="00585AB3" w:rsidRDefault="00301B12" w:rsidP="00301B12">
      <w:pPr>
        <w:rPr>
          <w:rFonts w:asciiTheme="minorBidi" w:hAnsiTheme="minorBidi" w:cstheme="minorBidi"/>
          <w:sz w:val="22"/>
          <w:szCs w:val="22"/>
          <w:lang w:val="en-US"/>
        </w:rPr>
      </w:pPr>
    </w:p>
    <w:p w:rsidR="00E2239A" w:rsidRPr="00585AB3" w:rsidRDefault="00E2239A" w:rsidP="003E6CFC">
      <w:pPr>
        <w:autoSpaceDE w:val="0"/>
        <w:autoSpaceDN w:val="0"/>
        <w:adjustRightInd w:val="0"/>
        <w:rPr>
          <w:rFonts w:asciiTheme="minorBidi" w:hAnsiTheme="minorBidi" w:cstheme="minorBidi"/>
          <w:i/>
          <w:iCs/>
          <w:sz w:val="22"/>
          <w:szCs w:val="22"/>
          <w:lang w:val="en-US"/>
        </w:rPr>
      </w:pPr>
      <w:r w:rsidRPr="00585AB3">
        <w:rPr>
          <w:rFonts w:asciiTheme="minorBidi" w:hAnsiTheme="minorBidi" w:cstheme="minorBidi"/>
          <w:b/>
          <w:bCs/>
          <w:i/>
          <w:iCs/>
          <w:sz w:val="22"/>
          <w:szCs w:val="22"/>
          <w:lang w:val="en-US"/>
        </w:rPr>
        <w:t>Recommendation</w:t>
      </w:r>
      <w:r w:rsidR="00585AB3" w:rsidRPr="00585AB3">
        <w:rPr>
          <w:rFonts w:asciiTheme="minorBidi" w:hAnsiTheme="minorBidi" w:cstheme="minorBidi"/>
          <w:b/>
          <w:bCs/>
          <w:i/>
          <w:iCs/>
          <w:sz w:val="22"/>
          <w:szCs w:val="22"/>
          <w:lang w:val="en-US"/>
        </w:rPr>
        <w:t xml:space="preserve"> </w:t>
      </w:r>
      <w:r w:rsidR="003E6CFC" w:rsidRPr="00585AB3">
        <w:rPr>
          <w:rFonts w:asciiTheme="minorBidi" w:hAnsiTheme="minorBidi" w:cstheme="minorBidi"/>
          <w:b/>
          <w:bCs/>
          <w:i/>
          <w:iCs/>
          <w:sz w:val="22"/>
          <w:szCs w:val="22"/>
          <w:lang w:val="en-US"/>
        </w:rPr>
        <w:t>8</w:t>
      </w:r>
      <w:r w:rsidRPr="00585AB3">
        <w:rPr>
          <w:rFonts w:asciiTheme="minorBidi" w:hAnsiTheme="minorBidi" w:cstheme="minorBidi"/>
          <w:b/>
          <w:bCs/>
          <w:i/>
          <w:iCs/>
          <w:sz w:val="22"/>
          <w:szCs w:val="22"/>
          <w:lang w:val="en-US"/>
        </w:rPr>
        <w:t>:</w:t>
      </w:r>
      <w:r w:rsidRPr="00585AB3">
        <w:rPr>
          <w:rFonts w:asciiTheme="minorBidi" w:hAnsiTheme="minorBidi" w:cstheme="minorBidi"/>
          <w:i/>
          <w:iCs/>
          <w:sz w:val="22"/>
          <w:szCs w:val="22"/>
          <w:lang w:val="en-US"/>
        </w:rPr>
        <w:t xml:space="preserve"> </w:t>
      </w:r>
      <w:r w:rsidR="001E08E1" w:rsidRPr="00585AB3">
        <w:rPr>
          <w:rFonts w:asciiTheme="minorBidi" w:hAnsiTheme="minorBidi" w:cstheme="minorBidi"/>
          <w:i/>
          <w:iCs/>
          <w:sz w:val="22"/>
          <w:szCs w:val="22"/>
          <w:lang w:val="en-US"/>
        </w:rPr>
        <w:t xml:space="preserve">EPMR5 Recommendation 8 refers to reinforcing GISU “to tackle the challenges of the new Water and Land Program”. This recommendation may also be understood as demanding an increased collaboration between the GISU and the IWLPM. </w:t>
      </w:r>
      <w:r w:rsidRPr="00585AB3">
        <w:rPr>
          <w:rFonts w:asciiTheme="minorBidi" w:hAnsiTheme="minorBidi" w:cstheme="minorBidi"/>
          <w:i/>
          <w:iCs/>
          <w:sz w:val="22"/>
          <w:szCs w:val="22"/>
          <w:lang w:val="en-US"/>
        </w:rPr>
        <w:t>The Panel observed that the collaboration between IWLMP and GISU is excellent and could provide for more advanced results in various land and water domains; thus it is recommended to enhance GIS capabilities within IWLMP that could provide for synergies with GISU.</w:t>
      </w:r>
    </w:p>
    <w:p w:rsidR="00CE7630" w:rsidRPr="00585AB3" w:rsidRDefault="00CE7630" w:rsidP="00CE7630">
      <w:pPr>
        <w:autoSpaceDE w:val="0"/>
        <w:autoSpaceDN w:val="0"/>
        <w:adjustRightInd w:val="0"/>
        <w:ind w:firstLine="720"/>
        <w:rPr>
          <w:rFonts w:asciiTheme="minorBidi" w:hAnsiTheme="minorBidi" w:cstheme="minorBidi"/>
          <w:b/>
          <w:bCs/>
          <w:sz w:val="22"/>
          <w:szCs w:val="22"/>
          <w:lang w:val="en-US"/>
        </w:rPr>
      </w:pPr>
    </w:p>
    <w:p w:rsidR="00CE7630" w:rsidRDefault="00CE7630" w:rsidP="00D93804">
      <w:pPr>
        <w:autoSpaceDE w:val="0"/>
        <w:autoSpaceDN w:val="0"/>
        <w:adjustRightInd w:val="0"/>
        <w:ind w:left="567"/>
        <w:rPr>
          <w:ins w:id="41" w:author="Bailey" w:date="2010-04-11T15:49:00Z"/>
          <w:rFonts w:asciiTheme="minorBidi" w:hAnsiTheme="minorBidi" w:cstheme="minorBidi"/>
          <w:sz w:val="22"/>
          <w:szCs w:val="22"/>
          <w:lang w:val="en-US"/>
        </w:rPr>
      </w:pPr>
      <w:r w:rsidRPr="00585AB3">
        <w:rPr>
          <w:rFonts w:asciiTheme="minorBidi" w:hAnsiTheme="minorBidi" w:cstheme="minorBidi"/>
          <w:b/>
          <w:bCs/>
          <w:sz w:val="22"/>
          <w:szCs w:val="22"/>
          <w:lang w:val="en-US"/>
        </w:rPr>
        <w:t>Response</w:t>
      </w:r>
      <w:r w:rsidR="00585708" w:rsidRPr="00585AB3">
        <w:rPr>
          <w:rFonts w:asciiTheme="minorBidi" w:hAnsiTheme="minorBidi" w:cstheme="minorBidi"/>
          <w:b/>
          <w:bCs/>
          <w:sz w:val="22"/>
          <w:szCs w:val="22"/>
          <w:lang w:val="en-US"/>
        </w:rPr>
        <w:t xml:space="preserve"> </w:t>
      </w:r>
      <w:r w:rsidR="003E6CFC" w:rsidRPr="00585AB3">
        <w:rPr>
          <w:rFonts w:asciiTheme="minorBidi" w:hAnsiTheme="minorBidi" w:cstheme="minorBidi"/>
          <w:b/>
          <w:bCs/>
          <w:sz w:val="22"/>
          <w:szCs w:val="22"/>
          <w:lang w:val="en-US"/>
        </w:rPr>
        <w:t>A</w:t>
      </w:r>
      <w:r w:rsidRPr="00585AB3">
        <w:rPr>
          <w:rFonts w:asciiTheme="minorBidi" w:hAnsiTheme="minorBidi" w:cstheme="minorBidi"/>
          <w:b/>
          <w:bCs/>
          <w:sz w:val="22"/>
          <w:szCs w:val="22"/>
          <w:lang w:val="en-US"/>
        </w:rPr>
        <w:t>ccepted.</w:t>
      </w:r>
      <w:r w:rsidR="005F6CE9" w:rsidRPr="00585AB3">
        <w:rPr>
          <w:rFonts w:asciiTheme="minorBidi" w:hAnsiTheme="minorBidi" w:cstheme="minorBidi"/>
          <w:b/>
          <w:bCs/>
          <w:sz w:val="22"/>
          <w:szCs w:val="22"/>
          <w:lang w:val="en-US"/>
        </w:rPr>
        <w:t xml:space="preserve"> </w:t>
      </w:r>
      <w:r w:rsidR="005F6CE9" w:rsidRPr="00585AB3">
        <w:rPr>
          <w:rFonts w:asciiTheme="minorBidi" w:hAnsiTheme="minorBidi" w:cstheme="minorBidi"/>
          <w:sz w:val="22"/>
          <w:szCs w:val="22"/>
          <w:lang w:val="en-US"/>
        </w:rPr>
        <w:t xml:space="preserve">ICARDA is aware of the benefits of using GIS tools in </w:t>
      </w:r>
      <w:r w:rsidR="00EF0A3E" w:rsidRPr="00585AB3">
        <w:rPr>
          <w:rFonts w:asciiTheme="minorBidi" w:hAnsiTheme="minorBidi" w:cstheme="minorBidi"/>
          <w:sz w:val="22"/>
          <w:szCs w:val="22"/>
          <w:lang w:val="en-US"/>
        </w:rPr>
        <w:t>its research</w:t>
      </w:r>
      <w:r w:rsidR="00C95DAD" w:rsidRPr="00585AB3">
        <w:rPr>
          <w:rFonts w:asciiTheme="minorBidi" w:hAnsiTheme="minorBidi" w:cstheme="minorBidi"/>
          <w:sz w:val="22"/>
          <w:szCs w:val="22"/>
          <w:lang w:val="en-US"/>
        </w:rPr>
        <w:t xml:space="preserve">. </w:t>
      </w:r>
      <w:r w:rsidR="005F6CE9" w:rsidRPr="00585AB3">
        <w:rPr>
          <w:rFonts w:asciiTheme="minorBidi" w:hAnsiTheme="minorBidi" w:cstheme="minorBidi"/>
          <w:sz w:val="22"/>
          <w:szCs w:val="22"/>
          <w:lang w:val="en-US"/>
        </w:rPr>
        <w:t xml:space="preserve">GISU </w:t>
      </w:r>
      <w:r w:rsidR="00EF0A3E" w:rsidRPr="00585AB3">
        <w:rPr>
          <w:rFonts w:asciiTheme="minorBidi" w:hAnsiTheme="minorBidi" w:cstheme="minorBidi"/>
          <w:sz w:val="22"/>
          <w:szCs w:val="22"/>
          <w:lang w:val="en-US"/>
        </w:rPr>
        <w:t xml:space="preserve">was established to </w:t>
      </w:r>
      <w:r w:rsidR="005F6CE9" w:rsidRPr="00585AB3">
        <w:rPr>
          <w:rFonts w:asciiTheme="minorBidi" w:hAnsiTheme="minorBidi" w:cstheme="minorBidi"/>
          <w:sz w:val="22"/>
          <w:szCs w:val="22"/>
          <w:lang w:val="en-US"/>
        </w:rPr>
        <w:t xml:space="preserve">provide </w:t>
      </w:r>
      <w:r w:rsidR="00EF0A3E" w:rsidRPr="00585AB3">
        <w:rPr>
          <w:rFonts w:asciiTheme="minorBidi" w:hAnsiTheme="minorBidi" w:cstheme="minorBidi"/>
          <w:sz w:val="22"/>
          <w:szCs w:val="22"/>
          <w:lang w:val="en-US"/>
        </w:rPr>
        <w:t xml:space="preserve">the necessary expertise and </w:t>
      </w:r>
      <w:r w:rsidR="005F6CE9" w:rsidRPr="00585AB3">
        <w:rPr>
          <w:rFonts w:asciiTheme="minorBidi" w:hAnsiTheme="minorBidi" w:cstheme="minorBidi"/>
          <w:sz w:val="22"/>
          <w:szCs w:val="22"/>
          <w:lang w:val="en-US"/>
        </w:rPr>
        <w:t xml:space="preserve">support </w:t>
      </w:r>
      <w:r w:rsidR="00C95DAD" w:rsidRPr="00585AB3">
        <w:rPr>
          <w:rFonts w:asciiTheme="minorBidi" w:hAnsiTheme="minorBidi" w:cstheme="minorBidi"/>
          <w:sz w:val="22"/>
          <w:szCs w:val="22"/>
          <w:lang w:val="en-US"/>
        </w:rPr>
        <w:t xml:space="preserve">and to enhance the capacity of the research </w:t>
      </w:r>
      <w:ins w:id="42" w:author="Van Ginkel" w:date="2010-04-11T15:06:00Z">
        <w:r w:rsidR="00022F66">
          <w:rPr>
            <w:rFonts w:asciiTheme="minorBidi" w:hAnsiTheme="minorBidi" w:cstheme="minorBidi"/>
            <w:sz w:val="22"/>
            <w:szCs w:val="22"/>
            <w:lang w:val="en-US"/>
          </w:rPr>
          <w:t>P</w:t>
        </w:r>
      </w:ins>
      <w:del w:id="43" w:author="Van Ginkel" w:date="2010-04-11T15:06:00Z">
        <w:r w:rsidR="00EF0A3E" w:rsidRPr="00585AB3" w:rsidDel="00022F66">
          <w:rPr>
            <w:rFonts w:asciiTheme="minorBidi" w:hAnsiTheme="minorBidi" w:cstheme="minorBidi"/>
            <w:sz w:val="22"/>
            <w:szCs w:val="22"/>
            <w:lang w:val="en-US"/>
          </w:rPr>
          <w:delText>p</w:delText>
        </w:r>
      </w:del>
      <w:r w:rsidR="00C95DAD" w:rsidRPr="00585AB3">
        <w:rPr>
          <w:rFonts w:asciiTheme="minorBidi" w:hAnsiTheme="minorBidi" w:cstheme="minorBidi"/>
          <w:sz w:val="22"/>
          <w:szCs w:val="22"/>
          <w:lang w:val="en-US"/>
        </w:rPr>
        <w:t>rograms in using GIS</w:t>
      </w:r>
      <w:r w:rsidR="005F6CE9" w:rsidRPr="00585AB3">
        <w:rPr>
          <w:rFonts w:asciiTheme="minorBidi" w:hAnsiTheme="minorBidi" w:cstheme="minorBidi"/>
          <w:sz w:val="22"/>
          <w:szCs w:val="22"/>
          <w:lang w:val="en-US"/>
        </w:rPr>
        <w:t xml:space="preserve">. </w:t>
      </w:r>
      <w:ins w:id="44" w:author="Van Ginkel" w:date="2010-04-11T15:05:00Z">
        <w:r w:rsidR="00022F66">
          <w:rPr>
            <w:rFonts w:asciiTheme="minorBidi" w:hAnsiTheme="minorBidi" w:cstheme="minorBidi"/>
            <w:sz w:val="22"/>
            <w:szCs w:val="22"/>
            <w:lang w:val="en-US"/>
          </w:rPr>
          <w:t xml:space="preserve">These inputs into joint research are highly appreciated. </w:t>
        </w:r>
      </w:ins>
      <w:r w:rsidR="00EF0A3E" w:rsidRPr="00585AB3">
        <w:rPr>
          <w:rFonts w:asciiTheme="minorBidi" w:hAnsiTheme="minorBidi" w:cstheme="minorBidi"/>
          <w:sz w:val="22"/>
          <w:szCs w:val="22"/>
          <w:lang w:val="en-US"/>
        </w:rPr>
        <w:t>W</w:t>
      </w:r>
      <w:r w:rsidR="00C95DAD" w:rsidRPr="00585AB3">
        <w:rPr>
          <w:rFonts w:asciiTheme="minorBidi" w:hAnsiTheme="minorBidi" w:cstheme="minorBidi"/>
          <w:sz w:val="22"/>
          <w:szCs w:val="22"/>
          <w:lang w:val="en-US"/>
        </w:rPr>
        <w:t>hen recruiting new staff</w:t>
      </w:r>
      <w:r w:rsidR="00585708" w:rsidRPr="00585AB3">
        <w:rPr>
          <w:rFonts w:asciiTheme="minorBidi" w:hAnsiTheme="minorBidi" w:cstheme="minorBidi"/>
          <w:sz w:val="22"/>
          <w:szCs w:val="22"/>
          <w:lang w:val="en-US"/>
        </w:rPr>
        <w:t xml:space="preserve"> in IWLMP</w:t>
      </w:r>
      <w:r w:rsidR="00C95DAD" w:rsidRPr="00585AB3">
        <w:rPr>
          <w:rFonts w:asciiTheme="minorBidi" w:hAnsiTheme="minorBidi" w:cstheme="minorBidi"/>
          <w:sz w:val="22"/>
          <w:szCs w:val="22"/>
          <w:lang w:val="en-US"/>
        </w:rPr>
        <w:t xml:space="preserve">, </w:t>
      </w:r>
      <w:r w:rsidR="00EF0A3E" w:rsidRPr="00585AB3">
        <w:rPr>
          <w:rFonts w:asciiTheme="minorBidi" w:hAnsiTheme="minorBidi" w:cstheme="minorBidi"/>
          <w:sz w:val="22"/>
          <w:szCs w:val="22"/>
          <w:lang w:val="en-US"/>
        </w:rPr>
        <w:t xml:space="preserve">ICARDA </w:t>
      </w:r>
      <w:r w:rsidR="00C95DAD" w:rsidRPr="00585AB3">
        <w:rPr>
          <w:rFonts w:asciiTheme="minorBidi" w:hAnsiTheme="minorBidi" w:cstheme="minorBidi"/>
          <w:sz w:val="22"/>
          <w:szCs w:val="22"/>
          <w:lang w:val="en-US"/>
        </w:rPr>
        <w:t xml:space="preserve">favors candidates that have </w:t>
      </w:r>
      <w:ins w:id="45" w:author="Van Ginkel" w:date="2010-04-11T15:06:00Z">
        <w:r w:rsidR="00022F66">
          <w:rPr>
            <w:rFonts w:asciiTheme="minorBidi" w:hAnsiTheme="minorBidi" w:cstheme="minorBidi"/>
            <w:sz w:val="22"/>
            <w:szCs w:val="22"/>
            <w:lang w:val="en-US"/>
          </w:rPr>
          <w:t xml:space="preserve">some </w:t>
        </w:r>
      </w:ins>
      <w:r w:rsidR="00C95DAD" w:rsidRPr="00585AB3">
        <w:rPr>
          <w:rFonts w:asciiTheme="minorBidi" w:hAnsiTheme="minorBidi" w:cstheme="minorBidi"/>
          <w:sz w:val="22"/>
          <w:szCs w:val="22"/>
          <w:lang w:val="en-US"/>
        </w:rPr>
        <w:t>knowledge or expertise in GIS</w:t>
      </w:r>
      <w:ins w:id="46" w:author="Van Ginkel" w:date="2010-04-11T15:06:00Z">
        <w:r w:rsidR="00022F66">
          <w:rPr>
            <w:rFonts w:asciiTheme="minorBidi" w:hAnsiTheme="minorBidi" w:cstheme="minorBidi"/>
            <w:sz w:val="22"/>
            <w:szCs w:val="22"/>
            <w:lang w:val="en-US"/>
          </w:rPr>
          <w:t>, in additional to the water</w:t>
        </w:r>
      </w:ins>
      <w:ins w:id="47" w:author="Van Ginkel" w:date="2010-04-11T15:07:00Z">
        <w:r w:rsidR="00022F66">
          <w:rPr>
            <w:rFonts w:asciiTheme="minorBidi" w:hAnsiTheme="minorBidi" w:cstheme="minorBidi"/>
            <w:sz w:val="22"/>
            <w:szCs w:val="22"/>
            <w:lang w:val="en-US"/>
          </w:rPr>
          <w:t>-</w:t>
        </w:r>
      </w:ins>
      <w:ins w:id="48" w:author="Van Ginkel" w:date="2010-04-11T15:06:00Z">
        <w:r w:rsidR="00022F66">
          <w:rPr>
            <w:rFonts w:asciiTheme="minorBidi" w:hAnsiTheme="minorBidi" w:cstheme="minorBidi"/>
            <w:sz w:val="22"/>
            <w:szCs w:val="22"/>
            <w:lang w:val="en-US"/>
          </w:rPr>
          <w:t xml:space="preserve"> and land</w:t>
        </w:r>
      </w:ins>
      <w:ins w:id="49" w:author="Van Ginkel" w:date="2010-04-11T15:07:00Z">
        <w:r w:rsidR="00022F66">
          <w:rPr>
            <w:rFonts w:asciiTheme="minorBidi" w:hAnsiTheme="minorBidi" w:cstheme="minorBidi"/>
            <w:sz w:val="22"/>
            <w:szCs w:val="22"/>
            <w:lang w:val="en-US"/>
          </w:rPr>
          <w:t>-</w:t>
        </w:r>
      </w:ins>
      <w:ins w:id="50" w:author="Van Ginkel" w:date="2010-04-11T15:06:00Z">
        <w:r w:rsidR="00022F66">
          <w:rPr>
            <w:rFonts w:asciiTheme="minorBidi" w:hAnsiTheme="minorBidi" w:cstheme="minorBidi"/>
            <w:sz w:val="22"/>
            <w:szCs w:val="22"/>
            <w:lang w:val="en-US"/>
          </w:rPr>
          <w:t xml:space="preserve">specific </w:t>
        </w:r>
      </w:ins>
      <w:ins w:id="51" w:author="Van Ginkel" w:date="2010-04-11T15:07:00Z">
        <w:r w:rsidR="00022F66">
          <w:rPr>
            <w:rFonts w:asciiTheme="minorBidi" w:hAnsiTheme="minorBidi" w:cstheme="minorBidi"/>
            <w:sz w:val="22"/>
            <w:szCs w:val="22"/>
            <w:lang w:val="en-US"/>
          </w:rPr>
          <w:t xml:space="preserve">science requirements. </w:t>
        </w:r>
      </w:ins>
      <w:r w:rsidR="00C95DAD" w:rsidRPr="00585AB3">
        <w:rPr>
          <w:rFonts w:asciiTheme="minorBidi" w:hAnsiTheme="minorBidi" w:cstheme="minorBidi"/>
          <w:sz w:val="22"/>
          <w:szCs w:val="22"/>
          <w:lang w:val="en-US"/>
        </w:rPr>
        <w:t>.</w:t>
      </w:r>
      <w:r w:rsidR="005F6CE9" w:rsidRPr="00585AB3">
        <w:rPr>
          <w:rFonts w:asciiTheme="minorBidi" w:hAnsiTheme="minorBidi" w:cstheme="minorBidi"/>
          <w:sz w:val="22"/>
          <w:szCs w:val="22"/>
          <w:lang w:val="en-US"/>
        </w:rPr>
        <w:t xml:space="preserve"> </w:t>
      </w:r>
      <w:r w:rsidR="00C95DAD" w:rsidRPr="00585AB3">
        <w:rPr>
          <w:rFonts w:asciiTheme="minorBidi" w:hAnsiTheme="minorBidi" w:cstheme="minorBidi"/>
          <w:sz w:val="22"/>
          <w:szCs w:val="22"/>
          <w:lang w:val="en-US"/>
        </w:rPr>
        <w:t xml:space="preserve">We will </w:t>
      </w:r>
      <w:r w:rsidR="00585708" w:rsidRPr="00585AB3">
        <w:rPr>
          <w:rFonts w:asciiTheme="minorBidi" w:hAnsiTheme="minorBidi" w:cstheme="minorBidi"/>
          <w:sz w:val="22"/>
          <w:szCs w:val="22"/>
          <w:lang w:val="en-US"/>
        </w:rPr>
        <w:t>in addition</w:t>
      </w:r>
      <w:r w:rsidR="00C95DAD" w:rsidRPr="00585AB3">
        <w:rPr>
          <w:rFonts w:asciiTheme="minorBidi" w:hAnsiTheme="minorBidi" w:cstheme="minorBidi"/>
          <w:sz w:val="22"/>
          <w:szCs w:val="22"/>
          <w:lang w:val="en-US"/>
        </w:rPr>
        <w:t xml:space="preserve">, work on further enhancing </w:t>
      </w:r>
      <w:r w:rsidR="00EF0A3E" w:rsidRPr="00585AB3">
        <w:rPr>
          <w:rFonts w:asciiTheme="minorBidi" w:hAnsiTheme="minorBidi" w:cstheme="minorBidi"/>
          <w:sz w:val="22"/>
          <w:szCs w:val="22"/>
          <w:lang w:val="en-US"/>
        </w:rPr>
        <w:t xml:space="preserve">GIS </w:t>
      </w:r>
      <w:r w:rsidR="003E6CFC" w:rsidRPr="00585AB3">
        <w:rPr>
          <w:rFonts w:asciiTheme="minorBidi" w:hAnsiTheme="minorBidi" w:cstheme="minorBidi"/>
          <w:sz w:val="22"/>
          <w:szCs w:val="22"/>
          <w:lang w:val="en-US"/>
        </w:rPr>
        <w:t>capacities within</w:t>
      </w:r>
      <w:r w:rsidR="00EF0A3E" w:rsidRPr="00585AB3">
        <w:rPr>
          <w:rFonts w:asciiTheme="minorBidi" w:hAnsiTheme="minorBidi" w:cstheme="minorBidi"/>
          <w:sz w:val="22"/>
          <w:szCs w:val="22"/>
          <w:lang w:val="en-US"/>
        </w:rPr>
        <w:t xml:space="preserve"> IWLMP </w:t>
      </w:r>
      <w:r w:rsidR="00585708" w:rsidRPr="00585AB3">
        <w:rPr>
          <w:rFonts w:asciiTheme="minorBidi" w:hAnsiTheme="minorBidi" w:cstheme="minorBidi"/>
          <w:sz w:val="22"/>
          <w:szCs w:val="22"/>
          <w:lang w:val="en-US"/>
        </w:rPr>
        <w:t xml:space="preserve">staff, </w:t>
      </w:r>
      <w:r w:rsidR="00EF0A3E" w:rsidRPr="00585AB3">
        <w:rPr>
          <w:rFonts w:asciiTheme="minorBidi" w:hAnsiTheme="minorBidi" w:cstheme="minorBidi"/>
          <w:sz w:val="22"/>
          <w:szCs w:val="22"/>
          <w:lang w:val="en-US"/>
        </w:rPr>
        <w:t xml:space="preserve">in order to </w:t>
      </w:r>
      <w:r w:rsidR="00585AB3" w:rsidRPr="00585AB3">
        <w:rPr>
          <w:rFonts w:asciiTheme="minorBidi" w:hAnsiTheme="minorBidi" w:cstheme="minorBidi"/>
          <w:sz w:val="22"/>
          <w:szCs w:val="22"/>
          <w:lang w:val="en-US"/>
        </w:rPr>
        <w:t>expand</w:t>
      </w:r>
      <w:r w:rsidR="00585708" w:rsidRPr="00585AB3">
        <w:rPr>
          <w:rFonts w:asciiTheme="minorBidi" w:hAnsiTheme="minorBidi" w:cstheme="minorBidi"/>
          <w:sz w:val="22"/>
          <w:szCs w:val="22"/>
          <w:lang w:val="en-US"/>
        </w:rPr>
        <w:t xml:space="preserve"> </w:t>
      </w:r>
      <w:r w:rsidR="003E6CFC" w:rsidRPr="00585AB3">
        <w:rPr>
          <w:rFonts w:asciiTheme="minorBidi" w:hAnsiTheme="minorBidi" w:cstheme="minorBidi"/>
          <w:sz w:val="22"/>
          <w:szCs w:val="22"/>
          <w:lang w:val="en-US"/>
        </w:rPr>
        <w:t xml:space="preserve">the </w:t>
      </w:r>
      <w:r w:rsidR="00585708" w:rsidRPr="00585AB3">
        <w:rPr>
          <w:rFonts w:asciiTheme="minorBidi" w:hAnsiTheme="minorBidi" w:cstheme="minorBidi"/>
          <w:sz w:val="22"/>
          <w:szCs w:val="22"/>
          <w:lang w:val="en-US"/>
        </w:rPr>
        <w:t xml:space="preserve">use of GIS tools </w:t>
      </w:r>
      <w:r w:rsidR="00946160" w:rsidRPr="00585AB3">
        <w:rPr>
          <w:rFonts w:asciiTheme="minorBidi" w:hAnsiTheme="minorBidi" w:cstheme="minorBidi"/>
          <w:sz w:val="22"/>
          <w:szCs w:val="22"/>
          <w:lang w:val="en-US"/>
        </w:rPr>
        <w:t>in research and to provide for more synergies with GISU.</w:t>
      </w:r>
      <w:r w:rsidR="005F6CE9" w:rsidRPr="00585AB3">
        <w:rPr>
          <w:rFonts w:asciiTheme="minorBidi" w:hAnsiTheme="minorBidi" w:cstheme="minorBidi"/>
          <w:sz w:val="22"/>
          <w:szCs w:val="22"/>
          <w:lang w:val="en-US"/>
        </w:rPr>
        <w:t xml:space="preserve"> </w:t>
      </w:r>
    </w:p>
    <w:p w:rsidR="00C52D47" w:rsidRDefault="00C52D47" w:rsidP="00D93804">
      <w:pPr>
        <w:autoSpaceDE w:val="0"/>
        <w:autoSpaceDN w:val="0"/>
        <w:adjustRightInd w:val="0"/>
        <w:ind w:left="567"/>
        <w:rPr>
          <w:ins w:id="52" w:author="Bailey" w:date="2010-04-11T15:49:00Z"/>
          <w:rFonts w:asciiTheme="minorBidi" w:hAnsiTheme="minorBidi" w:cstheme="minorBidi"/>
          <w:sz w:val="22"/>
          <w:szCs w:val="22"/>
          <w:lang w:val="en-US"/>
        </w:rPr>
      </w:pPr>
    </w:p>
    <w:p w:rsidR="00C52D47" w:rsidRPr="00774C0A" w:rsidRDefault="00C52D47" w:rsidP="00C52D47">
      <w:pPr>
        <w:autoSpaceDE w:val="0"/>
        <w:autoSpaceDN w:val="0"/>
        <w:adjustRightInd w:val="0"/>
        <w:ind w:left="426"/>
        <w:rPr>
          <w:ins w:id="53" w:author="Bailey" w:date="2010-04-11T15:49:00Z"/>
          <w:rFonts w:ascii="Arial" w:hAnsi="Arial" w:cs="Arial"/>
          <w:sz w:val="22"/>
          <w:szCs w:val="22"/>
          <w:lang w:val="en-US"/>
        </w:rPr>
      </w:pPr>
      <w:ins w:id="54" w:author="Bailey" w:date="2010-04-11T15:49:00Z">
        <w:r w:rsidRPr="00774C0A">
          <w:rPr>
            <w:rFonts w:ascii="Arial" w:hAnsi="Arial" w:cs="Arial"/>
            <w:sz w:val="22"/>
            <w:szCs w:val="22"/>
            <w:lang w:val="en-US"/>
          </w:rPr>
          <w:t xml:space="preserve">ICARDA </w:t>
        </w:r>
        <w:r>
          <w:rPr>
            <w:rFonts w:ascii="Arial" w:hAnsi="Arial" w:cs="Arial"/>
            <w:sz w:val="22"/>
            <w:szCs w:val="22"/>
            <w:lang w:val="en-US"/>
          </w:rPr>
          <w:t xml:space="preserve">fully appreciates that the expertise and </w:t>
        </w:r>
        <w:r w:rsidRPr="00774C0A">
          <w:rPr>
            <w:rFonts w:ascii="Arial" w:hAnsi="Arial" w:cs="Arial"/>
            <w:sz w:val="22"/>
            <w:szCs w:val="22"/>
            <w:lang w:val="en-US"/>
          </w:rPr>
          <w:t>support</w:t>
        </w:r>
        <w:r>
          <w:rPr>
            <w:rFonts w:ascii="Arial" w:hAnsi="Arial" w:cs="Arial"/>
            <w:sz w:val="22"/>
            <w:szCs w:val="22"/>
            <w:lang w:val="en-US"/>
          </w:rPr>
          <w:t xml:space="preserve"> provided by GISU</w:t>
        </w:r>
        <w:r w:rsidRPr="00774C0A">
          <w:rPr>
            <w:rFonts w:ascii="Arial" w:hAnsi="Arial" w:cs="Arial"/>
            <w:sz w:val="22"/>
            <w:szCs w:val="22"/>
            <w:lang w:val="en-US"/>
          </w:rPr>
          <w:t xml:space="preserve"> </w:t>
        </w:r>
        <w:r>
          <w:rPr>
            <w:rFonts w:ascii="Arial" w:hAnsi="Arial" w:cs="Arial"/>
            <w:sz w:val="22"/>
            <w:szCs w:val="22"/>
            <w:lang w:val="en-US"/>
          </w:rPr>
          <w:t>in agroecological characterization and spatial analysis is critical to advanced research in land and water management and climate change, and recognizes that collaboration between GISU and the other research programs is essential. W</w:t>
        </w:r>
        <w:r w:rsidRPr="00774C0A">
          <w:rPr>
            <w:rFonts w:ascii="Arial" w:hAnsi="Arial" w:cs="Arial"/>
            <w:sz w:val="22"/>
            <w:szCs w:val="22"/>
            <w:lang w:val="en-US"/>
          </w:rPr>
          <w:t xml:space="preserve">hen recruiting new staff, </w:t>
        </w:r>
      </w:ins>
      <w:ins w:id="55" w:author="Bailey" w:date="2010-04-11T15:50:00Z">
        <w:r>
          <w:rPr>
            <w:rFonts w:ascii="Arial" w:hAnsi="Arial" w:cs="Arial"/>
            <w:sz w:val="22"/>
            <w:szCs w:val="22"/>
            <w:lang w:val="en-US"/>
          </w:rPr>
          <w:t>IWLMP</w:t>
        </w:r>
      </w:ins>
      <w:ins w:id="56" w:author="Bailey" w:date="2010-04-11T15:49:00Z">
        <w:r>
          <w:rPr>
            <w:rFonts w:ascii="Arial" w:hAnsi="Arial" w:cs="Arial"/>
            <w:sz w:val="22"/>
            <w:szCs w:val="22"/>
            <w:lang w:val="en-US"/>
          </w:rPr>
          <w:t xml:space="preserve"> </w:t>
        </w:r>
        <w:r w:rsidRPr="00774C0A">
          <w:rPr>
            <w:rFonts w:ascii="Arial" w:hAnsi="Arial" w:cs="Arial"/>
            <w:sz w:val="22"/>
            <w:szCs w:val="22"/>
            <w:lang w:val="en-US"/>
          </w:rPr>
          <w:t>favors candidates that have knowledge or expertise in GIS</w:t>
        </w:r>
        <w:r>
          <w:rPr>
            <w:rFonts w:ascii="Arial" w:hAnsi="Arial" w:cs="Arial"/>
            <w:sz w:val="22"/>
            <w:szCs w:val="22"/>
            <w:lang w:val="en-US"/>
          </w:rPr>
          <w:t>, so that the program is better able to access, use and apply the results emanating from GISU</w:t>
        </w:r>
        <w:r w:rsidRPr="00774C0A">
          <w:rPr>
            <w:rFonts w:ascii="Arial" w:hAnsi="Arial" w:cs="Arial"/>
            <w:sz w:val="22"/>
            <w:szCs w:val="22"/>
            <w:lang w:val="en-US"/>
          </w:rPr>
          <w:t>. We will</w:t>
        </w:r>
        <w:r>
          <w:rPr>
            <w:rFonts w:ascii="Arial" w:hAnsi="Arial" w:cs="Arial"/>
            <w:sz w:val="22"/>
            <w:szCs w:val="22"/>
            <w:lang w:val="en-US"/>
          </w:rPr>
          <w:t>,</w:t>
        </w:r>
        <w:r w:rsidRPr="00774C0A">
          <w:rPr>
            <w:rFonts w:ascii="Arial" w:hAnsi="Arial" w:cs="Arial"/>
            <w:sz w:val="22"/>
            <w:szCs w:val="22"/>
            <w:lang w:val="en-US"/>
          </w:rPr>
          <w:t xml:space="preserve"> however, work on further enhancing the </w:t>
        </w:r>
        <w:r>
          <w:rPr>
            <w:rFonts w:ascii="Arial" w:hAnsi="Arial" w:cs="Arial"/>
            <w:sz w:val="22"/>
            <w:szCs w:val="22"/>
            <w:lang w:val="en-US"/>
          </w:rPr>
          <w:t>GIS capabilities within IWLMP in order to further improve the collaboration and synergies with  GISU.</w:t>
        </w:r>
        <w:r w:rsidRPr="00774C0A">
          <w:rPr>
            <w:rFonts w:ascii="Arial" w:hAnsi="Arial" w:cs="Arial"/>
            <w:sz w:val="22"/>
            <w:szCs w:val="22"/>
            <w:lang w:val="en-US"/>
          </w:rPr>
          <w:t xml:space="preserve"> </w:t>
        </w:r>
      </w:ins>
    </w:p>
    <w:p w:rsidR="00C52D47" w:rsidRPr="00585AB3" w:rsidRDefault="00C52D47" w:rsidP="00D93804">
      <w:pPr>
        <w:autoSpaceDE w:val="0"/>
        <w:autoSpaceDN w:val="0"/>
        <w:adjustRightInd w:val="0"/>
        <w:ind w:left="567"/>
        <w:rPr>
          <w:rFonts w:asciiTheme="minorBidi" w:hAnsiTheme="minorBidi" w:cstheme="minorBidi"/>
          <w:sz w:val="22"/>
          <w:szCs w:val="22"/>
          <w:lang w:val="en-US"/>
        </w:rPr>
      </w:pPr>
    </w:p>
    <w:p w:rsidR="00E2239A" w:rsidRPr="00585AB3" w:rsidRDefault="00E2239A" w:rsidP="00301B12">
      <w:pPr>
        <w:rPr>
          <w:rFonts w:asciiTheme="minorBidi" w:hAnsiTheme="minorBidi" w:cstheme="minorBidi"/>
          <w:sz w:val="22"/>
          <w:szCs w:val="22"/>
          <w:lang w:val="en-US"/>
        </w:rPr>
      </w:pPr>
    </w:p>
    <w:p w:rsidR="00E2239A" w:rsidRPr="00585AB3" w:rsidRDefault="007D3334" w:rsidP="00C051B2">
      <w:pPr>
        <w:autoSpaceDE w:val="0"/>
        <w:autoSpaceDN w:val="0"/>
        <w:adjustRightInd w:val="0"/>
        <w:rPr>
          <w:rFonts w:asciiTheme="minorBidi" w:hAnsiTheme="minorBidi" w:cstheme="minorBidi"/>
          <w:i/>
          <w:iCs/>
          <w:sz w:val="22"/>
          <w:szCs w:val="22"/>
          <w:lang w:val="en-US"/>
        </w:rPr>
      </w:pPr>
      <w:r w:rsidRPr="00585AB3">
        <w:rPr>
          <w:rFonts w:asciiTheme="minorBidi" w:hAnsiTheme="minorBidi" w:cstheme="minorBidi"/>
          <w:b/>
          <w:bCs/>
          <w:i/>
          <w:iCs/>
          <w:sz w:val="22"/>
          <w:szCs w:val="22"/>
          <w:lang w:val="en-US"/>
        </w:rPr>
        <w:lastRenderedPageBreak/>
        <w:t>Recommendation</w:t>
      </w:r>
      <w:r w:rsidR="00E45901" w:rsidRPr="00585AB3">
        <w:rPr>
          <w:rFonts w:asciiTheme="minorBidi" w:hAnsiTheme="minorBidi" w:cstheme="minorBidi"/>
          <w:b/>
          <w:bCs/>
          <w:i/>
          <w:iCs/>
          <w:sz w:val="22"/>
          <w:szCs w:val="22"/>
          <w:lang w:val="en-US"/>
        </w:rPr>
        <w:t xml:space="preserve"> </w:t>
      </w:r>
      <w:r w:rsidR="0078567A" w:rsidRPr="00585AB3">
        <w:rPr>
          <w:rFonts w:asciiTheme="minorBidi" w:hAnsiTheme="minorBidi" w:cstheme="minorBidi"/>
          <w:b/>
          <w:bCs/>
          <w:i/>
          <w:iCs/>
          <w:sz w:val="22"/>
          <w:szCs w:val="22"/>
          <w:lang w:val="en-US"/>
        </w:rPr>
        <w:t>9</w:t>
      </w:r>
      <w:r w:rsidRPr="00585AB3">
        <w:rPr>
          <w:rFonts w:asciiTheme="minorBidi" w:hAnsiTheme="minorBidi" w:cstheme="minorBidi"/>
          <w:b/>
          <w:bCs/>
          <w:i/>
          <w:iCs/>
          <w:sz w:val="22"/>
          <w:szCs w:val="22"/>
          <w:lang w:val="en-US"/>
        </w:rPr>
        <w:t>:</w:t>
      </w:r>
      <w:r w:rsidRPr="00585AB3">
        <w:rPr>
          <w:rFonts w:asciiTheme="minorBidi" w:hAnsiTheme="minorBidi" w:cstheme="minorBidi"/>
          <w:i/>
          <w:iCs/>
          <w:sz w:val="22"/>
          <w:szCs w:val="22"/>
          <w:lang w:val="en-US"/>
        </w:rPr>
        <w:t xml:space="preserve"> </w:t>
      </w:r>
      <w:r w:rsidR="00C051B2" w:rsidRPr="00585AB3">
        <w:rPr>
          <w:rFonts w:asciiTheme="minorBidi" w:hAnsiTheme="minorBidi" w:cstheme="minorBidi"/>
          <w:i/>
          <w:iCs/>
          <w:sz w:val="22"/>
          <w:szCs w:val="22"/>
          <w:lang w:val="en-US"/>
        </w:rPr>
        <w:t>Taking into consideration the current research and development studies, t</w:t>
      </w:r>
      <w:r w:rsidR="00E2239A" w:rsidRPr="00585AB3">
        <w:rPr>
          <w:rFonts w:asciiTheme="minorBidi" w:hAnsiTheme="minorBidi" w:cstheme="minorBidi"/>
          <w:i/>
          <w:iCs/>
          <w:sz w:val="22"/>
          <w:szCs w:val="22"/>
          <w:lang w:val="en-US"/>
        </w:rPr>
        <w:t>he Panel</w:t>
      </w:r>
      <w:r w:rsidRPr="00585AB3">
        <w:rPr>
          <w:rFonts w:asciiTheme="minorBidi" w:hAnsiTheme="minorBidi" w:cstheme="minorBidi"/>
          <w:i/>
          <w:iCs/>
          <w:sz w:val="22"/>
          <w:szCs w:val="22"/>
          <w:lang w:val="en-US"/>
        </w:rPr>
        <w:t xml:space="preserve"> </w:t>
      </w:r>
      <w:r w:rsidR="00E2239A" w:rsidRPr="00585AB3">
        <w:rPr>
          <w:rFonts w:asciiTheme="minorBidi" w:hAnsiTheme="minorBidi" w:cstheme="minorBidi"/>
          <w:i/>
          <w:iCs/>
          <w:sz w:val="22"/>
          <w:szCs w:val="22"/>
          <w:lang w:val="en-US"/>
        </w:rPr>
        <w:t>considers that the Program covers effectively the use of various types of water</w:t>
      </w:r>
      <w:r w:rsidRPr="00585AB3">
        <w:rPr>
          <w:rFonts w:asciiTheme="minorBidi" w:hAnsiTheme="minorBidi" w:cstheme="minorBidi"/>
          <w:i/>
          <w:iCs/>
          <w:sz w:val="22"/>
          <w:szCs w:val="22"/>
          <w:lang w:val="en-US"/>
        </w:rPr>
        <w:t xml:space="preserve"> </w:t>
      </w:r>
      <w:r w:rsidR="00E2239A" w:rsidRPr="00585AB3">
        <w:rPr>
          <w:rFonts w:asciiTheme="minorBidi" w:hAnsiTheme="minorBidi" w:cstheme="minorBidi"/>
          <w:i/>
          <w:iCs/>
          <w:sz w:val="22"/>
          <w:szCs w:val="22"/>
          <w:lang w:val="en-US"/>
        </w:rPr>
        <w:t>resources in agriculture and should further develop research relative to groundwater</w:t>
      </w:r>
      <w:r w:rsidRPr="00585AB3">
        <w:rPr>
          <w:rFonts w:asciiTheme="minorBidi" w:hAnsiTheme="minorBidi" w:cstheme="minorBidi"/>
          <w:i/>
          <w:iCs/>
          <w:sz w:val="22"/>
          <w:szCs w:val="22"/>
          <w:lang w:val="en-US"/>
        </w:rPr>
        <w:t xml:space="preserve"> </w:t>
      </w:r>
      <w:r w:rsidR="00E2239A" w:rsidRPr="00585AB3">
        <w:rPr>
          <w:rFonts w:asciiTheme="minorBidi" w:hAnsiTheme="minorBidi" w:cstheme="minorBidi"/>
          <w:i/>
          <w:iCs/>
          <w:sz w:val="22"/>
          <w:szCs w:val="22"/>
          <w:lang w:val="en-US"/>
        </w:rPr>
        <w:t>conservation and control of health and salinity hazards in relation to the use of treated</w:t>
      </w:r>
      <w:r w:rsidRPr="00585AB3">
        <w:rPr>
          <w:rFonts w:asciiTheme="minorBidi" w:hAnsiTheme="minorBidi" w:cstheme="minorBidi"/>
          <w:i/>
          <w:iCs/>
          <w:sz w:val="22"/>
          <w:szCs w:val="22"/>
          <w:lang w:val="en-US"/>
        </w:rPr>
        <w:t xml:space="preserve"> </w:t>
      </w:r>
      <w:r w:rsidR="00E2239A" w:rsidRPr="00585AB3">
        <w:rPr>
          <w:rFonts w:asciiTheme="minorBidi" w:hAnsiTheme="minorBidi" w:cstheme="minorBidi"/>
          <w:i/>
          <w:iCs/>
          <w:sz w:val="22"/>
          <w:szCs w:val="22"/>
          <w:lang w:val="en-US"/>
        </w:rPr>
        <w:t>wastewater.</w:t>
      </w:r>
    </w:p>
    <w:p w:rsidR="00CE7630" w:rsidRPr="00585AB3" w:rsidRDefault="00CE7630" w:rsidP="00CE7630">
      <w:pPr>
        <w:autoSpaceDE w:val="0"/>
        <w:autoSpaceDN w:val="0"/>
        <w:adjustRightInd w:val="0"/>
        <w:ind w:firstLine="720"/>
        <w:rPr>
          <w:rFonts w:asciiTheme="minorBidi" w:hAnsiTheme="minorBidi" w:cstheme="minorBidi"/>
          <w:b/>
          <w:bCs/>
          <w:sz w:val="22"/>
          <w:szCs w:val="22"/>
          <w:lang w:val="en-US"/>
        </w:rPr>
      </w:pPr>
    </w:p>
    <w:p w:rsidR="00CE7630" w:rsidRPr="00585AB3" w:rsidRDefault="00CE7630" w:rsidP="00C051B2">
      <w:pPr>
        <w:autoSpaceDE w:val="0"/>
        <w:autoSpaceDN w:val="0"/>
        <w:adjustRightInd w:val="0"/>
        <w:ind w:left="567"/>
        <w:rPr>
          <w:rFonts w:asciiTheme="minorBidi" w:hAnsiTheme="minorBidi" w:cstheme="minorBidi"/>
          <w:sz w:val="22"/>
          <w:szCs w:val="22"/>
          <w:lang w:val="en-US"/>
        </w:rPr>
      </w:pPr>
      <w:r w:rsidRPr="00585AB3">
        <w:rPr>
          <w:rFonts w:asciiTheme="minorBidi" w:hAnsiTheme="minorBidi" w:cstheme="minorBidi"/>
          <w:b/>
          <w:bCs/>
          <w:sz w:val="22"/>
          <w:szCs w:val="22"/>
          <w:lang w:val="en-US"/>
        </w:rPr>
        <w:t>Response: Accepted.</w:t>
      </w:r>
      <w:r w:rsidR="00567FB8" w:rsidRPr="00585AB3">
        <w:rPr>
          <w:rFonts w:asciiTheme="minorBidi" w:hAnsiTheme="minorBidi" w:cstheme="minorBidi"/>
          <w:b/>
          <w:bCs/>
          <w:sz w:val="22"/>
          <w:szCs w:val="22"/>
          <w:lang w:val="en-US"/>
        </w:rPr>
        <w:t xml:space="preserve"> </w:t>
      </w:r>
      <w:r w:rsidR="00EF0A3E" w:rsidRPr="00585AB3">
        <w:rPr>
          <w:rFonts w:asciiTheme="minorBidi" w:hAnsiTheme="minorBidi" w:cstheme="minorBidi"/>
          <w:sz w:val="22"/>
          <w:szCs w:val="22"/>
          <w:lang w:val="en-US"/>
        </w:rPr>
        <w:t>ICARDA fully agrees with</w:t>
      </w:r>
      <w:r w:rsidR="00EF0A3E" w:rsidRPr="00585AB3">
        <w:rPr>
          <w:rFonts w:asciiTheme="minorBidi" w:hAnsiTheme="minorBidi" w:cstheme="minorBidi"/>
          <w:b/>
          <w:bCs/>
          <w:sz w:val="22"/>
          <w:szCs w:val="22"/>
          <w:lang w:val="en-US"/>
        </w:rPr>
        <w:t xml:space="preserve"> </w:t>
      </w:r>
      <w:r w:rsidR="00567FB8" w:rsidRPr="00585AB3">
        <w:rPr>
          <w:rFonts w:asciiTheme="minorBidi" w:hAnsiTheme="minorBidi" w:cstheme="minorBidi"/>
          <w:sz w:val="22"/>
          <w:szCs w:val="22"/>
          <w:lang w:val="en-US"/>
        </w:rPr>
        <w:t>th</w:t>
      </w:r>
      <w:r w:rsidR="00C051B2" w:rsidRPr="00585AB3">
        <w:rPr>
          <w:rFonts w:asciiTheme="minorBidi" w:hAnsiTheme="minorBidi" w:cstheme="minorBidi"/>
          <w:sz w:val="22"/>
          <w:szCs w:val="22"/>
          <w:lang w:val="en-US"/>
        </w:rPr>
        <w:t>e</w:t>
      </w:r>
      <w:r w:rsidR="00567FB8" w:rsidRPr="00585AB3">
        <w:rPr>
          <w:rFonts w:asciiTheme="minorBidi" w:hAnsiTheme="minorBidi" w:cstheme="minorBidi"/>
          <w:sz w:val="22"/>
          <w:szCs w:val="22"/>
          <w:lang w:val="en-US"/>
        </w:rPr>
        <w:t xml:space="preserve"> recommendation. </w:t>
      </w:r>
      <w:r w:rsidR="00EF0A3E" w:rsidRPr="00585AB3">
        <w:rPr>
          <w:rFonts w:asciiTheme="minorBidi" w:hAnsiTheme="minorBidi" w:cstheme="minorBidi"/>
          <w:sz w:val="22"/>
          <w:szCs w:val="22"/>
          <w:lang w:val="en-US"/>
        </w:rPr>
        <w:t xml:space="preserve">IWLMP </w:t>
      </w:r>
      <w:r w:rsidR="00567FB8" w:rsidRPr="00585AB3">
        <w:rPr>
          <w:rFonts w:asciiTheme="minorBidi" w:hAnsiTheme="minorBidi" w:cstheme="minorBidi"/>
          <w:sz w:val="22"/>
          <w:szCs w:val="22"/>
          <w:lang w:val="en-US"/>
        </w:rPr>
        <w:t xml:space="preserve">is recruiting </w:t>
      </w:r>
      <w:r w:rsidR="00571F4F" w:rsidRPr="00585AB3">
        <w:rPr>
          <w:rFonts w:asciiTheme="minorBidi" w:hAnsiTheme="minorBidi" w:cstheme="minorBidi"/>
          <w:sz w:val="22"/>
          <w:szCs w:val="22"/>
          <w:lang w:val="en-US"/>
        </w:rPr>
        <w:t xml:space="preserve">a </w:t>
      </w:r>
      <w:r w:rsidR="00567FB8" w:rsidRPr="00585AB3">
        <w:rPr>
          <w:rFonts w:asciiTheme="minorBidi" w:hAnsiTheme="minorBidi" w:cstheme="minorBidi"/>
          <w:sz w:val="22"/>
          <w:szCs w:val="22"/>
          <w:lang w:val="en-US"/>
        </w:rPr>
        <w:t xml:space="preserve">water resources </w:t>
      </w:r>
      <w:r w:rsidR="00C051B2" w:rsidRPr="00585AB3">
        <w:rPr>
          <w:rFonts w:asciiTheme="minorBidi" w:hAnsiTheme="minorBidi" w:cstheme="minorBidi"/>
          <w:sz w:val="22"/>
          <w:szCs w:val="22"/>
          <w:lang w:val="en-US"/>
        </w:rPr>
        <w:t xml:space="preserve">management </w:t>
      </w:r>
      <w:r w:rsidR="00567FB8" w:rsidRPr="00585AB3">
        <w:rPr>
          <w:rFonts w:asciiTheme="minorBidi" w:hAnsiTheme="minorBidi" w:cstheme="minorBidi"/>
          <w:sz w:val="22"/>
          <w:szCs w:val="22"/>
          <w:lang w:val="en-US"/>
        </w:rPr>
        <w:t>specialist</w:t>
      </w:r>
      <w:r w:rsidR="00571F4F" w:rsidRPr="00585AB3">
        <w:rPr>
          <w:rFonts w:asciiTheme="minorBidi" w:hAnsiTheme="minorBidi" w:cstheme="minorBidi"/>
          <w:sz w:val="22"/>
          <w:szCs w:val="22"/>
          <w:lang w:val="en-US"/>
        </w:rPr>
        <w:t xml:space="preserve"> for whom </w:t>
      </w:r>
      <w:r w:rsidR="00567FB8" w:rsidRPr="00585AB3">
        <w:rPr>
          <w:rFonts w:asciiTheme="minorBidi" w:hAnsiTheme="minorBidi" w:cstheme="minorBidi"/>
          <w:sz w:val="22"/>
          <w:szCs w:val="22"/>
          <w:lang w:val="en-US"/>
        </w:rPr>
        <w:t xml:space="preserve">expertise on groundwater </w:t>
      </w:r>
      <w:r w:rsidR="00571F4F" w:rsidRPr="00585AB3">
        <w:rPr>
          <w:rFonts w:asciiTheme="minorBidi" w:hAnsiTheme="minorBidi" w:cstheme="minorBidi"/>
          <w:sz w:val="22"/>
          <w:szCs w:val="22"/>
          <w:lang w:val="en-US"/>
        </w:rPr>
        <w:t>will be</w:t>
      </w:r>
      <w:r w:rsidR="00567FB8" w:rsidRPr="00585AB3">
        <w:rPr>
          <w:rFonts w:asciiTheme="minorBidi" w:hAnsiTheme="minorBidi" w:cstheme="minorBidi"/>
          <w:sz w:val="22"/>
          <w:szCs w:val="22"/>
          <w:lang w:val="en-US"/>
        </w:rPr>
        <w:t xml:space="preserve"> the top priority. ICARDA has developed a concept note in partnership with IWMI and IFPRI to address the issues of ground water depletion, quality deterioration and conservation. I</w:t>
      </w:r>
      <w:r w:rsidR="00C051B2" w:rsidRPr="00585AB3">
        <w:rPr>
          <w:rFonts w:asciiTheme="minorBidi" w:hAnsiTheme="minorBidi" w:cstheme="minorBidi"/>
          <w:sz w:val="22"/>
          <w:szCs w:val="22"/>
          <w:lang w:val="en-US"/>
        </w:rPr>
        <w:t>WLMP</w:t>
      </w:r>
      <w:r w:rsidR="00567FB8" w:rsidRPr="00585AB3">
        <w:rPr>
          <w:rFonts w:asciiTheme="minorBidi" w:hAnsiTheme="minorBidi" w:cstheme="minorBidi"/>
          <w:sz w:val="22"/>
          <w:szCs w:val="22"/>
          <w:lang w:val="en-US"/>
        </w:rPr>
        <w:t xml:space="preserve"> also </w:t>
      </w:r>
      <w:r w:rsidR="0024108F" w:rsidRPr="00585AB3">
        <w:rPr>
          <w:rFonts w:asciiTheme="minorBidi" w:hAnsiTheme="minorBidi" w:cstheme="minorBidi"/>
          <w:sz w:val="22"/>
          <w:szCs w:val="22"/>
          <w:lang w:val="en-US"/>
        </w:rPr>
        <w:t>ha</w:t>
      </w:r>
      <w:r w:rsidR="00571F4F" w:rsidRPr="00585AB3">
        <w:rPr>
          <w:rFonts w:asciiTheme="minorBidi" w:hAnsiTheme="minorBidi" w:cstheme="minorBidi"/>
          <w:sz w:val="22"/>
          <w:szCs w:val="22"/>
          <w:lang w:val="en-US"/>
        </w:rPr>
        <w:t>s</w:t>
      </w:r>
      <w:r w:rsidR="00567FB8" w:rsidRPr="00585AB3">
        <w:rPr>
          <w:rFonts w:asciiTheme="minorBidi" w:hAnsiTheme="minorBidi" w:cstheme="minorBidi"/>
          <w:sz w:val="22"/>
          <w:szCs w:val="22"/>
          <w:lang w:val="en-US"/>
        </w:rPr>
        <w:t xml:space="preserve"> a joint </w:t>
      </w:r>
      <w:r w:rsidR="0024108F" w:rsidRPr="00585AB3">
        <w:rPr>
          <w:rFonts w:asciiTheme="minorBidi" w:hAnsiTheme="minorBidi" w:cstheme="minorBidi"/>
          <w:sz w:val="22"/>
          <w:szCs w:val="22"/>
          <w:lang w:val="en-US"/>
        </w:rPr>
        <w:t>appointment</w:t>
      </w:r>
      <w:r w:rsidR="00567FB8" w:rsidRPr="00585AB3">
        <w:rPr>
          <w:rFonts w:asciiTheme="minorBidi" w:hAnsiTheme="minorBidi" w:cstheme="minorBidi"/>
          <w:sz w:val="22"/>
          <w:szCs w:val="22"/>
          <w:lang w:val="en-US"/>
        </w:rPr>
        <w:t xml:space="preserve"> with IWMI </w:t>
      </w:r>
      <w:r w:rsidR="00C051B2" w:rsidRPr="00585AB3">
        <w:rPr>
          <w:rFonts w:asciiTheme="minorBidi" w:hAnsiTheme="minorBidi" w:cstheme="minorBidi"/>
          <w:sz w:val="22"/>
          <w:szCs w:val="22"/>
          <w:lang w:val="en-US"/>
        </w:rPr>
        <w:t xml:space="preserve">for </w:t>
      </w:r>
      <w:r w:rsidR="0024108F" w:rsidRPr="00585AB3">
        <w:rPr>
          <w:rFonts w:asciiTheme="minorBidi" w:hAnsiTheme="minorBidi" w:cstheme="minorBidi"/>
          <w:sz w:val="22"/>
          <w:szCs w:val="22"/>
          <w:lang w:val="en-US"/>
        </w:rPr>
        <w:t xml:space="preserve">research </w:t>
      </w:r>
      <w:r w:rsidR="00C051B2" w:rsidRPr="00585AB3">
        <w:rPr>
          <w:rFonts w:asciiTheme="minorBidi" w:hAnsiTheme="minorBidi" w:cstheme="minorBidi"/>
          <w:sz w:val="22"/>
          <w:szCs w:val="22"/>
          <w:lang w:val="en-US"/>
        </w:rPr>
        <w:t xml:space="preserve">on </w:t>
      </w:r>
      <w:r w:rsidR="0024108F" w:rsidRPr="00585AB3">
        <w:rPr>
          <w:rFonts w:asciiTheme="minorBidi" w:hAnsiTheme="minorBidi" w:cstheme="minorBidi"/>
          <w:sz w:val="22"/>
          <w:szCs w:val="22"/>
          <w:lang w:val="en-US"/>
        </w:rPr>
        <w:t xml:space="preserve">marginal quality water, including </w:t>
      </w:r>
      <w:r w:rsidR="00C051B2" w:rsidRPr="00585AB3">
        <w:rPr>
          <w:rFonts w:asciiTheme="minorBidi" w:hAnsiTheme="minorBidi" w:cstheme="minorBidi"/>
          <w:sz w:val="22"/>
          <w:szCs w:val="22"/>
          <w:lang w:val="en-US"/>
        </w:rPr>
        <w:t xml:space="preserve">treated </w:t>
      </w:r>
      <w:r w:rsidR="00585AB3" w:rsidRPr="00585AB3">
        <w:rPr>
          <w:rFonts w:asciiTheme="minorBidi" w:hAnsiTheme="minorBidi" w:cstheme="minorBidi"/>
          <w:sz w:val="22"/>
          <w:szCs w:val="22"/>
          <w:lang w:val="en-US"/>
        </w:rPr>
        <w:t xml:space="preserve">wastewater. </w:t>
      </w:r>
      <w:r w:rsidR="0024108F" w:rsidRPr="00585AB3">
        <w:rPr>
          <w:rFonts w:asciiTheme="minorBidi" w:hAnsiTheme="minorBidi" w:cstheme="minorBidi"/>
          <w:sz w:val="22"/>
          <w:szCs w:val="22"/>
          <w:lang w:val="en-US"/>
        </w:rPr>
        <w:t>We will further enhance the salinity work</w:t>
      </w:r>
      <w:r w:rsidR="00571F4F" w:rsidRPr="00585AB3">
        <w:rPr>
          <w:rFonts w:asciiTheme="minorBidi" w:hAnsiTheme="minorBidi" w:cstheme="minorBidi"/>
          <w:sz w:val="22"/>
          <w:szCs w:val="22"/>
          <w:lang w:val="en-US"/>
        </w:rPr>
        <w:t>,</w:t>
      </w:r>
      <w:r w:rsidR="0024108F" w:rsidRPr="00585AB3">
        <w:rPr>
          <w:rFonts w:asciiTheme="minorBidi" w:hAnsiTheme="minorBidi" w:cstheme="minorBidi"/>
          <w:sz w:val="22"/>
          <w:szCs w:val="22"/>
          <w:lang w:val="en-US"/>
        </w:rPr>
        <w:t xml:space="preserve"> but will </w:t>
      </w:r>
      <w:r w:rsidR="00C051B2" w:rsidRPr="00585AB3">
        <w:rPr>
          <w:rFonts w:asciiTheme="minorBidi" w:hAnsiTheme="minorBidi" w:cstheme="minorBidi"/>
          <w:sz w:val="22"/>
          <w:szCs w:val="22"/>
          <w:lang w:val="en-US"/>
        </w:rPr>
        <w:t xml:space="preserve">rely </w:t>
      </w:r>
      <w:r w:rsidR="00585AB3" w:rsidRPr="00585AB3">
        <w:rPr>
          <w:rFonts w:asciiTheme="minorBidi" w:hAnsiTheme="minorBidi" w:cstheme="minorBidi"/>
          <w:sz w:val="22"/>
          <w:szCs w:val="22"/>
          <w:lang w:val="en-US"/>
        </w:rPr>
        <w:t>on IWMI</w:t>
      </w:r>
      <w:r w:rsidR="0024108F" w:rsidRPr="00585AB3">
        <w:rPr>
          <w:rFonts w:asciiTheme="minorBidi" w:hAnsiTheme="minorBidi" w:cstheme="minorBidi"/>
          <w:sz w:val="22"/>
          <w:szCs w:val="22"/>
          <w:lang w:val="en-US"/>
        </w:rPr>
        <w:t xml:space="preserve"> </w:t>
      </w:r>
      <w:r w:rsidR="00C051B2" w:rsidRPr="00585AB3">
        <w:rPr>
          <w:rFonts w:asciiTheme="minorBidi" w:hAnsiTheme="minorBidi" w:cstheme="minorBidi"/>
          <w:sz w:val="22"/>
          <w:szCs w:val="22"/>
          <w:lang w:val="en-US"/>
        </w:rPr>
        <w:t xml:space="preserve">for addressing </w:t>
      </w:r>
      <w:r w:rsidR="0024108F" w:rsidRPr="00585AB3">
        <w:rPr>
          <w:rFonts w:asciiTheme="minorBidi" w:hAnsiTheme="minorBidi" w:cstheme="minorBidi"/>
          <w:sz w:val="22"/>
          <w:szCs w:val="22"/>
          <w:lang w:val="en-US"/>
        </w:rPr>
        <w:t xml:space="preserve">health aspects of using treated </w:t>
      </w:r>
      <w:r w:rsidR="00C051B2" w:rsidRPr="00585AB3">
        <w:rPr>
          <w:rFonts w:asciiTheme="minorBidi" w:hAnsiTheme="minorBidi" w:cstheme="minorBidi"/>
          <w:sz w:val="22"/>
          <w:szCs w:val="22"/>
          <w:lang w:val="en-US"/>
        </w:rPr>
        <w:t>waste</w:t>
      </w:r>
      <w:r w:rsidR="0024108F" w:rsidRPr="00585AB3">
        <w:rPr>
          <w:rFonts w:asciiTheme="minorBidi" w:hAnsiTheme="minorBidi" w:cstheme="minorBidi"/>
          <w:sz w:val="22"/>
          <w:szCs w:val="22"/>
          <w:lang w:val="en-US"/>
        </w:rPr>
        <w:t>water.</w:t>
      </w:r>
    </w:p>
    <w:p w:rsidR="00E2239A" w:rsidRPr="00585AB3" w:rsidRDefault="00E2239A" w:rsidP="00864DC1">
      <w:pPr>
        <w:autoSpaceDE w:val="0"/>
        <w:autoSpaceDN w:val="0"/>
        <w:adjustRightInd w:val="0"/>
        <w:rPr>
          <w:rFonts w:asciiTheme="minorBidi" w:hAnsiTheme="minorBidi" w:cstheme="minorBidi"/>
          <w:b/>
          <w:bCs/>
          <w:sz w:val="22"/>
          <w:szCs w:val="22"/>
          <w:lang w:val="en-US"/>
        </w:rPr>
      </w:pPr>
    </w:p>
    <w:p w:rsidR="000F5183" w:rsidRPr="00585AB3" w:rsidRDefault="007D3334" w:rsidP="0078567A">
      <w:pPr>
        <w:autoSpaceDE w:val="0"/>
        <w:autoSpaceDN w:val="0"/>
        <w:adjustRightInd w:val="0"/>
        <w:rPr>
          <w:rFonts w:asciiTheme="minorBidi" w:hAnsiTheme="minorBidi" w:cstheme="minorBidi"/>
          <w:i/>
          <w:iCs/>
          <w:sz w:val="22"/>
          <w:szCs w:val="22"/>
          <w:lang w:val="en-US"/>
        </w:rPr>
      </w:pPr>
      <w:r w:rsidRPr="00585AB3">
        <w:rPr>
          <w:rFonts w:asciiTheme="minorBidi" w:hAnsiTheme="minorBidi" w:cstheme="minorBidi"/>
          <w:b/>
          <w:bCs/>
          <w:i/>
          <w:iCs/>
          <w:sz w:val="22"/>
          <w:szCs w:val="22"/>
          <w:lang w:val="en-US"/>
        </w:rPr>
        <w:t xml:space="preserve">Recommendation </w:t>
      </w:r>
      <w:r w:rsidR="0078567A" w:rsidRPr="00585AB3">
        <w:rPr>
          <w:rFonts w:asciiTheme="minorBidi" w:hAnsiTheme="minorBidi" w:cstheme="minorBidi"/>
          <w:b/>
          <w:bCs/>
          <w:i/>
          <w:iCs/>
          <w:sz w:val="22"/>
          <w:szCs w:val="22"/>
          <w:lang w:val="en-US"/>
        </w:rPr>
        <w:t>10</w:t>
      </w:r>
      <w:r w:rsidRPr="00585AB3">
        <w:rPr>
          <w:rFonts w:asciiTheme="minorBidi" w:hAnsiTheme="minorBidi" w:cstheme="minorBidi"/>
          <w:b/>
          <w:bCs/>
          <w:i/>
          <w:iCs/>
          <w:sz w:val="22"/>
          <w:szCs w:val="22"/>
          <w:lang w:val="en-US"/>
        </w:rPr>
        <w:t>:</w:t>
      </w:r>
      <w:r w:rsidRPr="00585AB3">
        <w:rPr>
          <w:rFonts w:asciiTheme="minorBidi" w:hAnsiTheme="minorBidi" w:cstheme="minorBidi"/>
          <w:i/>
          <w:iCs/>
          <w:sz w:val="22"/>
          <w:szCs w:val="22"/>
          <w:lang w:val="en-US"/>
        </w:rPr>
        <w:t xml:space="preserve"> </w:t>
      </w:r>
      <w:r w:rsidR="000F5183" w:rsidRPr="00585AB3">
        <w:rPr>
          <w:rFonts w:asciiTheme="minorBidi" w:hAnsiTheme="minorBidi" w:cstheme="minorBidi"/>
          <w:i/>
          <w:iCs/>
          <w:sz w:val="22"/>
          <w:szCs w:val="22"/>
          <w:lang w:val="en-US"/>
        </w:rPr>
        <w:t>The analysis of the work done by IWLMP, including in cooperation with other programs and institutions, evidence very positive developments as well as clear research trends. Consequently, various research recommendations of technical and scientific nature are summarized in item 14 of Section 5. A few recommendations refer to new areas of research but the opportunity for their implementation depends upon successful research funding. These areas mainly consist of: (1) developing new research issues on drought risk management, including early warning, mainly aiming at supporting further developments and applications by the NARS; (2) developing climate change scenario studies that may be useful for the BIGM program as well as for NARS in terms of adaptation to climate variability and variation and relating to the prediction of the onset of rains, temperature extremes and changes in rainfall regimes; (3) further developing studies on salinity, including assessing models that address salinity management, either for irrigation with saline waters or cultivation of salt-affected soils; (4) further developing research on using treated wastewater and greywater, mainly aiming at avoiding related health and salinity hazards; (5) develop research on groundwater conservation in the context of dry areas; (6) initiate studies on canal delivery scheduling and management aimed at solving existing constraints to adopt improved water saving and salinity management irrigation at farm level; (7) develop studies on irrigation water user associations whose mismanagement of irrigation systems may be constraining water use on farm.</w:t>
      </w:r>
    </w:p>
    <w:p w:rsidR="00CE7630" w:rsidRPr="00585AB3" w:rsidRDefault="00CE7630" w:rsidP="000F5183">
      <w:pPr>
        <w:autoSpaceDE w:val="0"/>
        <w:autoSpaceDN w:val="0"/>
        <w:adjustRightInd w:val="0"/>
        <w:rPr>
          <w:rFonts w:asciiTheme="minorBidi" w:hAnsiTheme="minorBidi" w:cstheme="minorBidi"/>
          <w:b/>
          <w:bCs/>
          <w:sz w:val="22"/>
          <w:szCs w:val="22"/>
          <w:lang w:val="en-US"/>
        </w:rPr>
      </w:pPr>
    </w:p>
    <w:p w:rsidR="00CE7630" w:rsidRPr="00585AB3" w:rsidRDefault="00CE7630" w:rsidP="00585AB3">
      <w:pPr>
        <w:autoSpaceDE w:val="0"/>
        <w:autoSpaceDN w:val="0"/>
        <w:adjustRightInd w:val="0"/>
        <w:ind w:left="567"/>
        <w:rPr>
          <w:rFonts w:asciiTheme="minorBidi" w:hAnsiTheme="minorBidi" w:cstheme="minorBidi"/>
          <w:b/>
          <w:bCs/>
          <w:sz w:val="22"/>
          <w:szCs w:val="22"/>
          <w:lang w:val="en-US"/>
        </w:rPr>
      </w:pPr>
      <w:r w:rsidRPr="00585AB3">
        <w:rPr>
          <w:rFonts w:asciiTheme="minorBidi" w:hAnsiTheme="minorBidi" w:cstheme="minorBidi"/>
          <w:b/>
          <w:bCs/>
          <w:sz w:val="22"/>
          <w:szCs w:val="22"/>
          <w:lang w:val="en-US"/>
        </w:rPr>
        <w:t xml:space="preserve">Response: </w:t>
      </w:r>
      <w:r w:rsidR="0024108F" w:rsidRPr="00585AB3">
        <w:rPr>
          <w:rFonts w:asciiTheme="minorBidi" w:hAnsiTheme="minorBidi" w:cstheme="minorBidi"/>
          <w:b/>
          <w:bCs/>
          <w:sz w:val="22"/>
          <w:szCs w:val="22"/>
          <w:lang w:val="en-US"/>
        </w:rPr>
        <w:t>Partially a</w:t>
      </w:r>
      <w:r w:rsidRPr="00585AB3">
        <w:rPr>
          <w:rFonts w:asciiTheme="minorBidi" w:hAnsiTheme="minorBidi" w:cstheme="minorBidi"/>
          <w:b/>
          <w:bCs/>
          <w:sz w:val="22"/>
          <w:szCs w:val="22"/>
          <w:lang w:val="en-US"/>
        </w:rPr>
        <w:t>ccepted.</w:t>
      </w:r>
      <w:r w:rsidR="0024108F" w:rsidRPr="00585AB3">
        <w:rPr>
          <w:rFonts w:asciiTheme="minorBidi" w:hAnsiTheme="minorBidi" w:cstheme="minorBidi"/>
          <w:b/>
          <w:bCs/>
          <w:sz w:val="22"/>
          <w:szCs w:val="22"/>
          <w:lang w:val="en-US"/>
        </w:rPr>
        <w:t xml:space="preserve"> </w:t>
      </w:r>
      <w:r w:rsidR="0024108F" w:rsidRPr="00585AB3">
        <w:rPr>
          <w:rFonts w:asciiTheme="minorBidi" w:hAnsiTheme="minorBidi" w:cstheme="minorBidi"/>
          <w:sz w:val="22"/>
          <w:szCs w:val="22"/>
          <w:lang w:val="en-US"/>
        </w:rPr>
        <w:t xml:space="preserve">Some of the suggested “new” </w:t>
      </w:r>
      <w:r w:rsidR="00EF0A3E" w:rsidRPr="00585AB3">
        <w:rPr>
          <w:rFonts w:asciiTheme="minorBidi" w:hAnsiTheme="minorBidi" w:cstheme="minorBidi"/>
          <w:sz w:val="22"/>
          <w:szCs w:val="22"/>
          <w:lang w:val="en-US"/>
        </w:rPr>
        <w:t xml:space="preserve">topics </w:t>
      </w:r>
      <w:r w:rsidR="0024108F" w:rsidRPr="00585AB3">
        <w:rPr>
          <w:rFonts w:asciiTheme="minorBidi" w:hAnsiTheme="minorBidi" w:cstheme="minorBidi"/>
          <w:sz w:val="22"/>
          <w:szCs w:val="22"/>
          <w:lang w:val="en-US"/>
        </w:rPr>
        <w:t>are already addressed by IWLMP</w:t>
      </w:r>
      <w:r w:rsidR="00946160" w:rsidRPr="00585AB3">
        <w:rPr>
          <w:rFonts w:asciiTheme="minorBidi" w:hAnsiTheme="minorBidi" w:cstheme="minorBidi"/>
          <w:sz w:val="22"/>
          <w:szCs w:val="22"/>
          <w:lang w:val="en-US"/>
        </w:rPr>
        <w:t xml:space="preserve"> in collaboration with other </w:t>
      </w:r>
      <w:r w:rsidR="005E7CFF" w:rsidRPr="00585AB3">
        <w:rPr>
          <w:rFonts w:asciiTheme="minorBidi" w:hAnsiTheme="minorBidi" w:cstheme="minorBidi"/>
          <w:sz w:val="22"/>
          <w:szCs w:val="22"/>
          <w:lang w:val="en-US"/>
        </w:rPr>
        <w:t>P</w:t>
      </w:r>
      <w:r w:rsidR="00946160" w:rsidRPr="00585AB3">
        <w:rPr>
          <w:rFonts w:asciiTheme="minorBidi" w:hAnsiTheme="minorBidi" w:cstheme="minorBidi"/>
          <w:sz w:val="22"/>
          <w:szCs w:val="22"/>
          <w:lang w:val="en-US"/>
        </w:rPr>
        <w:t xml:space="preserve">rograms and </w:t>
      </w:r>
      <w:r w:rsidR="005E7CFF" w:rsidRPr="00585AB3">
        <w:rPr>
          <w:rFonts w:asciiTheme="minorBidi" w:hAnsiTheme="minorBidi" w:cstheme="minorBidi"/>
          <w:sz w:val="22"/>
          <w:szCs w:val="22"/>
          <w:lang w:val="en-US"/>
        </w:rPr>
        <w:t>U</w:t>
      </w:r>
      <w:r w:rsidR="00946160" w:rsidRPr="00585AB3">
        <w:rPr>
          <w:rFonts w:asciiTheme="minorBidi" w:hAnsiTheme="minorBidi" w:cstheme="minorBidi"/>
          <w:sz w:val="22"/>
          <w:szCs w:val="22"/>
          <w:lang w:val="en-US"/>
        </w:rPr>
        <w:t>nits within ICARDA</w:t>
      </w:r>
      <w:r w:rsidR="00EF0A3E" w:rsidRPr="00585AB3">
        <w:rPr>
          <w:rFonts w:asciiTheme="minorBidi" w:hAnsiTheme="minorBidi" w:cstheme="minorBidi"/>
          <w:sz w:val="22"/>
          <w:szCs w:val="22"/>
          <w:lang w:val="en-US"/>
        </w:rPr>
        <w:t>,</w:t>
      </w:r>
      <w:r w:rsidR="0024108F" w:rsidRPr="00585AB3">
        <w:rPr>
          <w:rFonts w:asciiTheme="minorBidi" w:hAnsiTheme="minorBidi" w:cstheme="minorBidi"/>
          <w:sz w:val="22"/>
          <w:szCs w:val="22"/>
          <w:lang w:val="en-US"/>
        </w:rPr>
        <w:t xml:space="preserve"> including </w:t>
      </w:r>
      <w:r w:rsidR="004126DF" w:rsidRPr="00585AB3">
        <w:rPr>
          <w:rFonts w:asciiTheme="minorBidi" w:hAnsiTheme="minorBidi" w:cstheme="minorBidi"/>
          <w:sz w:val="22"/>
          <w:szCs w:val="22"/>
          <w:lang w:val="en-US"/>
        </w:rPr>
        <w:t xml:space="preserve">groundwater, </w:t>
      </w:r>
      <w:r w:rsidR="0024108F" w:rsidRPr="00585AB3">
        <w:rPr>
          <w:rFonts w:asciiTheme="minorBidi" w:hAnsiTheme="minorBidi" w:cstheme="minorBidi"/>
          <w:sz w:val="22"/>
          <w:szCs w:val="22"/>
          <w:lang w:val="en-US"/>
        </w:rPr>
        <w:t xml:space="preserve">salinity, wastewater and </w:t>
      </w:r>
      <w:r w:rsidR="00946160" w:rsidRPr="00585AB3">
        <w:rPr>
          <w:rFonts w:asciiTheme="minorBidi" w:hAnsiTheme="minorBidi" w:cstheme="minorBidi"/>
          <w:sz w:val="22"/>
          <w:szCs w:val="22"/>
          <w:lang w:val="en-US"/>
        </w:rPr>
        <w:t>gray water</w:t>
      </w:r>
      <w:r w:rsidR="0024108F" w:rsidRPr="00585AB3">
        <w:rPr>
          <w:rFonts w:asciiTheme="minorBidi" w:hAnsiTheme="minorBidi" w:cstheme="minorBidi"/>
          <w:sz w:val="22"/>
          <w:szCs w:val="22"/>
          <w:lang w:val="en-US"/>
        </w:rPr>
        <w:t xml:space="preserve"> and some aspects of climate change adaptation</w:t>
      </w:r>
      <w:r w:rsidR="00EF0A3E" w:rsidRPr="00585AB3">
        <w:rPr>
          <w:rFonts w:asciiTheme="minorBidi" w:hAnsiTheme="minorBidi" w:cstheme="minorBidi"/>
          <w:sz w:val="22"/>
          <w:szCs w:val="22"/>
          <w:lang w:val="en-US"/>
        </w:rPr>
        <w:t>,</w:t>
      </w:r>
      <w:r w:rsidR="0024108F" w:rsidRPr="00585AB3">
        <w:rPr>
          <w:rFonts w:asciiTheme="minorBidi" w:hAnsiTheme="minorBidi" w:cstheme="minorBidi"/>
          <w:sz w:val="22"/>
          <w:szCs w:val="22"/>
          <w:lang w:val="en-US"/>
        </w:rPr>
        <w:t xml:space="preserve"> especially with supplemental irrigation and water harvesting. We will continue </w:t>
      </w:r>
      <w:ins w:id="57" w:author="Van Ginkel" w:date="2010-04-11T15:10:00Z">
        <w:r w:rsidR="00022F66">
          <w:rPr>
            <w:rFonts w:asciiTheme="minorBidi" w:hAnsiTheme="minorBidi" w:cstheme="minorBidi"/>
            <w:sz w:val="22"/>
            <w:szCs w:val="22"/>
            <w:lang w:val="en-US"/>
          </w:rPr>
          <w:t>to</w:t>
        </w:r>
      </w:ins>
      <w:del w:id="58" w:author="Van Ginkel" w:date="2010-04-11T15:10:00Z">
        <w:r w:rsidR="0024108F" w:rsidRPr="00585AB3" w:rsidDel="00022F66">
          <w:rPr>
            <w:rFonts w:asciiTheme="minorBidi" w:hAnsiTheme="minorBidi" w:cstheme="minorBidi"/>
            <w:sz w:val="22"/>
            <w:szCs w:val="22"/>
            <w:lang w:val="en-US"/>
          </w:rPr>
          <w:delText>and</w:delText>
        </w:r>
      </w:del>
      <w:r w:rsidR="0024108F" w:rsidRPr="00585AB3">
        <w:rPr>
          <w:rFonts w:asciiTheme="minorBidi" w:hAnsiTheme="minorBidi" w:cstheme="minorBidi"/>
          <w:sz w:val="22"/>
          <w:szCs w:val="22"/>
          <w:lang w:val="en-US"/>
        </w:rPr>
        <w:t xml:space="preserve"> enhance this </w:t>
      </w:r>
      <w:ins w:id="59" w:author="Van Ginkel" w:date="2010-04-11T15:10:00Z">
        <w:r w:rsidR="00022F66">
          <w:rPr>
            <w:rFonts w:asciiTheme="minorBidi" w:hAnsiTheme="minorBidi" w:cstheme="minorBidi"/>
            <w:sz w:val="22"/>
            <w:szCs w:val="22"/>
            <w:lang w:val="en-US"/>
          </w:rPr>
          <w:t xml:space="preserve">innovative cross-cutting </w:t>
        </w:r>
      </w:ins>
      <w:ins w:id="60" w:author="Van Ginkel" w:date="2010-04-11T15:11:00Z">
        <w:r w:rsidR="00022F66">
          <w:rPr>
            <w:rFonts w:asciiTheme="minorBidi" w:hAnsiTheme="minorBidi" w:cstheme="minorBidi"/>
            <w:sz w:val="22"/>
            <w:szCs w:val="22"/>
            <w:lang w:val="en-US"/>
          </w:rPr>
          <w:t>research</w:t>
        </w:r>
      </w:ins>
      <w:del w:id="61" w:author="Van Ginkel" w:date="2010-04-11T15:11:00Z">
        <w:r w:rsidR="0024108F" w:rsidRPr="00585AB3" w:rsidDel="00022F66">
          <w:rPr>
            <w:rFonts w:asciiTheme="minorBidi" w:hAnsiTheme="minorBidi" w:cstheme="minorBidi"/>
            <w:sz w:val="22"/>
            <w:szCs w:val="22"/>
            <w:lang w:val="en-US"/>
          </w:rPr>
          <w:delText>work</w:delText>
        </w:r>
      </w:del>
      <w:r w:rsidR="005E7CFF" w:rsidRPr="00585AB3">
        <w:rPr>
          <w:rFonts w:asciiTheme="minorBidi" w:hAnsiTheme="minorBidi" w:cstheme="minorBidi"/>
          <w:sz w:val="22"/>
          <w:szCs w:val="22"/>
          <w:lang w:val="en-US"/>
        </w:rPr>
        <w:t>, doing so with colleague Programs and Units</w:t>
      </w:r>
      <w:r w:rsidR="0024108F" w:rsidRPr="00585AB3">
        <w:rPr>
          <w:rFonts w:asciiTheme="minorBidi" w:hAnsiTheme="minorBidi" w:cstheme="minorBidi"/>
          <w:sz w:val="22"/>
          <w:szCs w:val="22"/>
          <w:lang w:val="en-US"/>
        </w:rPr>
        <w:t xml:space="preserve">. </w:t>
      </w:r>
      <w:r w:rsidR="001556CB" w:rsidRPr="00585AB3">
        <w:rPr>
          <w:rFonts w:asciiTheme="minorBidi" w:hAnsiTheme="minorBidi" w:cstheme="minorBidi"/>
          <w:sz w:val="22"/>
          <w:szCs w:val="22"/>
        </w:rPr>
        <w:t xml:space="preserve">ICARDA will actively pursue funding for </w:t>
      </w:r>
      <w:r w:rsidR="0078567A" w:rsidRPr="00585AB3">
        <w:rPr>
          <w:rFonts w:asciiTheme="minorBidi" w:hAnsiTheme="minorBidi" w:cstheme="minorBidi"/>
          <w:sz w:val="22"/>
          <w:szCs w:val="22"/>
        </w:rPr>
        <w:t>more</w:t>
      </w:r>
      <w:r w:rsidR="001556CB" w:rsidRPr="00585AB3">
        <w:rPr>
          <w:rFonts w:asciiTheme="minorBidi" w:hAnsiTheme="minorBidi" w:cstheme="minorBidi"/>
          <w:sz w:val="22"/>
          <w:szCs w:val="22"/>
        </w:rPr>
        <w:t xml:space="preserve"> emphasis on groundwater</w:t>
      </w:r>
      <w:r w:rsidR="00D93804" w:rsidRPr="00585AB3">
        <w:rPr>
          <w:rFonts w:asciiTheme="minorBidi" w:hAnsiTheme="minorBidi" w:cstheme="minorBidi"/>
          <w:sz w:val="22"/>
          <w:szCs w:val="22"/>
        </w:rPr>
        <w:t>,</w:t>
      </w:r>
      <w:r w:rsidR="001556CB" w:rsidRPr="00585AB3">
        <w:rPr>
          <w:rFonts w:asciiTheme="minorBidi" w:hAnsiTheme="minorBidi" w:cstheme="minorBidi"/>
          <w:sz w:val="22"/>
          <w:szCs w:val="22"/>
        </w:rPr>
        <w:t xml:space="preserve"> </w:t>
      </w:r>
      <w:r w:rsidR="00D93804" w:rsidRPr="00585AB3">
        <w:rPr>
          <w:rFonts w:asciiTheme="minorBidi" w:hAnsiTheme="minorBidi" w:cstheme="minorBidi"/>
          <w:sz w:val="22"/>
          <w:szCs w:val="22"/>
        </w:rPr>
        <w:t xml:space="preserve">drought and climate change </w:t>
      </w:r>
      <w:r w:rsidR="001556CB" w:rsidRPr="00585AB3">
        <w:rPr>
          <w:rFonts w:asciiTheme="minorBidi" w:hAnsiTheme="minorBidi" w:cstheme="minorBidi"/>
          <w:sz w:val="22"/>
          <w:szCs w:val="22"/>
        </w:rPr>
        <w:t>issues.</w:t>
      </w:r>
      <w:r w:rsidR="001556CB" w:rsidRPr="00585AB3">
        <w:rPr>
          <w:rFonts w:asciiTheme="minorBidi" w:hAnsiTheme="minorBidi" w:cstheme="minorBidi"/>
          <w:sz w:val="22"/>
          <w:szCs w:val="22"/>
          <w:lang w:val="en-US"/>
        </w:rPr>
        <w:t xml:space="preserve"> </w:t>
      </w:r>
      <w:r w:rsidR="0024108F" w:rsidRPr="00585AB3">
        <w:rPr>
          <w:rFonts w:asciiTheme="minorBidi" w:hAnsiTheme="minorBidi" w:cstheme="minorBidi"/>
          <w:sz w:val="22"/>
          <w:szCs w:val="22"/>
          <w:lang w:val="en-US"/>
        </w:rPr>
        <w:t xml:space="preserve">However, </w:t>
      </w:r>
      <w:r w:rsidR="009160BF" w:rsidRPr="00585AB3">
        <w:rPr>
          <w:rFonts w:asciiTheme="minorBidi" w:hAnsiTheme="minorBidi" w:cstheme="minorBidi"/>
          <w:sz w:val="22"/>
          <w:szCs w:val="22"/>
          <w:lang w:val="en-US"/>
        </w:rPr>
        <w:t xml:space="preserve">ICARDA will seek IWMI’s expertise in addressing issues related to </w:t>
      </w:r>
      <w:r w:rsidR="0024108F" w:rsidRPr="00585AB3">
        <w:rPr>
          <w:rFonts w:asciiTheme="minorBidi" w:hAnsiTheme="minorBidi" w:cstheme="minorBidi"/>
          <w:sz w:val="22"/>
          <w:szCs w:val="22"/>
          <w:lang w:val="en-US"/>
        </w:rPr>
        <w:t>irrigation conveyance systems</w:t>
      </w:r>
      <w:r w:rsidR="00D93804" w:rsidRPr="00585AB3">
        <w:rPr>
          <w:rFonts w:asciiTheme="minorBidi" w:hAnsiTheme="minorBidi" w:cstheme="minorBidi"/>
          <w:sz w:val="22"/>
          <w:szCs w:val="22"/>
          <w:lang w:val="en-US"/>
        </w:rPr>
        <w:t>,</w:t>
      </w:r>
      <w:r w:rsidR="0024108F" w:rsidRPr="00585AB3">
        <w:rPr>
          <w:rFonts w:asciiTheme="minorBidi" w:hAnsiTheme="minorBidi" w:cstheme="minorBidi"/>
          <w:sz w:val="22"/>
          <w:szCs w:val="22"/>
          <w:lang w:val="en-US"/>
        </w:rPr>
        <w:t xml:space="preserve"> water user associations</w:t>
      </w:r>
      <w:r w:rsidR="005E7CFF" w:rsidRPr="00585AB3">
        <w:rPr>
          <w:rFonts w:asciiTheme="minorBidi" w:hAnsiTheme="minorBidi" w:cstheme="minorBidi"/>
          <w:sz w:val="22"/>
          <w:szCs w:val="22"/>
          <w:lang w:val="en-US"/>
        </w:rPr>
        <w:t xml:space="preserve">, </w:t>
      </w:r>
      <w:r w:rsidR="00D93804" w:rsidRPr="00585AB3">
        <w:rPr>
          <w:rFonts w:asciiTheme="minorBidi" w:hAnsiTheme="minorBidi" w:cstheme="minorBidi"/>
          <w:sz w:val="22"/>
          <w:szCs w:val="22"/>
          <w:lang w:val="en-US"/>
        </w:rPr>
        <w:t xml:space="preserve">and health aspects of wastewater. </w:t>
      </w:r>
    </w:p>
    <w:p w:rsidR="00E2239A" w:rsidRPr="00585AB3" w:rsidRDefault="00E2239A" w:rsidP="00864DC1">
      <w:pPr>
        <w:autoSpaceDE w:val="0"/>
        <w:autoSpaceDN w:val="0"/>
        <w:adjustRightInd w:val="0"/>
        <w:rPr>
          <w:rFonts w:asciiTheme="minorBidi" w:hAnsiTheme="minorBidi" w:cstheme="minorBidi"/>
          <w:b/>
          <w:bCs/>
          <w:sz w:val="22"/>
          <w:szCs w:val="22"/>
          <w:lang w:val="en-US"/>
        </w:rPr>
      </w:pPr>
    </w:p>
    <w:p w:rsidR="009670E1" w:rsidRPr="00585AB3" w:rsidRDefault="00164915" w:rsidP="0078567A">
      <w:pPr>
        <w:autoSpaceDE w:val="0"/>
        <w:autoSpaceDN w:val="0"/>
        <w:adjustRightInd w:val="0"/>
        <w:rPr>
          <w:rFonts w:asciiTheme="minorBidi" w:hAnsiTheme="minorBidi" w:cstheme="minorBidi"/>
          <w:i/>
          <w:iCs/>
          <w:sz w:val="22"/>
          <w:szCs w:val="22"/>
          <w:lang w:val="en-US"/>
        </w:rPr>
      </w:pPr>
      <w:r w:rsidRPr="00585AB3">
        <w:rPr>
          <w:rFonts w:asciiTheme="minorBidi" w:hAnsiTheme="minorBidi" w:cstheme="minorBidi"/>
          <w:b/>
          <w:bCs/>
          <w:i/>
          <w:iCs/>
          <w:sz w:val="22"/>
          <w:szCs w:val="22"/>
          <w:lang w:val="en-US"/>
        </w:rPr>
        <w:t xml:space="preserve">Recommendation </w:t>
      </w:r>
      <w:r w:rsidR="0078567A" w:rsidRPr="00585AB3">
        <w:rPr>
          <w:rFonts w:asciiTheme="minorBidi" w:hAnsiTheme="minorBidi" w:cstheme="minorBidi"/>
          <w:b/>
          <w:bCs/>
          <w:i/>
          <w:iCs/>
          <w:sz w:val="22"/>
          <w:szCs w:val="22"/>
          <w:lang w:val="en-US"/>
        </w:rPr>
        <w:t>11</w:t>
      </w:r>
      <w:r w:rsidRPr="00585AB3">
        <w:rPr>
          <w:rFonts w:asciiTheme="minorBidi" w:hAnsiTheme="minorBidi" w:cstheme="minorBidi"/>
          <w:b/>
          <w:bCs/>
          <w:i/>
          <w:iCs/>
          <w:sz w:val="22"/>
          <w:szCs w:val="22"/>
          <w:lang w:val="en-US"/>
        </w:rPr>
        <w:t>:</w:t>
      </w:r>
      <w:r w:rsidR="000F5183" w:rsidRPr="00585AB3">
        <w:rPr>
          <w:rFonts w:asciiTheme="minorBidi" w:hAnsiTheme="minorBidi" w:cstheme="minorBidi"/>
          <w:i/>
          <w:iCs/>
          <w:sz w:val="22"/>
          <w:szCs w:val="22"/>
          <w:lang w:val="en-US"/>
        </w:rPr>
        <w:t xml:space="preserve"> Considering the fruitful results achieved relative to salinity research, </w:t>
      </w:r>
      <w:r w:rsidR="00EF0A3E" w:rsidRPr="00585AB3">
        <w:rPr>
          <w:rFonts w:asciiTheme="minorBidi" w:hAnsiTheme="minorBidi" w:cstheme="minorBidi"/>
          <w:i/>
          <w:iCs/>
          <w:sz w:val="22"/>
          <w:szCs w:val="22"/>
          <w:lang w:val="en-US"/>
        </w:rPr>
        <w:t xml:space="preserve">It </w:t>
      </w:r>
      <w:r w:rsidRPr="00585AB3">
        <w:rPr>
          <w:rFonts w:asciiTheme="minorBidi" w:hAnsiTheme="minorBidi" w:cstheme="minorBidi"/>
          <w:i/>
          <w:iCs/>
          <w:sz w:val="22"/>
          <w:szCs w:val="22"/>
          <w:lang w:val="en-US"/>
        </w:rPr>
        <w:t>is highly desirable that ICARDA continues collaboration with IWMI on the salinity topic and extend this collaboration to drought</w:t>
      </w:r>
      <w:r w:rsidR="00621D7B" w:rsidRPr="00585AB3">
        <w:rPr>
          <w:rFonts w:asciiTheme="minorBidi" w:hAnsiTheme="minorBidi" w:cstheme="minorBidi"/>
          <w:i/>
          <w:iCs/>
          <w:sz w:val="22"/>
          <w:szCs w:val="22"/>
          <w:lang w:val="en-US"/>
        </w:rPr>
        <w:t xml:space="preserve">, </w:t>
      </w:r>
      <w:r w:rsidRPr="00585AB3">
        <w:rPr>
          <w:rFonts w:asciiTheme="minorBidi" w:hAnsiTheme="minorBidi" w:cstheme="minorBidi"/>
          <w:i/>
          <w:iCs/>
          <w:sz w:val="22"/>
          <w:szCs w:val="22"/>
          <w:lang w:val="en-US"/>
        </w:rPr>
        <w:t>climate change, wastewater research, groundwater management in dry areas, canal management and irrigation water user associations.</w:t>
      </w:r>
    </w:p>
    <w:p w:rsidR="00CE7630" w:rsidRPr="00585AB3" w:rsidRDefault="00CE7630" w:rsidP="00CE7630">
      <w:pPr>
        <w:autoSpaceDE w:val="0"/>
        <w:autoSpaceDN w:val="0"/>
        <w:adjustRightInd w:val="0"/>
        <w:ind w:firstLine="720"/>
        <w:rPr>
          <w:rFonts w:asciiTheme="minorBidi" w:hAnsiTheme="minorBidi" w:cstheme="minorBidi"/>
          <w:b/>
          <w:bCs/>
          <w:sz w:val="22"/>
          <w:szCs w:val="22"/>
          <w:lang w:val="en-US"/>
        </w:rPr>
      </w:pPr>
    </w:p>
    <w:p w:rsidR="00CE7630" w:rsidRPr="00585AB3" w:rsidRDefault="00CE7630" w:rsidP="00585AB3">
      <w:pPr>
        <w:autoSpaceDE w:val="0"/>
        <w:autoSpaceDN w:val="0"/>
        <w:adjustRightInd w:val="0"/>
        <w:ind w:left="567"/>
        <w:rPr>
          <w:rFonts w:asciiTheme="minorBidi" w:hAnsiTheme="minorBidi" w:cstheme="minorBidi"/>
          <w:sz w:val="22"/>
          <w:szCs w:val="22"/>
          <w:lang w:val="en-US"/>
        </w:rPr>
      </w:pPr>
      <w:r w:rsidRPr="00585AB3">
        <w:rPr>
          <w:rFonts w:asciiTheme="minorBidi" w:hAnsiTheme="minorBidi" w:cstheme="minorBidi"/>
          <w:b/>
          <w:bCs/>
          <w:sz w:val="22"/>
          <w:szCs w:val="22"/>
          <w:lang w:val="en-US"/>
        </w:rPr>
        <w:t>Response: Accepted.</w:t>
      </w:r>
      <w:r w:rsidR="0079783D" w:rsidRPr="00585AB3">
        <w:rPr>
          <w:rFonts w:asciiTheme="minorBidi" w:hAnsiTheme="minorBidi" w:cstheme="minorBidi"/>
          <w:b/>
          <w:bCs/>
          <w:sz w:val="22"/>
          <w:szCs w:val="22"/>
          <w:lang w:val="en-US"/>
        </w:rPr>
        <w:t xml:space="preserve"> </w:t>
      </w:r>
      <w:r w:rsidR="0079783D" w:rsidRPr="00585AB3">
        <w:rPr>
          <w:rFonts w:asciiTheme="minorBidi" w:hAnsiTheme="minorBidi" w:cstheme="minorBidi"/>
          <w:sz w:val="22"/>
          <w:szCs w:val="22"/>
          <w:lang w:val="en-US"/>
        </w:rPr>
        <w:t>ICARDA will continue</w:t>
      </w:r>
      <w:r w:rsidR="00621D7B" w:rsidRPr="00585AB3">
        <w:rPr>
          <w:rFonts w:asciiTheme="minorBidi" w:hAnsiTheme="minorBidi" w:cstheme="minorBidi"/>
          <w:sz w:val="22"/>
          <w:szCs w:val="22"/>
          <w:lang w:val="en-US"/>
        </w:rPr>
        <w:t xml:space="preserve"> to</w:t>
      </w:r>
      <w:r w:rsidR="0079783D" w:rsidRPr="00585AB3">
        <w:rPr>
          <w:rFonts w:asciiTheme="minorBidi" w:hAnsiTheme="minorBidi" w:cstheme="minorBidi"/>
          <w:sz w:val="22"/>
          <w:szCs w:val="22"/>
          <w:lang w:val="en-US"/>
        </w:rPr>
        <w:t xml:space="preserve"> strengthen and expand collaboration with IWMI on salinity, wastewater, drought, </w:t>
      </w:r>
      <w:r w:rsidR="00585AB3" w:rsidRPr="00585AB3">
        <w:rPr>
          <w:rFonts w:asciiTheme="minorBidi" w:hAnsiTheme="minorBidi" w:cstheme="minorBidi"/>
          <w:sz w:val="22"/>
          <w:szCs w:val="22"/>
          <w:lang w:val="en-US"/>
        </w:rPr>
        <w:t>groundwater</w:t>
      </w:r>
      <w:r w:rsidR="0079783D" w:rsidRPr="00585AB3">
        <w:rPr>
          <w:rFonts w:asciiTheme="minorBidi" w:hAnsiTheme="minorBidi" w:cstheme="minorBidi"/>
          <w:sz w:val="22"/>
          <w:szCs w:val="22"/>
          <w:lang w:val="en-US"/>
        </w:rPr>
        <w:t xml:space="preserve"> and canal </w:t>
      </w:r>
      <w:r w:rsidR="00492358" w:rsidRPr="00585AB3">
        <w:rPr>
          <w:rFonts w:asciiTheme="minorBidi" w:hAnsiTheme="minorBidi" w:cstheme="minorBidi"/>
          <w:sz w:val="22"/>
          <w:szCs w:val="22"/>
          <w:lang w:val="en-US"/>
        </w:rPr>
        <w:t xml:space="preserve">water </w:t>
      </w:r>
      <w:r w:rsidR="0079783D" w:rsidRPr="00585AB3">
        <w:rPr>
          <w:rFonts w:asciiTheme="minorBidi" w:hAnsiTheme="minorBidi" w:cstheme="minorBidi"/>
          <w:sz w:val="22"/>
          <w:szCs w:val="22"/>
          <w:lang w:val="en-US"/>
        </w:rPr>
        <w:t>management</w:t>
      </w:r>
      <w:r w:rsidR="00621D7B" w:rsidRPr="00585AB3">
        <w:rPr>
          <w:rFonts w:asciiTheme="minorBidi" w:hAnsiTheme="minorBidi" w:cstheme="minorBidi"/>
          <w:sz w:val="22"/>
          <w:szCs w:val="22"/>
          <w:lang w:val="en-US"/>
        </w:rPr>
        <w:t>.</w:t>
      </w:r>
      <w:r w:rsidR="0079783D" w:rsidRPr="00585AB3">
        <w:rPr>
          <w:rFonts w:asciiTheme="minorBidi" w:hAnsiTheme="minorBidi" w:cstheme="minorBidi"/>
          <w:sz w:val="22"/>
          <w:szCs w:val="22"/>
          <w:lang w:val="en-US"/>
        </w:rPr>
        <w:t xml:space="preserve"> </w:t>
      </w:r>
    </w:p>
    <w:p w:rsidR="004362D9" w:rsidRPr="00585AB3" w:rsidRDefault="004362D9" w:rsidP="004362D9">
      <w:pPr>
        <w:autoSpaceDE w:val="0"/>
        <w:autoSpaceDN w:val="0"/>
        <w:adjustRightInd w:val="0"/>
        <w:rPr>
          <w:rFonts w:asciiTheme="minorBidi" w:hAnsiTheme="minorBidi" w:cstheme="minorBidi"/>
          <w:sz w:val="22"/>
          <w:szCs w:val="22"/>
          <w:lang w:val="en-US"/>
        </w:rPr>
      </w:pPr>
    </w:p>
    <w:p w:rsidR="004362D9" w:rsidRPr="00585AB3" w:rsidRDefault="004362D9" w:rsidP="006D7D4D">
      <w:pPr>
        <w:autoSpaceDE w:val="0"/>
        <w:autoSpaceDN w:val="0"/>
        <w:adjustRightInd w:val="0"/>
        <w:rPr>
          <w:rFonts w:asciiTheme="minorBidi" w:hAnsiTheme="minorBidi" w:cstheme="minorBidi"/>
          <w:i/>
          <w:iCs/>
          <w:sz w:val="22"/>
          <w:szCs w:val="22"/>
          <w:lang w:val="en-US"/>
        </w:rPr>
      </w:pPr>
      <w:r w:rsidRPr="00585AB3">
        <w:rPr>
          <w:rFonts w:asciiTheme="minorBidi" w:hAnsiTheme="minorBidi" w:cstheme="minorBidi"/>
          <w:b/>
          <w:bCs/>
          <w:i/>
          <w:iCs/>
          <w:sz w:val="22"/>
          <w:szCs w:val="22"/>
          <w:lang w:val="en-US"/>
        </w:rPr>
        <w:lastRenderedPageBreak/>
        <w:t>Recommendation 1</w:t>
      </w:r>
      <w:r w:rsidR="006D7D4D" w:rsidRPr="00585AB3">
        <w:rPr>
          <w:rFonts w:asciiTheme="minorBidi" w:hAnsiTheme="minorBidi" w:cstheme="minorBidi"/>
          <w:b/>
          <w:bCs/>
          <w:i/>
          <w:iCs/>
          <w:sz w:val="22"/>
          <w:szCs w:val="22"/>
          <w:lang w:val="en-US"/>
        </w:rPr>
        <w:t>2</w:t>
      </w:r>
      <w:r w:rsidRPr="00585AB3">
        <w:rPr>
          <w:rFonts w:asciiTheme="minorBidi" w:hAnsiTheme="minorBidi" w:cstheme="minorBidi"/>
          <w:b/>
          <w:bCs/>
          <w:i/>
          <w:iCs/>
          <w:sz w:val="22"/>
          <w:szCs w:val="22"/>
          <w:lang w:val="en-US"/>
        </w:rPr>
        <w:t>:</w:t>
      </w:r>
      <w:r w:rsidRPr="00585AB3">
        <w:rPr>
          <w:rFonts w:asciiTheme="minorBidi" w:hAnsiTheme="minorBidi" w:cstheme="minorBidi"/>
          <w:i/>
          <w:iCs/>
          <w:sz w:val="22"/>
          <w:szCs w:val="22"/>
          <w:lang w:val="en-US"/>
        </w:rPr>
        <w:t xml:space="preserve"> The EPMR5 Panel proposed Recommendation 7 on the need for “increased efforts in agronomy to assist countries in bridging the yield gap between actual and attainable yields, including researching the agronomy, crop management and economic incentives required to generate the needed synergies with the breeding efforts”. IWLMP is responding well to this recommendation through appropriate research on various facets of water productivity and through a very good collaboration with the BIGM Program. The Panel recommends both that collaboration with BIGMP is reinforced and that research on land productivity develop further since land productivity is a key factor in the income of farm communities.</w:t>
      </w:r>
    </w:p>
    <w:p w:rsidR="009670E1" w:rsidRPr="00585AB3" w:rsidRDefault="009670E1" w:rsidP="0079783D">
      <w:pPr>
        <w:ind w:firstLine="720"/>
        <w:rPr>
          <w:rFonts w:asciiTheme="minorBidi" w:hAnsiTheme="minorBidi" w:cstheme="minorBidi"/>
          <w:sz w:val="22"/>
          <w:szCs w:val="22"/>
          <w:lang w:val="en-US"/>
        </w:rPr>
      </w:pPr>
    </w:p>
    <w:p w:rsidR="004362D9" w:rsidRPr="00585AB3" w:rsidRDefault="004362D9" w:rsidP="00585AB3">
      <w:pPr>
        <w:ind w:left="567"/>
        <w:rPr>
          <w:rFonts w:asciiTheme="minorBidi" w:hAnsiTheme="minorBidi" w:cstheme="minorBidi"/>
          <w:sz w:val="22"/>
          <w:szCs w:val="22"/>
          <w:lang w:val="en-US"/>
        </w:rPr>
      </w:pPr>
      <w:r w:rsidRPr="00585AB3">
        <w:rPr>
          <w:rFonts w:asciiTheme="minorBidi" w:hAnsiTheme="minorBidi" w:cstheme="minorBidi"/>
          <w:b/>
          <w:bCs/>
          <w:sz w:val="22"/>
          <w:szCs w:val="22"/>
          <w:lang w:val="en-US"/>
        </w:rPr>
        <w:t xml:space="preserve">Response: Accepted. </w:t>
      </w:r>
      <w:r w:rsidRPr="00585AB3">
        <w:rPr>
          <w:rFonts w:asciiTheme="minorBidi" w:hAnsiTheme="minorBidi" w:cstheme="minorBidi"/>
          <w:sz w:val="22"/>
          <w:szCs w:val="22"/>
          <w:lang w:val="en-US"/>
        </w:rPr>
        <w:t>ICARDA is in full agreement with the Panel recommendation and will continue strengthening the inter</w:t>
      </w:r>
      <w:r w:rsidR="00C922B5" w:rsidRPr="00585AB3">
        <w:rPr>
          <w:rFonts w:asciiTheme="minorBidi" w:hAnsiTheme="minorBidi" w:cstheme="minorBidi"/>
          <w:sz w:val="22"/>
          <w:szCs w:val="22"/>
          <w:lang w:val="en-US"/>
        </w:rPr>
        <w:t>-P</w:t>
      </w:r>
      <w:r w:rsidRPr="00585AB3">
        <w:rPr>
          <w:rFonts w:asciiTheme="minorBidi" w:hAnsiTheme="minorBidi" w:cstheme="minorBidi"/>
          <w:sz w:val="22"/>
          <w:szCs w:val="22"/>
          <w:lang w:val="en-US"/>
        </w:rPr>
        <w:t xml:space="preserve">rograms collaboration </w:t>
      </w:r>
      <w:r w:rsidR="003A2D0A" w:rsidRPr="00585AB3">
        <w:rPr>
          <w:rFonts w:asciiTheme="minorBidi" w:hAnsiTheme="minorBidi" w:cstheme="minorBidi"/>
          <w:sz w:val="22"/>
          <w:szCs w:val="22"/>
          <w:lang w:val="en-US"/>
        </w:rPr>
        <w:t xml:space="preserve">especially with </w:t>
      </w:r>
      <w:r w:rsidR="0057388B" w:rsidRPr="00585AB3">
        <w:rPr>
          <w:rFonts w:asciiTheme="minorBidi" w:hAnsiTheme="minorBidi" w:cstheme="minorBidi"/>
          <w:sz w:val="22"/>
          <w:szCs w:val="22"/>
          <w:lang w:val="en-US"/>
        </w:rPr>
        <w:t>GISU,</w:t>
      </w:r>
      <w:r w:rsidR="00C922B5" w:rsidRPr="00585AB3">
        <w:rPr>
          <w:rFonts w:asciiTheme="minorBidi" w:hAnsiTheme="minorBidi" w:cstheme="minorBidi"/>
          <w:sz w:val="22"/>
          <w:szCs w:val="22"/>
          <w:lang w:val="en-US"/>
        </w:rPr>
        <w:t xml:space="preserve"> </w:t>
      </w:r>
      <w:r w:rsidR="003A2D0A" w:rsidRPr="00585AB3">
        <w:rPr>
          <w:rFonts w:asciiTheme="minorBidi" w:hAnsiTheme="minorBidi" w:cstheme="minorBidi"/>
          <w:sz w:val="22"/>
          <w:szCs w:val="22"/>
          <w:lang w:val="en-US"/>
        </w:rPr>
        <w:t>BIGM</w:t>
      </w:r>
      <w:r w:rsidR="0057388B" w:rsidRPr="00585AB3">
        <w:rPr>
          <w:rFonts w:asciiTheme="minorBidi" w:hAnsiTheme="minorBidi" w:cstheme="minorBidi"/>
          <w:sz w:val="22"/>
          <w:szCs w:val="22"/>
          <w:lang w:val="en-US"/>
        </w:rPr>
        <w:t>P and DSIPSP</w:t>
      </w:r>
      <w:ins w:id="62" w:author="Van Ginkel" w:date="2010-04-11T15:13:00Z">
        <w:r w:rsidR="00576923">
          <w:rPr>
            <w:rFonts w:asciiTheme="minorBidi" w:hAnsiTheme="minorBidi" w:cstheme="minorBidi"/>
            <w:sz w:val="22"/>
            <w:szCs w:val="22"/>
            <w:lang w:val="en-US"/>
          </w:rPr>
          <w:t>, where for example our conservation agriculture research is housed</w:t>
        </w:r>
      </w:ins>
      <w:r w:rsidR="003A2D0A" w:rsidRPr="00585AB3">
        <w:rPr>
          <w:rFonts w:asciiTheme="minorBidi" w:hAnsiTheme="minorBidi" w:cstheme="minorBidi"/>
          <w:sz w:val="22"/>
          <w:szCs w:val="22"/>
          <w:lang w:val="en-US"/>
        </w:rPr>
        <w:t xml:space="preserve">. ICARDA research </w:t>
      </w:r>
      <w:r w:rsidR="00C87DE3" w:rsidRPr="00585AB3">
        <w:rPr>
          <w:rFonts w:asciiTheme="minorBidi" w:hAnsiTheme="minorBidi" w:cstheme="minorBidi"/>
          <w:sz w:val="22"/>
          <w:szCs w:val="22"/>
          <w:lang w:val="en-US"/>
        </w:rPr>
        <w:t>aims at</w:t>
      </w:r>
      <w:r w:rsidR="003A2D0A" w:rsidRPr="00585AB3">
        <w:rPr>
          <w:rFonts w:asciiTheme="minorBidi" w:hAnsiTheme="minorBidi" w:cstheme="minorBidi"/>
          <w:sz w:val="22"/>
          <w:szCs w:val="22"/>
          <w:lang w:val="en-US"/>
        </w:rPr>
        <w:t xml:space="preserve"> sustainably improving land </w:t>
      </w:r>
      <w:r w:rsidRPr="00585AB3">
        <w:rPr>
          <w:rFonts w:asciiTheme="minorBidi" w:hAnsiTheme="minorBidi" w:cstheme="minorBidi"/>
          <w:sz w:val="22"/>
          <w:szCs w:val="22"/>
          <w:lang w:val="en-US"/>
        </w:rPr>
        <w:t xml:space="preserve">and </w:t>
      </w:r>
      <w:r w:rsidR="003A2D0A" w:rsidRPr="00585AB3">
        <w:rPr>
          <w:rFonts w:asciiTheme="minorBidi" w:hAnsiTheme="minorBidi" w:cstheme="minorBidi"/>
          <w:sz w:val="22"/>
          <w:szCs w:val="22"/>
          <w:lang w:val="en-US"/>
        </w:rPr>
        <w:t>water productivities</w:t>
      </w:r>
      <w:r w:rsidR="00C87DE3" w:rsidRPr="00585AB3">
        <w:rPr>
          <w:rFonts w:asciiTheme="minorBidi" w:hAnsiTheme="minorBidi" w:cstheme="minorBidi"/>
          <w:sz w:val="22"/>
          <w:szCs w:val="22"/>
          <w:lang w:val="en-US"/>
        </w:rPr>
        <w:t>,</w:t>
      </w:r>
      <w:r w:rsidR="00BC1BA3" w:rsidRPr="00585AB3">
        <w:rPr>
          <w:rFonts w:asciiTheme="minorBidi" w:hAnsiTheme="minorBidi" w:cstheme="minorBidi"/>
          <w:sz w:val="22"/>
          <w:szCs w:val="22"/>
          <w:lang w:val="en-US"/>
        </w:rPr>
        <w:t xml:space="preserve"> based on the resources availability and comparative advantages.</w:t>
      </w:r>
    </w:p>
    <w:sectPr w:rsidR="004362D9" w:rsidRPr="00585AB3" w:rsidSect="00774C0A">
      <w:footerReference w:type="default" r:id="rId7"/>
      <w:pgSz w:w="11907" w:h="16839" w:code="9"/>
      <w:pgMar w:top="1440" w:right="1440" w:bottom="1440" w:left="1440"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928" w:rsidRDefault="00CF6928" w:rsidP="00CA226B">
      <w:r>
        <w:separator/>
      </w:r>
    </w:p>
  </w:endnote>
  <w:endnote w:type="continuationSeparator" w:id="0">
    <w:p w:rsidR="00CF6928" w:rsidRDefault="00CF6928" w:rsidP="00CA22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73797"/>
      <w:docPartObj>
        <w:docPartGallery w:val="Page Numbers (Bottom of Page)"/>
        <w:docPartUnique/>
      </w:docPartObj>
    </w:sdtPr>
    <w:sdtContent>
      <w:p w:rsidR="00CA226B" w:rsidRDefault="009354BC">
        <w:pPr>
          <w:pStyle w:val="Footer"/>
          <w:jc w:val="center"/>
        </w:pPr>
        <w:fldSimple w:instr=" PAGE   \* MERGEFORMAT ">
          <w:r w:rsidR="00C52D47">
            <w:rPr>
              <w:noProof/>
            </w:rPr>
            <w:t>6</w:t>
          </w:r>
        </w:fldSimple>
      </w:p>
    </w:sdtContent>
  </w:sdt>
  <w:p w:rsidR="00CA226B" w:rsidRDefault="00CA22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928" w:rsidRDefault="00CF6928" w:rsidP="00CA226B">
      <w:r>
        <w:separator/>
      </w:r>
    </w:p>
  </w:footnote>
  <w:footnote w:type="continuationSeparator" w:id="0">
    <w:p w:rsidR="00CF6928" w:rsidRDefault="00CF6928" w:rsidP="00CA22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E440E"/>
    <w:multiLevelType w:val="hybridMultilevel"/>
    <w:tmpl w:val="D340D170"/>
    <w:lvl w:ilvl="0" w:tplc="0409000F">
      <w:start w:val="1"/>
      <w:numFmt w:val="decimal"/>
      <w:lvlText w:val="%1."/>
      <w:lvlJc w:val="left"/>
      <w:pPr>
        <w:ind w:left="720" w:hanging="360"/>
      </w:pPr>
      <w:rPr>
        <w:rFonts w:hint="default"/>
      </w:rPr>
    </w:lvl>
    <w:lvl w:ilvl="1" w:tplc="39A2588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5B0B32"/>
    <w:multiLevelType w:val="hybridMultilevel"/>
    <w:tmpl w:val="561862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A13C4D"/>
    <w:multiLevelType w:val="hybridMultilevel"/>
    <w:tmpl w:val="F7EA57EC"/>
    <w:lvl w:ilvl="0" w:tplc="8304AA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E26042"/>
    <w:multiLevelType w:val="hybridMultilevel"/>
    <w:tmpl w:val="E6E8F5AE"/>
    <w:lvl w:ilvl="0" w:tplc="EFDA30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8303E1"/>
    <w:multiLevelType w:val="hybridMultilevel"/>
    <w:tmpl w:val="12164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5943D5"/>
    <w:multiLevelType w:val="hybridMultilevel"/>
    <w:tmpl w:val="04D0078E"/>
    <w:lvl w:ilvl="0" w:tplc="EFDA30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DB58FB"/>
    <w:multiLevelType w:val="hybridMultilevel"/>
    <w:tmpl w:val="3AEA9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C5664D"/>
    <w:multiLevelType w:val="hybridMultilevel"/>
    <w:tmpl w:val="114CE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AF7305"/>
    <w:multiLevelType w:val="hybridMultilevel"/>
    <w:tmpl w:val="D0201B3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552427"/>
    <w:multiLevelType w:val="hybridMultilevel"/>
    <w:tmpl w:val="4BEAD53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4"/>
  </w:num>
  <w:num w:numId="3">
    <w:abstractNumId w:val="6"/>
  </w:num>
  <w:num w:numId="4">
    <w:abstractNumId w:val="2"/>
  </w:num>
  <w:num w:numId="5">
    <w:abstractNumId w:val="1"/>
  </w:num>
  <w:num w:numId="6">
    <w:abstractNumId w:val="3"/>
  </w:num>
  <w:num w:numId="7">
    <w:abstractNumId w:val="5"/>
  </w:num>
  <w:num w:numId="8">
    <w:abstractNumId w:val="0"/>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A6FCB"/>
    <w:rsid w:val="00005B84"/>
    <w:rsid w:val="00022F66"/>
    <w:rsid w:val="0003049E"/>
    <w:rsid w:val="00032F27"/>
    <w:rsid w:val="00050DB5"/>
    <w:rsid w:val="000518E7"/>
    <w:rsid w:val="0006136B"/>
    <w:rsid w:val="000632F5"/>
    <w:rsid w:val="000778CF"/>
    <w:rsid w:val="00093893"/>
    <w:rsid w:val="00095585"/>
    <w:rsid w:val="00095A31"/>
    <w:rsid w:val="00097517"/>
    <w:rsid w:val="00097663"/>
    <w:rsid w:val="000A404F"/>
    <w:rsid w:val="000A71EF"/>
    <w:rsid w:val="000B075D"/>
    <w:rsid w:val="000C0479"/>
    <w:rsid w:val="000C3A1B"/>
    <w:rsid w:val="000C743E"/>
    <w:rsid w:val="000D4E84"/>
    <w:rsid w:val="000D6AF6"/>
    <w:rsid w:val="000E472F"/>
    <w:rsid w:val="000E519B"/>
    <w:rsid w:val="000F5183"/>
    <w:rsid w:val="001027E5"/>
    <w:rsid w:val="001039EF"/>
    <w:rsid w:val="001043A8"/>
    <w:rsid w:val="00104C38"/>
    <w:rsid w:val="00122CC3"/>
    <w:rsid w:val="0012477A"/>
    <w:rsid w:val="00125CB7"/>
    <w:rsid w:val="00133207"/>
    <w:rsid w:val="0013531C"/>
    <w:rsid w:val="00146F60"/>
    <w:rsid w:val="0015258B"/>
    <w:rsid w:val="001556CB"/>
    <w:rsid w:val="0015641E"/>
    <w:rsid w:val="00162780"/>
    <w:rsid w:val="00163241"/>
    <w:rsid w:val="00163489"/>
    <w:rsid w:val="00164915"/>
    <w:rsid w:val="00165B40"/>
    <w:rsid w:val="00174651"/>
    <w:rsid w:val="00180050"/>
    <w:rsid w:val="001810C8"/>
    <w:rsid w:val="00184F27"/>
    <w:rsid w:val="00196E8E"/>
    <w:rsid w:val="001A1F79"/>
    <w:rsid w:val="001B5EA6"/>
    <w:rsid w:val="001C22D6"/>
    <w:rsid w:val="001C3DE7"/>
    <w:rsid w:val="001E08E1"/>
    <w:rsid w:val="001F3301"/>
    <w:rsid w:val="001F3F01"/>
    <w:rsid w:val="00207BB1"/>
    <w:rsid w:val="0021019F"/>
    <w:rsid w:val="0021128A"/>
    <w:rsid w:val="002204A3"/>
    <w:rsid w:val="00220D48"/>
    <w:rsid w:val="00232761"/>
    <w:rsid w:val="00236B6B"/>
    <w:rsid w:val="0024010F"/>
    <w:rsid w:val="0024108F"/>
    <w:rsid w:val="002530AB"/>
    <w:rsid w:val="002602AC"/>
    <w:rsid w:val="00264F5F"/>
    <w:rsid w:val="0027008C"/>
    <w:rsid w:val="0027409B"/>
    <w:rsid w:val="00276A47"/>
    <w:rsid w:val="002778B2"/>
    <w:rsid w:val="00297F00"/>
    <w:rsid w:val="002A47CC"/>
    <w:rsid w:val="002A741E"/>
    <w:rsid w:val="002A75EA"/>
    <w:rsid w:val="002C38E5"/>
    <w:rsid w:val="002D3E66"/>
    <w:rsid w:val="002E57DF"/>
    <w:rsid w:val="00301B12"/>
    <w:rsid w:val="00302E98"/>
    <w:rsid w:val="00305B06"/>
    <w:rsid w:val="00307ED3"/>
    <w:rsid w:val="00311E68"/>
    <w:rsid w:val="00320E32"/>
    <w:rsid w:val="0033496A"/>
    <w:rsid w:val="00336F71"/>
    <w:rsid w:val="00341268"/>
    <w:rsid w:val="00341CDE"/>
    <w:rsid w:val="00351C70"/>
    <w:rsid w:val="00361EFC"/>
    <w:rsid w:val="0037108A"/>
    <w:rsid w:val="003767D8"/>
    <w:rsid w:val="003801D7"/>
    <w:rsid w:val="00385179"/>
    <w:rsid w:val="0038524B"/>
    <w:rsid w:val="00395001"/>
    <w:rsid w:val="003955D5"/>
    <w:rsid w:val="003A1AEA"/>
    <w:rsid w:val="003A1F9B"/>
    <w:rsid w:val="003A2D0A"/>
    <w:rsid w:val="003A7CBC"/>
    <w:rsid w:val="003B030B"/>
    <w:rsid w:val="003C4471"/>
    <w:rsid w:val="003D2F8D"/>
    <w:rsid w:val="003E102A"/>
    <w:rsid w:val="003E6CFC"/>
    <w:rsid w:val="003E7F99"/>
    <w:rsid w:val="003F27F8"/>
    <w:rsid w:val="0040262F"/>
    <w:rsid w:val="004126DF"/>
    <w:rsid w:val="00413BF3"/>
    <w:rsid w:val="00415129"/>
    <w:rsid w:val="00416DDC"/>
    <w:rsid w:val="00420904"/>
    <w:rsid w:val="004216D7"/>
    <w:rsid w:val="00431671"/>
    <w:rsid w:val="00432431"/>
    <w:rsid w:val="00432D93"/>
    <w:rsid w:val="004362D9"/>
    <w:rsid w:val="0043723E"/>
    <w:rsid w:val="00454F7D"/>
    <w:rsid w:val="004555EF"/>
    <w:rsid w:val="00456F63"/>
    <w:rsid w:val="00465FA1"/>
    <w:rsid w:val="00474817"/>
    <w:rsid w:val="00474FA1"/>
    <w:rsid w:val="004774F0"/>
    <w:rsid w:val="00477629"/>
    <w:rsid w:val="004822E3"/>
    <w:rsid w:val="004836A7"/>
    <w:rsid w:val="00487513"/>
    <w:rsid w:val="00492358"/>
    <w:rsid w:val="004A1CFB"/>
    <w:rsid w:val="004A5BBB"/>
    <w:rsid w:val="004B18FD"/>
    <w:rsid w:val="004B6A52"/>
    <w:rsid w:val="004B749D"/>
    <w:rsid w:val="004C5358"/>
    <w:rsid w:val="004D0BE6"/>
    <w:rsid w:val="004D19C2"/>
    <w:rsid w:val="004D2069"/>
    <w:rsid w:val="004D3B00"/>
    <w:rsid w:val="004D551C"/>
    <w:rsid w:val="004D6D44"/>
    <w:rsid w:val="004D7971"/>
    <w:rsid w:val="004F253B"/>
    <w:rsid w:val="004F5962"/>
    <w:rsid w:val="004F686E"/>
    <w:rsid w:val="005003CC"/>
    <w:rsid w:val="00500491"/>
    <w:rsid w:val="00500CE1"/>
    <w:rsid w:val="00507A1C"/>
    <w:rsid w:val="00514437"/>
    <w:rsid w:val="0051587A"/>
    <w:rsid w:val="00527514"/>
    <w:rsid w:val="00536AC6"/>
    <w:rsid w:val="00541F7D"/>
    <w:rsid w:val="005641B6"/>
    <w:rsid w:val="00567FB8"/>
    <w:rsid w:val="00571F4F"/>
    <w:rsid w:val="0057388B"/>
    <w:rsid w:val="00576923"/>
    <w:rsid w:val="00577ABE"/>
    <w:rsid w:val="00585708"/>
    <w:rsid w:val="00585AB3"/>
    <w:rsid w:val="00595111"/>
    <w:rsid w:val="005A1762"/>
    <w:rsid w:val="005A29C3"/>
    <w:rsid w:val="005A6FCB"/>
    <w:rsid w:val="005A70CD"/>
    <w:rsid w:val="005B3225"/>
    <w:rsid w:val="005C1972"/>
    <w:rsid w:val="005C1F91"/>
    <w:rsid w:val="005E0D26"/>
    <w:rsid w:val="005E2483"/>
    <w:rsid w:val="005E7CFF"/>
    <w:rsid w:val="005F5200"/>
    <w:rsid w:val="005F6CE9"/>
    <w:rsid w:val="00602BC5"/>
    <w:rsid w:val="0060482E"/>
    <w:rsid w:val="00616CB7"/>
    <w:rsid w:val="00621D7B"/>
    <w:rsid w:val="00624CF4"/>
    <w:rsid w:val="00626554"/>
    <w:rsid w:val="00626EFC"/>
    <w:rsid w:val="0062700C"/>
    <w:rsid w:val="00642965"/>
    <w:rsid w:val="0064707B"/>
    <w:rsid w:val="00650465"/>
    <w:rsid w:val="0065534D"/>
    <w:rsid w:val="00655F84"/>
    <w:rsid w:val="00672277"/>
    <w:rsid w:val="0069071B"/>
    <w:rsid w:val="00696DAB"/>
    <w:rsid w:val="006A76B4"/>
    <w:rsid w:val="006B758E"/>
    <w:rsid w:val="006B75B0"/>
    <w:rsid w:val="006D07A1"/>
    <w:rsid w:val="006D7D4D"/>
    <w:rsid w:val="006F73B0"/>
    <w:rsid w:val="007009E3"/>
    <w:rsid w:val="007014AC"/>
    <w:rsid w:val="00702023"/>
    <w:rsid w:val="00702E7B"/>
    <w:rsid w:val="00703AA8"/>
    <w:rsid w:val="007158D0"/>
    <w:rsid w:val="0072251D"/>
    <w:rsid w:val="007239E8"/>
    <w:rsid w:val="00734286"/>
    <w:rsid w:val="00746232"/>
    <w:rsid w:val="0074749B"/>
    <w:rsid w:val="007540C3"/>
    <w:rsid w:val="0075526D"/>
    <w:rsid w:val="00762371"/>
    <w:rsid w:val="00765105"/>
    <w:rsid w:val="0076745D"/>
    <w:rsid w:val="00774C0A"/>
    <w:rsid w:val="007775A9"/>
    <w:rsid w:val="0078567A"/>
    <w:rsid w:val="007858F9"/>
    <w:rsid w:val="00786A4C"/>
    <w:rsid w:val="0078789A"/>
    <w:rsid w:val="0079783D"/>
    <w:rsid w:val="007A3600"/>
    <w:rsid w:val="007A5D47"/>
    <w:rsid w:val="007A7A50"/>
    <w:rsid w:val="007B20F8"/>
    <w:rsid w:val="007C0FE8"/>
    <w:rsid w:val="007C1E94"/>
    <w:rsid w:val="007C4FA6"/>
    <w:rsid w:val="007C51C5"/>
    <w:rsid w:val="007D1A44"/>
    <w:rsid w:val="007D3334"/>
    <w:rsid w:val="007D64C2"/>
    <w:rsid w:val="007E1134"/>
    <w:rsid w:val="007E1410"/>
    <w:rsid w:val="007F6056"/>
    <w:rsid w:val="007F665A"/>
    <w:rsid w:val="00800838"/>
    <w:rsid w:val="00802D6F"/>
    <w:rsid w:val="008110E5"/>
    <w:rsid w:val="00814C1E"/>
    <w:rsid w:val="0081750D"/>
    <w:rsid w:val="00817A45"/>
    <w:rsid w:val="00820587"/>
    <w:rsid w:val="008246BD"/>
    <w:rsid w:val="008263A5"/>
    <w:rsid w:val="00831E92"/>
    <w:rsid w:val="00833D1A"/>
    <w:rsid w:val="008372EB"/>
    <w:rsid w:val="00851635"/>
    <w:rsid w:val="0086401B"/>
    <w:rsid w:val="00864DC1"/>
    <w:rsid w:val="00865739"/>
    <w:rsid w:val="0086641B"/>
    <w:rsid w:val="00873443"/>
    <w:rsid w:val="00873C54"/>
    <w:rsid w:val="00873D1D"/>
    <w:rsid w:val="00877357"/>
    <w:rsid w:val="00877895"/>
    <w:rsid w:val="0088057B"/>
    <w:rsid w:val="0088378E"/>
    <w:rsid w:val="00883D15"/>
    <w:rsid w:val="00893F5F"/>
    <w:rsid w:val="0089531F"/>
    <w:rsid w:val="008B0304"/>
    <w:rsid w:val="008B7264"/>
    <w:rsid w:val="008B7E15"/>
    <w:rsid w:val="008C25DF"/>
    <w:rsid w:val="008D5358"/>
    <w:rsid w:val="008D70F5"/>
    <w:rsid w:val="008E7289"/>
    <w:rsid w:val="008F0B3E"/>
    <w:rsid w:val="009060F5"/>
    <w:rsid w:val="009154AC"/>
    <w:rsid w:val="009160BF"/>
    <w:rsid w:val="0093502B"/>
    <w:rsid w:val="009354BC"/>
    <w:rsid w:val="00942091"/>
    <w:rsid w:val="009420E8"/>
    <w:rsid w:val="0094319F"/>
    <w:rsid w:val="00946160"/>
    <w:rsid w:val="00962044"/>
    <w:rsid w:val="009670E1"/>
    <w:rsid w:val="00970493"/>
    <w:rsid w:val="009713CC"/>
    <w:rsid w:val="00973897"/>
    <w:rsid w:val="00975A27"/>
    <w:rsid w:val="00976771"/>
    <w:rsid w:val="00977A9C"/>
    <w:rsid w:val="00985243"/>
    <w:rsid w:val="00993A31"/>
    <w:rsid w:val="0099623E"/>
    <w:rsid w:val="009A2331"/>
    <w:rsid w:val="009A3F77"/>
    <w:rsid w:val="009A58AB"/>
    <w:rsid w:val="009C4248"/>
    <w:rsid w:val="009C42BD"/>
    <w:rsid w:val="009D7C7D"/>
    <w:rsid w:val="009E2A58"/>
    <w:rsid w:val="009E6123"/>
    <w:rsid w:val="009F33F3"/>
    <w:rsid w:val="009F6AA4"/>
    <w:rsid w:val="00A038B4"/>
    <w:rsid w:val="00A05918"/>
    <w:rsid w:val="00A2554A"/>
    <w:rsid w:val="00A30C12"/>
    <w:rsid w:val="00A30C23"/>
    <w:rsid w:val="00A4323B"/>
    <w:rsid w:val="00A4684F"/>
    <w:rsid w:val="00A502DD"/>
    <w:rsid w:val="00A55CC9"/>
    <w:rsid w:val="00A749B7"/>
    <w:rsid w:val="00A75F12"/>
    <w:rsid w:val="00A76656"/>
    <w:rsid w:val="00A81300"/>
    <w:rsid w:val="00A831B2"/>
    <w:rsid w:val="00A90B46"/>
    <w:rsid w:val="00A9701D"/>
    <w:rsid w:val="00AB0F5F"/>
    <w:rsid w:val="00AC337A"/>
    <w:rsid w:val="00AC7C17"/>
    <w:rsid w:val="00AE37E3"/>
    <w:rsid w:val="00B10A73"/>
    <w:rsid w:val="00B15C66"/>
    <w:rsid w:val="00B16236"/>
    <w:rsid w:val="00B20DA3"/>
    <w:rsid w:val="00B213ED"/>
    <w:rsid w:val="00B21E08"/>
    <w:rsid w:val="00B22BA2"/>
    <w:rsid w:val="00B239E2"/>
    <w:rsid w:val="00B26360"/>
    <w:rsid w:val="00B277A0"/>
    <w:rsid w:val="00B34FCA"/>
    <w:rsid w:val="00B37D6A"/>
    <w:rsid w:val="00B402DB"/>
    <w:rsid w:val="00B50E7B"/>
    <w:rsid w:val="00B52CB5"/>
    <w:rsid w:val="00B54C5D"/>
    <w:rsid w:val="00B6051C"/>
    <w:rsid w:val="00B736B7"/>
    <w:rsid w:val="00B774E3"/>
    <w:rsid w:val="00B81404"/>
    <w:rsid w:val="00B867F7"/>
    <w:rsid w:val="00B8703A"/>
    <w:rsid w:val="00BA171C"/>
    <w:rsid w:val="00BA6E36"/>
    <w:rsid w:val="00BB3565"/>
    <w:rsid w:val="00BB3D7E"/>
    <w:rsid w:val="00BC1AA9"/>
    <w:rsid w:val="00BC1BA3"/>
    <w:rsid w:val="00BC7D48"/>
    <w:rsid w:val="00BD4A56"/>
    <w:rsid w:val="00BE1111"/>
    <w:rsid w:val="00BE1DA8"/>
    <w:rsid w:val="00BE1E88"/>
    <w:rsid w:val="00BE696D"/>
    <w:rsid w:val="00BF2E24"/>
    <w:rsid w:val="00BF506E"/>
    <w:rsid w:val="00C00E2B"/>
    <w:rsid w:val="00C00F5A"/>
    <w:rsid w:val="00C051B2"/>
    <w:rsid w:val="00C055B4"/>
    <w:rsid w:val="00C15A88"/>
    <w:rsid w:val="00C17083"/>
    <w:rsid w:val="00C17B18"/>
    <w:rsid w:val="00C20E88"/>
    <w:rsid w:val="00C212A6"/>
    <w:rsid w:val="00C218A9"/>
    <w:rsid w:val="00C21C02"/>
    <w:rsid w:val="00C25878"/>
    <w:rsid w:val="00C31E63"/>
    <w:rsid w:val="00C31EB1"/>
    <w:rsid w:val="00C33448"/>
    <w:rsid w:val="00C33727"/>
    <w:rsid w:val="00C3406E"/>
    <w:rsid w:val="00C42614"/>
    <w:rsid w:val="00C45196"/>
    <w:rsid w:val="00C46AC2"/>
    <w:rsid w:val="00C50DB9"/>
    <w:rsid w:val="00C52D47"/>
    <w:rsid w:val="00C57499"/>
    <w:rsid w:val="00C576D5"/>
    <w:rsid w:val="00C61098"/>
    <w:rsid w:val="00C72920"/>
    <w:rsid w:val="00C72B56"/>
    <w:rsid w:val="00C819C0"/>
    <w:rsid w:val="00C825CC"/>
    <w:rsid w:val="00C86E22"/>
    <w:rsid w:val="00C87DE3"/>
    <w:rsid w:val="00C91B1D"/>
    <w:rsid w:val="00C922B5"/>
    <w:rsid w:val="00C95DAD"/>
    <w:rsid w:val="00C97FF9"/>
    <w:rsid w:val="00CA226B"/>
    <w:rsid w:val="00CA3501"/>
    <w:rsid w:val="00CA5031"/>
    <w:rsid w:val="00CD0024"/>
    <w:rsid w:val="00CD307D"/>
    <w:rsid w:val="00CD50B6"/>
    <w:rsid w:val="00CD7DB2"/>
    <w:rsid w:val="00CE4BB7"/>
    <w:rsid w:val="00CE5ADF"/>
    <w:rsid w:val="00CE7630"/>
    <w:rsid w:val="00CF6928"/>
    <w:rsid w:val="00CF7801"/>
    <w:rsid w:val="00D10B40"/>
    <w:rsid w:val="00D113A8"/>
    <w:rsid w:val="00D128D0"/>
    <w:rsid w:val="00D17D55"/>
    <w:rsid w:val="00D208A4"/>
    <w:rsid w:val="00D2124F"/>
    <w:rsid w:val="00D30D1F"/>
    <w:rsid w:val="00D3501D"/>
    <w:rsid w:val="00D438C7"/>
    <w:rsid w:val="00D46174"/>
    <w:rsid w:val="00D7100F"/>
    <w:rsid w:val="00D82908"/>
    <w:rsid w:val="00D86F2C"/>
    <w:rsid w:val="00D872DD"/>
    <w:rsid w:val="00D93804"/>
    <w:rsid w:val="00D94BAF"/>
    <w:rsid w:val="00D94DCA"/>
    <w:rsid w:val="00DA67F0"/>
    <w:rsid w:val="00DC1CF4"/>
    <w:rsid w:val="00DD5912"/>
    <w:rsid w:val="00DD5FBC"/>
    <w:rsid w:val="00DE12EE"/>
    <w:rsid w:val="00DE7721"/>
    <w:rsid w:val="00DF09D1"/>
    <w:rsid w:val="00DF3562"/>
    <w:rsid w:val="00E02E58"/>
    <w:rsid w:val="00E05873"/>
    <w:rsid w:val="00E065DB"/>
    <w:rsid w:val="00E2239A"/>
    <w:rsid w:val="00E24657"/>
    <w:rsid w:val="00E25CAD"/>
    <w:rsid w:val="00E26683"/>
    <w:rsid w:val="00E45901"/>
    <w:rsid w:val="00E9291D"/>
    <w:rsid w:val="00E94315"/>
    <w:rsid w:val="00EA2E41"/>
    <w:rsid w:val="00EA43CC"/>
    <w:rsid w:val="00EA6089"/>
    <w:rsid w:val="00EB63B7"/>
    <w:rsid w:val="00EC20D5"/>
    <w:rsid w:val="00ED1FB3"/>
    <w:rsid w:val="00ED3EBF"/>
    <w:rsid w:val="00ED5C91"/>
    <w:rsid w:val="00EE102F"/>
    <w:rsid w:val="00EE4F12"/>
    <w:rsid w:val="00EF0A3E"/>
    <w:rsid w:val="00EF1F2D"/>
    <w:rsid w:val="00F005B4"/>
    <w:rsid w:val="00F00FBC"/>
    <w:rsid w:val="00F01DA7"/>
    <w:rsid w:val="00F110F2"/>
    <w:rsid w:val="00F26862"/>
    <w:rsid w:val="00F33C6B"/>
    <w:rsid w:val="00F66E7C"/>
    <w:rsid w:val="00F67B18"/>
    <w:rsid w:val="00F70ED5"/>
    <w:rsid w:val="00F71198"/>
    <w:rsid w:val="00F72B8A"/>
    <w:rsid w:val="00F75DFC"/>
    <w:rsid w:val="00F76CA1"/>
    <w:rsid w:val="00FA751A"/>
    <w:rsid w:val="00FB4410"/>
    <w:rsid w:val="00FC14B0"/>
    <w:rsid w:val="00FC7984"/>
    <w:rsid w:val="00FD6CF8"/>
    <w:rsid w:val="00FD7A61"/>
    <w:rsid w:val="00FE11F5"/>
    <w:rsid w:val="00FE4C2D"/>
    <w:rsid w:val="00FF15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431"/>
    <w:rPr>
      <w:sz w:val="24"/>
      <w:szCs w:val="24"/>
      <w:lang w:val="en-GB"/>
    </w:rPr>
  </w:style>
  <w:style w:type="paragraph" w:styleId="Heading1">
    <w:name w:val="heading 1"/>
    <w:basedOn w:val="Normal"/>
    <w:next w:val="Normal"/>
    <w:link w:val="Heading1Char"/>
    <w:qFormat/>
    <w:rsid w:val="0043243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2431"/>
    <w:rPr>
      <w:rFonts w:ascii="Cambria" w:eastAsia="Times New Roman" w:hAnsi="Cambria" w:cs="Times New Roman"/>
      <w:b/>
      <w:bCs/>
      <w:kern w:val="32"/>
      <w:sz w:val="32"/>
      <w:szCs w:val="32"/>
    </w:rPr>
  </w:style>
  <w:style w:type="paragraph" w:styleId="Title">
    <w:name w:val="Title"/>
    <w:basedOn w:val="Normal"/>
    <w:next w:val="Normal"/>
    <w:link w:val="TitleChar"/>
    <w:qFormat/>
    <w:rsid w:val="00432431"/>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432431"/>
    <w:rPr>
      <w:rFonts w:ascii="Cambria" w:eastAsia="Times New Roman" w:hAnsi="Cambria" w:cs="Times New Roman"/>
      <w:b/>
      <w:bCs/>
      <w:kern w:val="28"/>
      <w:sz w:val="32"/>
      <w:szCs w:val="32"/>
    </w:rPr>
  </w:style>
  <w:style w:type="paragraph" w:styleId="ListParagraph">
    <w:name w:val="List Paragraph"/>
    <w:basedOn w:val="Normal"/>
    <w:uiPriority w:val="34"/>
    <w:qFormat/>
    <w:rsid w:val="000518E7"/>
    <w:pPr>
      <w:ind w:left="720"/>
      <w:contextualSpacing/>
    </w:pPr>
  </w:style>
  <w:style w:type="paragraph" w:styleId="BodyText">
    <w:name w:val="Body Text"/>
    <w:basedOn w:val="Normal"/>
    <w:link w:val="BodyTextChar"/>
    <w:rsid w:val="00864DC1"/>
    <w:pPr>
      <w:spacing w:before="160"/>
    </w:pPr>
    <w:rPr>
      <w:rFonts w:ascii="Arial" w:eastAsia="MS Mincho" w:hAnsi="Arial"/>
      <w:sz w:val="21"/>
      <w:lang w:val="en-US" w:eastAsia="ja-JP"/>
    </w:rPr>
  </w:style>
  <w:style w:type="character" w:customStyle="1" w:styleId="BodyTextChar">
    <w:name w:val="Body Text Char"/>
    <w:basedOn w:val="DefaultParagraphFont"/>
    <w:link w:val="BodyText"/>
    <w:rsid w:val="00864DC1"/>
    <w:rPr>
      <w:rFonts w:ascii="Arial" w:eastAsia="MS Mincho" w:hAnsi="Arial"/>
      <w:sz w:val="21"/>
      <w:szCs w:val="24"/>
      <w:lang w:eastAsia="ja-JP"/>
    </w:rPr>
  </w:style>
  <w:style w:type="paragraph" w:styleId="BalloonText">
    <w:name w:val="Balloon Text"/>
    <w:basedOn w:val="Normal"/>
    <w:link w:val="BalloonTextChar"/>
    <w:uiPriority w:val="99"/>
    <w:semiHidden/>
    <w:unhideWhenUsed/>
    <w:rsid w:val="00236B6B"/>
    <w:rPr>
      <w:rFonts w:ascii="Tahoma" w:hAnsi="Tahoma" w:cs="Tahoma"/>
      <w:sz w:val="16"/>
      <w:szCs w:val="16"/>
    </w:rPr>
  </w:style>
  <w:style w:type="character" w:customStyle="1" w:styleId="BalloonTextChar">
    <w:name w:val="Balloon Text Char"/>
    <w:basedOn w:val="DefaultParagraphFont"/>
    <w:link w:val="BalloonText"/>
    <w:uiPriority w:val="99"/>
    <w:semiHidden/>
    <w:rsid w:val="00236B6B"/>
    <w:rPr>
      <w:rFonts w:ascii="Tahoma" w:hAnsi="Tahoma" w:cs="Tahoma"/>
      <w:sz w:val="16"/>
      <w:szCs w:val="16"/>
      <w:lang w:val="en-GB"/>
    </w:rPr>
  </w:style>
  <w:style w:type="character" w:styleId="CommentReference">
    <w:name w:val="annotation reference"/>
    <w:basedOn w:val="DefaultParagraphFont"/>
    <w:uiPriority w:val="99"/>
    <w:semiHidden/>
    <w:unhideWhenUsed/>
    <w:rsid w:val="00DE12EE"/>
    <w:rPr>
      <w:sz w:val="16"/>
      <w:szCs w:val="16"/>
    </w:rPr>
  </w:style>
  <w:style w:type="paragraph" w:styleId="CommentText">
    <w:name w:val="annotation text"/>
    <w:basedOn w:val="Normal"/>
    <w:link w:val="CommentTextChar"/>
    <w:uiPriority w:val="99"/>
    <w:semiHidden/>
    <w:unhideWhenUsed/>
    <w:rsid w:val="00DE12EE"/>
    <w:rPr>
      <w:sz w:val="20"/>
      <w:szCs w:val="20"/>
    </w:rPr>
  </w:style>
  <w:style w:type="character" w:customStyle="1" w:styleId="CommentTextChar">
    <w:name w:val="Comment Text Char"/>
    <w:basedOn w:val="DefaultParagraphFont"/>
    <w:link w:val="CommentText"/>
    <w:uiPriority w:val="99"/>
    <w:semiHidden/>
    <w:rsid w:val="00DE12EE"/>
    <w:rPr>
      <w:lang w:val="en-GB"/>
    </w:rPr>
  </w:style>
  <w:style w:type="paragraph" w:styleId="CommentSubject">
    <w:name w:val="annotation subject"/>
    <w:basedOn w:val="CommentText"/>
    <w:next w:val="CommentText"/>
    <w:link w:val="CommentSubjectChar"/>
    <w:uiPriority w:val="99"/>
    <w:semiHidden/>
    <w:unhideWhenUsed/>
    <w:rsid w:val="00DE12EE"/>
    <w:rPr>
      <w:b/>
      <w:bCs/>
    </w:rPr>
  </w:style>
  <w:style w:type="character" w:customStyle="1" w:styleId="CommentSubjectChar">
    <w:name w:val="Comment Subject Char"/>
    <w:basedOn w:val="CommentTextChar"/>
    <w:link w:val="CommentSubject"/>
    <w:uiPriority w:val="99"/>
    <w:semiHidden/>
    <w:rsid w:val="00DE12EE"/>
    <w:rPr>
      <w:b/>
      <w:bCs/>
    </w:rPr>
  </w:style>
  <w:style w:type="paragraph" w:styleId="Header">
    <w:name w:val="header"/>
    <w:basedOn w:val="Normal"/>
    <w:link w:val="HeaderChar"/>
    <w:uiPriority w:val="99"/>
    <w:semiHidden/>
    <w:unhideWhenUsed/>
    <w:rsid w:val="00CA226B"/>
    <w:pPr>
      <w:tabs>
        <w:tab w:val="center" w:pos="4680"/>
        <w:tab w:val="right" w:pos="9360"/>
      </w:tabs>
    </w:pPr>
  </w:style>
  <w:style w:type="character" w:customStyle="1" w:styleId="HeaderChar">
    <w:name w:val="Header Char"/>
    <w:basedOn w:val="DefaultParagraphFont"/>
    <w:link w:val="Header"/>
    <w:uiPriority w:val="99"/>
    <w:semiHidden/>
    <w:rsid w:val="00CA226B"/>
    <w:rPr>
      <w:sz w:val="24"/>
      <w:szCs w:val="24"/>
      <w:lang w:val="en-GB"/>
    </w:rPr>
  </w:style>
  <w:style w:type="paragraph" w:styleId="Footer">
    <w:name w:val="footer"/>
    <w:basedOn w:val="Normal"/>
    <w:link w:val="FooterChar"/>
    <w:uiPriority w:val="99"/>
    <w:unhideWhenUsed/>
    <w:rsid w:val="00CA226B"/>
    <w:pPr>
      <w:tabs>
        <w:tab w:val="center" w:pos="4680"/>
        <w:tab w:val="right" w:pos="9360"/>
      </w:tabs>
    </w:pPr>
  </w:style>
  <w:style w:type="character" w:customStyle="1" w:styleId="FooterChar">
    <w:name w:val="Footer Char"/>
    <w:basedOn w:val="DefaultParagraphFont"/>
    <w:link w:val="Footer"/>
    <w:uiPriority w:val="99"/>
    <w:rsid w:val="00CA226B"/>
    <w:rPr>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3020</Words>
  <Characters>17216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ICARDA’s Response to the Recommendations of the</vt:lpstr>
    </vt:vector>
  </TitlesOfParts>
  <Company>ICARDA</Company>
  <LinksUpToDate>false</LinksUpToDate>
  <CharactersWithSpaces>20196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ICARDA’s Response to the Recommendations of the</dc:title>
  <dc:subject/>
  <dc:creator>Oweis</dc:creator>
  <cp:keywords/>
  <cp:lastModifiedBy>Bailey</cp:lastModifiedBy>
  <cp:revision>2</cp:revision>
  <cp:lastPrinted>2010-04-06T06:43:00Z</cp:lastPrinted>
  <dcterms:created xsi:type="dcterms:W3CDTF">2010-04-11T12:52:00Z</dcterms:created>
  <dcterms:modified xsi:type="dcterms:W3CDTF">2010-04-11T12:52:00Z</dcterms:modified>
</cp:coreProperties>
</file>